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66D1"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STATEMENT:</w:t>
      </w:r>
    </w:p>
    <w:p w14:paraId="0CFE1B46"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RATING: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QUESTION: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ABOUT:</w:t>
      </w:r>
    </w:p>
    <w:p w14:paraId="0B68FA84"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p>
    <w:p w14:paraId="555F4243"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Announcement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text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approved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appraiser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commission</w:t>
      </w:r>
    </w:p>
    <w:p w14:paraId="427DF9E7" w14:textId="4FFDD8BD"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202 </w:t>
      </w:r>
      <w:r xmlns:w="http://schemas.openxmlformats.org/wordprocessingml/2006/main" w:rsidR="00E84C88" w:rsidRPr="00E84C88">
        <w:rPr>
          <w:rFonts w:ascii="GHEA Grapalat" w:eastAsia="Times New Roman" w:hAnsi="GHEA Grapalat" w:cs="Times New Roman"/>
          <w:sz w:val="20"/>
          <w:szCs w:val="20"/>
          <w:lang w:val="hy-AM"/>
        </w:rPr>
        <w:t xml:space="preserve">4:</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year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A406BF">
        <w:rPr>
          <w:rFonts w:ascii="Arial" w:eastAsia="Times New Roman" w:hAnsi="Arial" w:cs="Arial"/>
          <w:sz w:val="20"/>
          <w:szCs w:val="20"/>
          <w:lang w:val="hy-AM"/>
        </w:rPr>
        <w:t xml:space="preserve">December </w:t>
      </w:r>
      <w:r xmlns:w="http://schemas.openxmlformats.org/wordprocessingml/2006/main" w:rsidRPr="00E84C88">
        <w:rPr>
          <w:rFonts w:ascii="GHEA Grapalat" w:eastAsia="Times New Roman" w:hAnsi="GHEA Grapalat" w:cs="Times New Roman"/>
          <w:sz w:val="20"/>
          <w:szCs w:val="20"/>
          <w:lang w:val="af-ZA"/>
        </w:rPr>
        <w:t xml:space="preserve">5</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by decision </w:t>
      </w:r>
      <w:r xmlns:w="http://schemas.openxmlformats.org/wordprocessingml/2006/main" w:rsidRPr="00E84C88">
        <w:rPr>
          <w:rFonts w:ascii="Arial" w:eastAsia="Times New Roman" w:hAnsi="Arial" w:cs="Arial"/>
          <w:sz w:val="20"/>
          <w:szCs w:val="20"/>
          <w:lang w:val="af-ZA"/>
        </w:rPr>
        <w:t xml:space="preserve">No. </w:t>
      </w:r>
      <w:r xmlns:w="http://schemas.openxmlformats.org/wordprocessingml/2006/main" w:rsidRPr="00E84C88">
        <w:rPr>
          <w:rFonts w:ascii="GHEA Grapalat" w:eastAsia="Times New Roman" w:hAnsi="GHEA Grapalat" w:cs="Times New Roman"/>
          <w:sz w:val="20"/>
          <w:szCs w:val="20"/>
          <w:lang w:val="af-ZA"/>
        </w:rPr>
        <w:t xml:space="preserve">1</w:t>
      </w:r>
      <w:r xmlns:w="http://schemas.openxmlformats.org/wordprocessingml/2006/main" w:rsidRPr="00E84C88">
        <w:rPr>
          <w:rFonts w:ascii="GHEA Grapalat" w:eastAsia="Times New Roman" w:hAnsi="GHEA Grapalat" w:cs="Times New Roman"/>
          <w:sz w:val="20"/>
          <w:szCs w:val="20"/>
          <w:lang w:val="af-ZA"/>
        </w:rPr>
        <w:t xml:space="preserve"> </w:t>
      </w:r>
    </w:p>
    <w:p w14:paraId="75E8EC87" w14:textId="77777777" w:rsidR="00532D6C" w:rsidRPr="00E84C88" w:rsidRDefault="00532D6C" w:rsidP="00532D6C">
      <w:pPr>
        <w:spacing w:after="0" w:line="240" w:lineRule="auto"/>
        <w:ind w:firstLine="720"/>
        <w:jc w:val="center"/>
        <w:rPr>
          <w:rFonts w:ascii="GHEA Grapalat" w:eastAsia="Times New Roman" w:hAnsi="GHEA Grapalat" w:cs="Times New Roman"/>
          <w:sz w:val="20"/>
          <w:szCs w:val="20"/>
          <w:lang w:val="af-ZA"/>
        </w:rPr>
      </w:pPr>
    </w:p>
    <w:p w14:paraId="03C7008A" w14:textId="05429390"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of the procedure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code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A406BF">
        <w:rPr>
          <w:rFonts w:ascii="Arial" w:eastAsia="Times New Roman" w:hAnsi="Arial" w:cs="Arial"/>
          <w:b/>
          <w:color w:val="000000"/>
          <w:sz w:val="20"/>
          <w:szCs w:val="27"/>
          <w:lang w:val="hy-AM"/>
        </w:rPr>
        <w:t xml:space="preserve">LM-THAT-GHAPZB-25/02</w:t>
      </w:r>
      <w:r xmlns:w="http://schemas.openxmlformats.org/wordprocessingml/2006/main" w:rsidRPr="00E84C88">
        <w:rPr>
          <w:rFonts w:ascii="GHEA Grapalat" w:eastAsia="Times New Roman" w:hAnsi="GHEA Grapalat" w:cs="Courier New"/>
          <w:color w:val="000000"/>
          <w:sz w:val="20"/>
          <w:szCs w:val="27"/>
          <w:lang w:val="af-ZA"/>
        </w:rPr>
        <w:t xml:space="preserve"> </w:t>
      </w:r>
      <w:r xmlns:w="http://schemas.openxmlformats.org/wordprocessingml/2006/main" w:rsidRPr="00E84C88">
        <w:rPr>
          <w:rFonts w:ascii="GHEA Grapalat" w:eastAsia="Times New Roman" w:hAnsi="GHEA Grapalat" w:cs="Times New Roman"/>
          <w:sz w:val="20"/>
          <w:szCs w:val="20"/>
          <w:u w:val="single"/>
          <w:lang w:val="af-ZA"/>
        </w:rPr>
        <w:t xml:space="preserve">        </w:t>
      </w:r>
    </w:p>
    <w:p w14:paraId="046C6D9A" w14:textId="77777777" w:rsidR="00532D6C" w:rsidRPr="00E84C88" w:rsidRDefault="00532D6C" w:rsidP="00532D6C">
      <w:pPr>
        <w:spacing w:after="0" w:line="240" w:lineRule="auto"/>
        <w:ind w:firstLine="720"/>
        <w:jc w:val="both"/>
        <w:rPr>
          <w:rFonts w:ascii="GHEA Grapalat" w:eastAsia="Times New Roman" w:hAnsi="GHEA Grapalat" w:cs="Times New Roman"/>
          <w:sz w:val="20"/>
          <w:szCs w:val="20"/>
          <w:lang w:val="af-ZA"/>
        </w:rPr>
      </w:pPr>
    </w:p>
    <w:p w14:paraId="4EB55AA7" w14:textId="47AC495E"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Client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Tumanyan community</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utility</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economy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sz w:val="20"/>
          <w:szCs w:val="20"/>
          <w:lang w:val="hy-AM"/>
        </w:rPr>
        <w:t xml:space="preserve">The </w:t>
      </w:r>
      <w:r xmlns:w="http://schemas.openxmlformats.org/wordprocessingml/2006/main" w:rsidRPr="00E84C88">
        <w:rPr>
          <w:rFonts w:ascii="Arial" w:eastAsia="Times New Roman" w:hAnsi="Arial" w:cs="Arial"/>
          <w:b/>
          <w:sz w:val="20"/>
          <w:szCs w:val="20"/>
          <w:lang w:val="hy-AM"/>
        </w:rPr>
        <w:t xml:space="preserve">NAOC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which</w:t>
      </w:r>
      <w:r xmlns:w="http://schemas.openxmlformats.org/wordprocessingml/2006/main" w:rsidRPr="00E84C88">
        <w:rPr>
          <w:rFonts w:ascii="GHEA Grapalat" w:eastAsia="Times New Roman" w:hAnsi="GHEA Grapalat" w:cs="Times New Roman"/>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located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hy-AM"/>
        </w:rPr>
        <w:t xml:space="preserve">Tumanyan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community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Central</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street</w:t>
      </w:r>
      <w:r xmlns:w="http://schemas.openxmlformats.org/wordprocessingml/2006/main" w:rsidRPr="00E84C88">
        <w:rPr>
          <w:rFonts w:ascii="GHEA Grapalat" w:eastAsia="Calibri" w:hAnsi="GHEA Grapalat" w:cs="Times New Roman"/>
          <w:sz w:val="20"/>
          <w:szCs w:val="20"/>
          <w:lang w:val="es-ES"/>
        </w:rPr>
        <w:t xml:space="preserve"> </w:t>
      </w:r>
      <w:r xmlns:w="http://schemas.openxmlformats.org/wordprocessingml/2006/main" w:rsidRPr="00E84C88">
        <w:rPr>
          <w:rFonts w:ascii="GHEA Grapalat" w:eastAsia="Times New Roman" w:hAnsi="GHEA Grapalat" w:cs="Arial"/>
          <w:b/>
          <w:sz w:val="20"/>
          <w:szCs w:val="20"/>
          <w:lang w:val="hy-AM"/>
        </w:rPr>
        <w:t xml:space="preserve">1 </w:t>
      </w:r>
      <w:r xmlns:w="http://schemas.openxmlformats.org/wordprocessingml/2006/main" w:rsidRPr="00E84C88">
        <w:rPr>
          <w:rFonts w:ascii="Arial" w:eastAsia="Times New Roman" w:hAnsi="Arial" w:cs="Arial"/>
          <w:sz w:val="20"/>
          <w:szCs w:val="20"/>
          <w:lang w:val="hy-AM"/>
        </w:rPr>
        <w:t xml:space="preserve">building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at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announcement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quote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question </w:t>
      </w:r>
      <w:r xmlns:w="http://schemas.openxmlformats.org/wordprocessingml/2006/main" w:rsidRPr="00E84C88">
        <w:rPr>
          <w:rFonts w:ascii="GHEA Grapalat" w:eastAsia="Times New Roman" w:hAnsi="GHEA Grapalat" w:cs="Times New Roman"/>
          <w:sz w:val="20"/>
          <w:szCs w:val="20"/>
          <w:lang w:val="af-ZA"/>
        </w:rPr>
        <w:t xml:space="preserve">which</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 being implemented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one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phase </w:t>
      </w:r>
      <w:r xmlns:w="http://schemas.openxmlformats.org/wordprocessingml/2006/main" w:rsidRPr="00E84C88">
        <w:rPr>
          <w:rFonts w:ascii="GHEA Grapalat" w:eastAsia="Times New Roman" w:hAnsi="GHEA Grapalat" w:cs="Times New Roman"/>
          <w:sz w:val="20"/>
          <w:szCs w:val="20"/>
          <w:lang w:val="af-ZA"/>
        </w:rPr>
        <w:t xml:space="preserve">.</w:t>
      </w:r>
    </w:p>
    <w:p w14:paraId="1E638ADE" w14:textId="3838F5DA"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ab xmlns:w="http://schemas.openxmlformats.org/wordprocessingml/2006/main"/>
      </w:r>
      <w:bookmarkStart xmlns:w="http://schemas.openxmlformats.org/wordprocessingml/2006/main" w:id="0" w:name="_Hlk23167417"/>
      <w:r xmlns:w="http://schemas.openxmlformats.org/wordprocessingml/2006/main" w:rsidRPr="00E84C88">
        <w:rPr>
          <w:rFonts w:ascii="Arial" w:eastAsia="Times New Roman" w:hAnsi="Arial" w:cs="Arial"/>
          <w:sz w:val="20"/>
          <w:szCs w:val="20"/>
          <w:lang w:val="af-ZA"/>
        </w:rPr>
        <w:t xml:space="preserve">Present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procedure</w:t>
      </w:r>
      <w:bookmarkEnd xmlns:w="http://schemas.openxmlformats.org/wordprocessingml/2006/main" w:id="0"/>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as a result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hy-AM"/>
        </w:rPr>
        <w:t xml:space="preserve">selected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participant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defined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order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will be offered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seal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diesel</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fuel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supply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contract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hereinafter </w:t>
      </w:r>
      <w:r xmlns:w="http://schemas.openxmlformats.org/wordprocessingml/2006/main" w:rsidRPr="00E84C88">
        <w:rPr>
          <w:rFonts w:ascii="GHEA Grapalat" w:eastAsia="Times New Roman" w:hAnsi="GHEA Grapalat" w:cs="Times New Roman"/>
          <w:sz w:val="20"/>
          <w:szCs w:val="20"/>
          <w:lang w:val="af-ZA"/>
        </w:rPr>
        <w:t xml:space="preserve">referred to as </w:t>
      </w:r>
      <w:r xmlns:w="http://schemas.openxmlformats.org/wordprocessingml/2006/main" w:rsidRPr="00E84C88">
        <w:rPr>
          <w:rFonts w:ascii="Arial" w:eastAsia="Times New Roman" w:hAnsi="Arial" w:cs="Arial"/>
          <w:sz w:val="20"/>
          <w:szCs w:val="20"/>
          <w:lang w:val="af-ZA"/>
        </w:rPr>
        <w:t xml:space="preserve">the contract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p>
    <w:p w14:paraId="6BD32416"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ab xmlns:w="http://schemas.openxmlformats.org/wordprocessingml/2006/main"/>
      </w:r>
      <w:r xmlns:w="http://schemas.openxmlformats.org/wordprocessingml/2006/main" w:rsidRPr="00E84C88">
        <w:rPr>
          <w:rFonts w:ascii="Arial" w:eastAsia="Times New Roman" w:hAnsi="Arial" w:cs="Arial"/>
          <w:sz w:val="20"/>
          <w:szCs w:val="20"/>
          <w:lang w:val="af-ZA"/>
        </w:rPr>
        <w:t xml:space="preserve">Shopping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about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RA:</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7 </w:t>
      </w:r>
      <w:r xmlns:w="http://schemas.openxmlformats.org/wordprocessingml/2006/main" w:rsidRPr="00E84C88">
        <w:rPr>
          <w:rFonts w:ascii="Arial" w:eastAsia="Times New Roman" w:hAnsi="Arial" w:cs="Arial"/>
          <w:sz w:val="20"/>
          <w:szCs w:val="20"/>
          <w:lang w:val="af-ZA"/>
        </w:rPr>
        <w:t xml:space="preserve">of </w:t>
      </w:r>
      <w:r xmlns:w="http://schemas.openxmlformats.org/wordprocessingml/2006/main" w:rsidRPr="00E84C88">
        <w:rPr>
          <w:rFonts w:ascii="Arial" w:eastAsia="Times New Roman" w:hAnsi="Arial" w:cs="Arial"/>
          <w:sz w:val="20"/>
          <w:szCs w:val="20"/>
          <w:lang w:val="af-ZA"/>
        </w:rPr>
        <w:t xml:space="preserve">the law</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article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according </w:t>
      </w:r>
      <w:r xmlns:w="http://schemas.openxmlformats.org/wordprocessingml/2006/main" w:rsidRPr="00E84C88">
        <w:rPr>
          <w:rFonts w:ascii="GHEA Grapalat" w:eastAsia="Times New Roman" w:hAnsi="GHEA Grapalat" w:cs="Times New Roman"/>
          <w:sz w:val="20"/>
          <w:szCs w:val="20"/>
          <w:lang w:val="af-ZA"/>
        </w:rPr>
        <w:t xml:space="preserve">to: </w:t>
      </w:r>
      <w:r xmlns:w="http://schemas.openxmlformats.org/wordprocessingml/2006/main" w:rsidRPr="00E84C88">
        <w:rPr>
          <w:rFonts w:ascii="Arial" w:eastAsia="Times New Roman" w:hAnsi="Arial" w:cs="Arial"/>
          <w:sz w:val="20"/>
          <w:szCs w:val="20"/>
          <w:lang w:val="af-ZA"/>
        </w:rPr>
        <w:t xml:space="preserve">any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person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independent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foreign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physical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person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organization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citizenship</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without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person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be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from the circumstance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has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procedure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participate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equal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right</w:t>
      </w:r>
      <w:r xmlns:w="http://schemas.openxmlformats.org/wordprocessingml/2006/main" w:rsidRPr="00E84C88">
        <w:rPr>
          <w:rFonts w:ascii="GHEA Grapalat" w:eastAsia="Times New Roman" w:hAnsi="GHEA Grapalat" w:cs="Times New Roman"/>
          <w:sz w:val="20"/>
          <w:szCs w:val="20"/>
          <w:lang w:val="af-ZA"/>
        </w:rPr>
        <w:t xml:space="preserve">​</w:t>
      </w:r>
    </w:p>
    <w:p w14:paraId="1E1C5E19"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Present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procedure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participate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right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without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persons </w:t>
      </w:r>
      <w:r xmlns:w="http://schemas.openxmlformats.org/wordprocessingml/2006/main" w:rsidRPr="00E84C88">
        <w:rPr>
          <w:rFonts w:ascii="GHEA Grapalat" w:eastAsia="Times New Roman" w:hAnsi="GHEA Grapalat" w:cs="Times New Roman"/>
          <w:sz w:val="20"/>
          <w:szCs w:val="20"/>
          <w:lang w:val="af-ZA"/>
        </w:rPr>
        <w:t xml:space="preserve">as</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also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participants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presentable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conditions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defined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procedure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by </w:t>
      </w:r>
      <w:r xmlns:w="http://schemas.openxmlformats.org/wordprocessingml/2006/main" w:rsidRPr="00E84C88">
        <w:rPr>
          <w:rFonts w:ascii="Arial" w:eastAsia="Times New Roman" w:hAnsi="Arial" w:cs="Arial"/>
          <w:sz w:val="20"/>
          <w:szCs w:val="20"/>
          <w:lang w:val="af-ZA"/>
        </w:rPr>
        <w:t xml:space="preserve">invitation</w:t>
      </w:r>
    </w:p>
    <w:p w14:paraId="4152B388"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Selected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participant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determined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bookmarkStart xmlns:w="http://schemas.openxmlformats.org/wordprocessingml/2006/main" w:id="1" w:name="_Hlk23167512"/>
      <w:r xmlns:w="http://schemas.openxmlformats.org/wordprocessingml/2006/main" w:rsidRPr="00E84C88">
        <w:rPr>
          <w:rFonts w:ascii="Arial" w:eastAsia="Times New Roman" w:hAnsi="Arial" w:cs="Arial"/>
          <w:sz w:val="20"/>
          <w:szCs w:val="20"/>
          <w:lang w:val="af-ZA"/>
        </w:rPr>
        <w:t xml:space="preserve">no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price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terms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enough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appreciated</w:t>
      </w:r>
      <w:r xmlns:w="http://schemas.openxmlformats.org/wordprocessingml/2006/main" w:rsidRPr="00E84C88">
        <w:rPr>
          <w:rFonts w:ascii="GHEA Grapalat" w:eastAsia="Times New Roman" w:hAnsi="GHEA Grapalat" w:cs="Times New Roman"/>
          <w:sz w:val="20"/>
          <w:szCs w:val="20"/>
          <w:lang w:val="af-ZA"/>
        </w:rPr>
        <w:t xml:space="preserve"> </w:t>
      </w:r>
      <w:bookmarkEnd xmlns:w="http://schemas.openxmlformats.org/wordprocessingml/2006/main" w:id="1"/>
      <w:r xmlns:w="http://schemas.openxmlformats.org/wordprocessingml/2006/main" w:rsidRPr="00E84C88">
        <w:rPr>
          <w:rFonts w:ascii="Arial" w:eastAsia="Times New Roman" w:hAnsi="Arial" w:cs="Arial"/>
          <w:sz w:val="20"/>
          <w:szCs w:val="20"/>
          <w:lang w:val="af-ZA"/>
        </w:rPr>
        <w:t xml:space="preserve">applications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presented 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participants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number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minimum</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price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offer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presented 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participant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preference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give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principle.</w:t>
      </w:r>
      <w:r xmlns:w="http://schemas.openxmlformats.org/wordprocessingml/2006/main" w:rsidRPr="00E84C88">
        <w:rPr>
          <w:rFonts w:ascii="GHEA Grapalat" w:eastAsia="Times New Roman" w:hAnsi="GHEA Grapalat" w:cs="Times New Roman"/>
          <w:sz w:val="20"/>
          <w:szCs w:val="20"/>
          <w:lang w:val="af-ZA"/>
        </w:rPr>
        <w:t xml:space="preserve"> </w:t>
      </w:r>
    </w:p>
    <w:p w14:paraId="1CBE4911" w14:textId="4467B386"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of the procedure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invitation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paper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receive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necessary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apply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to </w:t>
      </w:r>
      <w:r xmlns:w="http://schemas.openxmlformats.org/wordprocessingml/2006/main" w:rsidRPr="00E84C88">
        <w:rPr>
          <w:rFonts w:ascii="Arial" w:eastAsia="Times New Roman" w:hAnsi="Arial" w:cs="Arial"/>
          <w:sz w:val="20"/>
          <w:szCs w:val="20"/>
          <w:lang w:val="af-ZA"/>
        </w:rPr>
        <w:t xml:space="preserve">the customer </w:t>
      </w:r>
      <w:r xmlns:w="http://schemas.openxmlformats.org/wordprocessingml/2006/main" w:rsidRPr="00E84C88">
        <w:rPr>
          <w:rFonts w:ascii="Arial" w:eastAsia="Times New Roman" w:hAnsi="Arial" w:cs="Arial"/>
          <w:sz w:val="20"/>
          <w:szCs w:val="20"/>
          <w:lang w:val="af-ZA"/>
        </w:rPr>
        <w:t xml:space="preserve">until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statement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publication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next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from the date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counting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u w:val="single"/>
          <w:lang w:val="af-ZA"/>
        </w:rPr>
        <w:t xml:space="preserve">7th</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day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at </w:t>
      </w:r>
      <w:r xmlns:w="http://schemas.openxmlformats.org/wordprocessingml/2006/main" w:rsidRPr="00E84C88">
        <w:rPr>
          <w:rFonts w:ascii="GHEA Grapalat" w:eastAsia="Times New Roman" w:hAnsi="GHEA Grapalat" w:cs="Times New Roman"/>
          <w:sz w:val="20"/>
          <w:szCs w:val="20"/>
          <w:lang w:val="af-ZA"/>
        </w:rPr>
        <w:t xml:space="preserve">15:00 </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which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paper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form</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invitation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receive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customer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submit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writing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application.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Client: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provide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paper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form</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invitation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providing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free of charge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such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requirement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receive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next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first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working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w:t>
      </w:r>
      <w:r xmlns:w="http://schemas.openxmlformats.org/wordprocessingml/2006/main" w:rsidRPr="00E84C88">
        <w:rPr>
          <w:rFonts w:ascii="GHEA Grapalat" w:eastAsia="Times New Roman" w:hAnsi="GHEA Grapalat" w:cs="Times New Roman"/>
          <w:sz w:val="20"/>
          <w:szCs w:val="20"/>
          <w:lang w:val="af-ZA"/>
        </w:rPr>
        <w:t xml:space="preserve">day</w:t>
      </w:r>
    </w:p>
    <w:p w14:paraId="4B05D0CA"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Electronic</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form</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invitation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provide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demand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case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customer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free of charge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provide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invitation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electronic</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form</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providing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application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receive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on the day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next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working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day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during.</w:t>
      </w:r>
      <w:r xmlns:w="http://schemas.openxmlformats.org/wordprocessingml/2006/main" w:rsidRPr="00E84C88">
        <w:rPr>
          <w:rFonts w:ascii="GHEA Grapalat" w:eastAsia="Times New Roman" w:hAnsi="GHEA Grapalat" w:cs="Times New Roman"/>
          <w:sz w:val="20"/>
          <w:szCs w:val="20"/>
          <w:lang w:val="af-ZA"/>
        </w:rPr>
        <w:t xml:space="preserve"> </w:t>
      </w:r>
    </w:p>
    <w:p w14:paraId="3927B764"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Invitation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not getting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restriction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participant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herewith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procedure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participate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right.</w:t>
      </w:r>
      <w:r xmlns:w="http://schemas.openxmlformats.org/wordprocessingml/2006/main" w:rsidRPr="00E84C88">
        <w:rPr>
          <w:rFonts w:ascii="GHEA Grapalat" w:eastAsia="Times New Roman" w:hAnsi="GHEA Grapalat" w:cs="Times New Roman"/>
          <w:sz w:val="20"/>
          <w:szCs w:val="20"/>
          <w:lang w:val="af-ZA"/>
        </w:rPr>
        <w:t xml:space="preserve"> </w:t>
      </w:r>
    </w:p>
    <w:p w14:paraId="43B34148" w14:textId="3B164D1E"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Present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procedure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participation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applications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necessary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submit</w:t>
      </w:r>
      <w:r xmlns:w="http://schemas.openxmlformats.org/wordprocessingml/2006/main" w:rsidRPr="00E84C88">
        <w:rPr>
          <w:rFonts w:ascii="GHEA Grapalat" w:eastAsia="Times New Roman" w:hAnsi="GHEA Grapalat" w:cs="Times New Roman"/>
          <w:sz w:val="20"/>
          <w:szCs w:val="20"/>
          <w:lang w:val="af-ZA" w:eastAsia="ru-RU"/>
        </w:rPr>
        <w:t xml:space="preserve">    </w:t>
      </w:r>
      <w:r xmlns:w="http://schemas.openxmlformats.org/wordprocessingml/2006/main" w:rsidRPr="00E84C88">
        <w:rPr>
          <w:rFonts w:ascii="Arial" w:eastAsia="Times New Roman" w:hAnsi="Arial" w:cs="Arial"/>
          <w:sz w:val="20"/>
          <w:szCs w:val="20"/>
          <w:lang w:val="af-ZA"/>
        </w:rPr>
        <w:t xml:space="preserve">Tumanyan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community </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c </w:t>
      </w:r>
      <w:r xmlns:w="http://schemas.openxmlformats.org/wordprocessingml/2006/main" w:rsidRPr="00E84C88">
        <w:rPr>
          <w:rFonts w:ascii="GHEA Grapalat" w:eastAsia="Times New Roman" w:hAnsi="GHEA Grapalat" w:cs="Times New Roman"/>
          <w:b/>
          <w:sz w:val="20"/>
          <w:szCs w:val="20"/>
          <w:lang w:val="af-ZA"/>
        </w:rPr>
        <w:t xml:space="preserve">.</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Tumanyan </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Central</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street </w:t>
      </w:r>
      <w:r xmlns:w="http://schemas.openxmlformats.org/wordprocessingml/2006/main" w:rsidRPr="00E84C88">
        <w:rPr>
          <w:rFonts w:ascii="GHEA Grapalat" w:eastAsia="Times New Roman" w:hAnsi="GHEA Grapalat" w:cs="Arial"/>
          <w:b/>
          <w:sz w:val="20"/>
          <w:szCs w:val="20"/>
          <w:lang w:val="hy-AM"/>
        </w:rPr>
        <w:t xml:space="preserve">1 </w:t>
      </w:r>
      <w:r xmlns:w="http://schemas.openxmlformats.org/wordprocessingml/2006/main" w:rsidRPr="00E84C88">
        <w:rPr>
          <w:rFonts w:ascii="Arial" w:eastAsia="Times New Roman" w:hAnsi="Arial" w:cs="Arial"/>
          <w:b/>
          <w:sz w:val="20"/>
          <w:szCs w:val="20"/>
          <w:lang w:val="hy-AM"/>
        </w:rPr>
        <w:t xml:space="preserve">building</w:t>
      </w:r>
      <w:r xmlns:w="http://schemas.openxmlformats.org/wordprocessingml/2006/main" w:rsidRPr="00E84C88">
        <w:rPr>
          <w:rFonts w:ascii="GHEA Grapalat" w:eastAsia="Calibri"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af-ZA"/>
        </w:rPr>
        <w:t xml:space="preserve">to the address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documentary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form</w:t>
      </w:r>
      <w:r xmlns:w="http://schemas.openxmlformats.org/wordprocessingml/2006/main" w:rsidRPr="00E84C88">
        <w:rPr>
          <w:rFonts w:ascii="GHEA Grapalat" w:eastAsia="Times New Roman" w:hAnsi="GHEA Grapalat" w:cs="Times New Roman"/>
          <w:sz w:val="20"/>
          <w:szCs w:val="20"/>
          <w:lang w:val="af-ZA" w:eastAsia="ru-RU"/>
        </w:rPr>
        <w:t xml:space="preserve"> </w:t>
      </w:r>
      <w:r xmlns:w="http://schemas.openxmlformats.org/wordprocessingml/2006/main" w:rsidRPr="00E84C88">
        <w:rPr>
          <w:rFonts w:ascii="Arial" w:eastAsia="Times New Roman" w:hAnsi="Arial" w:cs="Arial"/>
          <w:sz w:val="20"/>
          <w:szCs w:val="20"/>
          <w:lang w:val="af-ZA"/>
        </w:rPr>
        <w:t xml:space="preserve">until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statement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publication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next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from the date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A406BF">
        <w:rPr>
          <w:rFonts w:ascii="GHEA Grapalat" w:eastAsia="Times New Roman" w:hAnsi="GHEA Grapalat" w:cs="Times New Roman"/>
          <w:b/>
          <w:sz w:val="20"/>
          <w:szCs w:val="20"/>
          <w:lang w:val="hy-AM"/>
        </w:rPr>
        <w:t xml:space="preserve">13.12.2024</w:t>
      </w:r>
      <w:r xmlns:w="http://schemas.openxmlformats.org/wordprocessingml/2006/main" w:rsidR="00A406BF" w:rsidRPr="00E84C88">
        <w:rPr>
          <w:rFonts w:ascii="GHEA Grapalat" w:eastAsia="Times New Roman" w:hAnsi="GHEA Grapalat" w:cs="Times New Roman"/>
          <w:b/>
          <w:sz w:val="20"/>
          <w:szCs w:val="20"/>
          <w:lang w:val="af-ZA"/>
        </w:rPr>
        <w:t xml:space="preserve"> </w:t>
      </w:r>
      <w:r xmlns:w="http://schemas.openxmlformats.org/wordprocessingml/2006/main" w:rsidR="00A406BF" w:rsidRPr="00E84C88">
        <w:rPr>
          <w:rFonts w:ascii="Arial" w:eastAsia="Times New Roman" w:hAnsi="Arial" w:cs="Arial"/>
          <w:b/>
          <w:sz w:val="20"/>
          <w:szCs w:val="20"/>
          <w:lang w:val="af-ZA"/>
        </w:rPr>
        <w:t xml:space="preserve">at </w:t>
      </w:r>
      <w:r xmlns:w="http://schemas.openxmlformats.org/wordprocessingml/2006/main" w:rsidR="00A406BF" w:rsidRPr="00E84C88">
        <w:rPr>
          <w:rFonts w:ascii="GHEA Grapalat" w:eastAsia="Times New Roman" w:hAnsi="GHEA Grapalat" w:cs="Times New Roman"/>
          <w:b/>
          <w:sz w:val="20"/>
          <w:szCs w:val="20"/>
          <w:lang w:val="af-ZA"/>
        </w:rPr>
        <w:t xml:space="preserve">15:00</w:t>
      </w:r>
      <w:r xmlns:w="http://schemas.openxmlformats.org/wordprocessingml/2006/main" w:rsidR="00A406BF"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w:t>
      </w:r>
    </w:p>
    <w:p w14:paraId="4EDC4BB6" w14:textId="77777777"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Applications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from Armenian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besides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you can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presented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also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english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in </w:t>
      </w:r>
      <w:r xmlns:w="http://schemas.openxmlformats.org/wordprocessingml/2006/main" w:rsidRPr="00E84C88">
        <w:rPr>
          <w:rFonts w:ascii="Arial" w:eastAsia="Times New Roman" w:hAnsi="Arial" w:cs="Arial"/>
          <w:sz w:val="20"/>
          <w:szCs w:val="20"/>
          <w:lang w:val="af-ZA"/>
        </w:rPr>
        <w:t xml:space="preserve">Russian</w:t>
      </w:r>
    </w:p>
    <w:p w14:paraId="745155D0" w14:textId="169CEF5B"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Applications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opening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place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will have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Tumanyan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community </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00C9392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c </w:t>
      </w:r>
      <w:r xmlns:w="http://schemas.openxmlformats.org/wordprocessingml/2006/main" w:rsidRPr="00E84C88">
        <w:rPr>
          <w:rFonts w:ascii="GHEA Grapalat" w:eastAsia="Times New Roman" w:hAnsi="GHEA Grapalat" w:cs="Times New Roman"/>
          <w:b/>
          <w:sz w:val="20"/>
          <w:szCs w:val="20"/>
          <w:lang w:val="af-ZA"/>
        </w:rPr>
        <w:t xml:space="preserve">.</w:t>
      </w:r>
      <w:r xmlns:w="http://schemas.openxmlformats.org/wordprocessingml/2006/main" w:rsidR="001A3021"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af-ZA"/>
        </w:rPr>
        <w:t xml:space="preserve">Tumanyan</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Central</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street </w:t>
      </w:r>
      <w:r xmlns:w="http://schemas.openxmlformats.org/wordprocessingml/2006/main" w:rsidRPr="00E84C88">
        <w:rPr>
          <w:rFonts w:ascii="GHEA Grapalat" w:eastAsia="Times New Roman" w:hAnsi="GHEA Grapalat" w:cs="Arial"/>
          <w:b/>
          <w:sz w:val="20"/>
          <w:szCs w:val="20"/>
          <w:lang w:val="hy-AM"/>
        </w:rPr>
        <w:t xml:space="preserve">1 </w:t>
      </w:r>
      <w:r xmlns:w="http://schemas.openxmlformats.org/wordprocessingml/2006/main" w:rsidRPr="00E84C88">
        <w:rPr>
          <w:rFonts w:ascii="Arial" w:eastAsia="Times New Roman" w:hAnsi="Arial" w:cs="Arial"/>
          <w:b/>
          <w:sz w:val="20"/>
          <w:szCs w:val="20"/>
          <w:lang w:val="hy-AM"/>
        </w:rPr>
        <w:t xml:space="preserve">building</w:t>
      </w:r>
      <w:r xmlns:w="http://schemas.openxmlformats.org/wordprocessingml/2006/main" w:rsidRPr="00E84C88">
        <w:rPr>
          <w:rFonts w:ascii="GHEA Grapalat" w:eastAsia="Calibri"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af-ZA"/>
        </w:rPr>
        <w:t xml:space="preserve">at the address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A406BF">
        <w:rPr>
          <w:rFonts w:ascii="GHEA Grapalat" w:eastAsia="Times New Roman" w:hAnsi="GHEA Grapalat" w:cs="Times New Roman"/>
          <w:b/>
          <w:sz w:val="20"/>
          <w:szCs w:val="20"/>
          <w:lang w:val="hy-AM"/>
        </w:rPr>
        <w:t xml:space="preserve">13.12.2024</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af-ZA"/>
        </w:rPr>
        <w:t xml:space="preserve">at </w:t>
      </w:r>
      <w:r xmlns:w="http://schemas.openxmlformats.org/wordprocessingml/2006/main" w:rsidRPr="00E84C88">
        <w:rPr>
          <w:rFonts w:ascii="GHEA Grapalat" w:eastAsia="Times New Roman" w:hAnsi="GHEA Grapalat" w:cs="Times New Roman"/>
          <w:b/>
          <w:sz w:val="20"/>
          <w:szCs w:val="20"/>
          <w:lang w:val="af-ZA"/>
        </w:rPr>
        <w:t xml:space="preserve">15:00 </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p>
    <w:p w14:paraId="6F55FE73"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Present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procedure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regarding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complaints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submit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shopping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with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connected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complaints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examiner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person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Yerevan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Melik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Adamyan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money </w:t>
      </w:r>
      <w:r xmlns:w="http://schemas.openxmlformats.org/wordprocessingml/2006/main" w:rsidRPr="00E84C88">
        <w:rPr>
          <w:rFonts w:ascii="GHEA Grapalat" w:eastAsia="Times New Roman" w:hAnsi="GHEA Grapalat" w:cs="Times New Roman"/>
          <w:sz w:val="20"/>
          <w:szCs w:val="20"/>
          <w:lang w:val="af-ZA"/>
        </w:rPr>
        <w:t xml:space="preserve">​1 </w:t>
      </w:r>
      <w:r xmlns:w="http://schemas.openxmlformats.org/wordprocessingml/2006/main" w:rsidRPr="00E84C88">
        <w:rPr>
          <w:rFonts w:ascii="Arial" w:eastAsia="Times New Roman" w:hAnsi="Arial" w:cs="Arial"/>
          <w:sz w:val="20"/>
          <w:szCs w:val="20"/>
          <w:lang w:val="af-ZA"/>
        </w:rPr>
        <w:t xml:space="preserve">address.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Appeal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 being implemented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competition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by invitation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defined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order.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appeal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present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required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fee </w:t>
      </w:r>
      <w:r xmlns:w="http://schemas.openxmlformats.org/wordprocessingml/2006/main" w:rsidRPr="00E84C88">
        <w:rPr>
          <w:rFonts w:ascii="GHEA Grapalat" w:eastAsia="Times New Roman" w:hAnsi="GHEA Grapalat" w:cs="Times New Roman"/>
          <w:sz w:val="20"/>
          <w:szCs w:val="20"/>
          <w:lang w:val="af-ZA"/>
        </w:rPr>
        <w:t xml:space="preserve">: 30,000 ( </w:t>
      </w:r>
      <w:r xmlns:w="http://schemas.openxmlformats.org/wordprocessingml/2006/main" w:rsidRPr="00E84C88">
        <w:rPr>
          <w:rFonts w:ascii="Arial" w:eastAsia="Times New Roman" w:hAnsi="Arial" w:cs="Arial"/>
          <w:sz w:val="20"/>
          <w:szCs w:val="20"/>
          <w:lang w:val="af-ZA"/>
        </w:rPr>
        <w:t xml:space="preserve">thirty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thousand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RA</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AMD</w:t>
      </w:r>
      <w:r xmlns:w="http://schemas.openxmlformats.org/wordprocessingml/2006/main" w:rsidRPr="00E84C88">
        <w:rPr>
          <w:rFonts w:ascii="GHEA Grapalat" w:eastAsia="Times New Roman" w:hAnsi="GHEA Grapalat" w:cs="Times New Roman"/>
          <w:sz w:val="20"/>
          <w:szCs w:val="20"/>
          <w:lang w:val="af-ZA"/>
        </w:rPr>
        <w:t xml:space="preserve"> to </w:t>
      </w:r>
      <w:r xmlns:w="http://schemas.openxmlformats.org/wordprocessingml/2006/main" w:rsidRPr="00E84C88">
        <w:rPr>
          <w:rFonts w:ascii="Arial" w:eastAsia="Times New Roman" w:hAnsi="Arial" w:cs="Arial"/>
          <w:sz w:val="20"/>
          <w:szCs w:val="20"/>
          <w:lang w:val="af-ZA"/>
        </w:rPr>
        <w:t xml:space="preserve">the </w:t>
      </w:r>
      <w:r xmlns:w="http://schemas.openxmlformats.org/wordprocessingml/2006/main" w:rsidRPr="00E84C88">
        <w:rPr>
          <w:rFonts w:ascii="Arial" w:eastAsia="Times New Roman" w:hAnsi="Arial" w:cs="Arial"/>
          <w:sz w:val="20"/>
          <w:szCs w:val="20"/>
          <w:lang w:val="af-ZA"/>
        </w:rPr>
        <w:t xml:space="preserve">extent </w:t>
      </w:r>
      <w:r xmlns:w="http://schemas.openxmlformats.org/wordprocessingml/2006/main" w:rsidRPr="00E84C88">
        <w:rPr>
          <w:rFonts w:ascii="GHEA Grapalat" w:eastAsia="Times New Roman" w:hAnsi="GHEA Grapalat" w:cs="Times New Roman"/>
          <w:sz w:val="20"/>
          <w:szCs w:val="20"/>
          <w:lang w:val="af-ZA"/>
        </w:rPr>
        <w:t xml:space="preserve">that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be transferred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Armenia</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Republic</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finance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Ministry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by name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opened </w:t>
      </w:r>
      <w:r xmlns:w="http://schemas.openxmlformats.org/wordprocessingml/2006/main" w:rsidRPr="00E84C88">
        <w:rPr>
          <w:rFonts w:ascii="GHEA Grapalat" w:eastAsia="Times New Roman" w:hAnsi="GHEA Grapalat" w:cs="Times New Roman"/>
          <w:sz w:val="20"/>
          <w:szCs w:val="20"/>
          <w:lang w:val="af-ZA"/>
        </w:rPr>
        <w:t xml:space="preserve">900008000482 </w:t>
      </w:r>
      <w:r xmlns:w="http://schemas.openxmlformats.org/wordprocessingml/2006/main" w:rsidRPr="00E84C88">
        <w:rPr>
          <w:rFonts w:ascii="Arial" w:eastAsia="Times New Roman" w:hAnsi="Arial" w:cs="Arial"/>
          <w:sz w:val="20"/>
          <w:szCs w:val="20"/>
          <w:lang w:val="af-ZA"/>
        </w:rPr>
        <w:t xml:space="preserve">treasury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account </w:t>
      </w:r>
      <w:r xmlns:w="http://schemas.openxmlformats.org/wordprocessingml/2006/main" w:rsidRPr="00E84C88">
        <w:rPr>
          <w:rFonts w:ascii="GHEA Grapalat" w:eastAsia="Times New Roman" w:hAnsi="GHEA Grapalat" w:cs="Times New Roman"/>
          <w:sz w:val="20"/>
          <w:szCs w:val="20"/>
          <w:lang w:val="af-ZA"/>
        </w:rPr>
        <w:t xml:space="preserve">.</w:t>
      </w:r>
    </w:p>
    <w:p w14:paraId="510F8593"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sz w:val="20"/>
          <w:szCs w:val="20"/>
          <w:lang w:val="af-ZA"/>
        </w:rPr>
        <w:t xml:space="preserve">Present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statement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with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connected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extra</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information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receive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can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are you</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apply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appraiser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commission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Secretary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u w:val="single"/>
          <w:lang w:val="hy-AM"/>
        </w:rPr>
        <w:t xml:space="preserve">Margarit</w:t>
      </w:r>
      <w:r xmlns:w="http://schemas.openxmlformats.org/wordprocessingml/2006/main" w:rsidRPr="00E84C88">
        <w:rPr>
          <w:rFonts w:ascii="GHEA Grapalat" w:eastAsia="Times New Roman" w:hAnsi="GHEA Grapalat" w:cs="Arial"/>
          <w:b/>
          <w:sz w:val="20"/>
          <w:szCs w:val="20"/>
          <w:u w:val="single"/>
          <w:lang w:val="hy-AM"/>
        </w:rPr>
        <w:t xml:space="preserve"> </w:t>
      </w:r>
      <w:r xmlns:w="http://schemas.openxmlformats.org/wordprocessingml/2006/main" w:rsidRPr="00E84C88">
        <w:rPr>
          <w:rFonts w:ascii="Arial" w:eastAsia="Times New Roman" w:hAnsi="Arial" w:cs="Arial"/>
          <w:b/>
          <w:sz w:val="20"/>
          <w:szCs w:val="20"/>
          <w:u w:val="single"/>
          <w:lang w:val="hy-AM"/>
        </w:rPr>
        <w:t xml:space="preserve">Chatinyan</w:t>
      </w:r>
    </w:p>
    <w:p w14:paraId="5B8445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af-ZA"/>
        </w:rPr>
        <w:t xml:space="preserve">Phone:</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GHEA Grapalat" w:eastAsia="Times New Roman" w:hAnsi="GHEA Grapalat" w:cs="Times New Roman"/>
          <w:b/>
          <w:sz w:val="20"/>
          <w:szCs w:val="20"/>
          <w:u w:val="single"/>
          <w:lang w:val="af-ZA"/>
        </w:rPr>
        <w:t xml:space="preserve">09 </w:t>
      </w:r>
      <w:r xmlns:w="http://schemas.openxmlformats.org/wordprocessingml/2006/main" w:rsidRPr="00E84C88">
        <w:rPr>
          <w:rFonts w:ascii="GHEA Grapalat" w:eastAsia="Times New Roman" w:hAnsi="GHEA Grapalat" w:cs="Times New Roman"/>
          <w:b/>
          <w:sz w:val="20"/>
          <w:szCs w:val="20"/>
          <w:u w:val="single"/>
          <w:lang w:val="hy-AM"/>
        </w:rPr>
        <w:t xml:space="preserve">3628881</w:t>
      </w:r>
    </w:p>
    <w:p w14:paraId="7C73A491" w14:textId="77777777" w:rsidR="00532D6C" w:rsidRPr="00E84C88" w:rsidRDefault="00532D6C" w:rsidP="00532D6C">
      <w:pPr xmlns:w="http://schemas.openxmlformats.org/wordprocessingml/2006/main">
        <w:spacing w:after="0" w:line="240" w:lineRule="auto"/>
        <w:ind w:firstLine="720"/>
        <w:jc w:val="center"/>
        <w:rPr>
          <w:rFonts w:ascii="GHEA Grapalat" w:eastAsia="Times New Roman" w:hAnsi="GHEA Grapalat" w:cs="Times New Roman"/>
          <w:b/>
          <w:sz w:val="20"/>
          <w:szCs w:val="20"/>
          <w:u w:val="single"/>
          <w:lang w:val="af-ZA"/>
        </w:rPr>
      </w:pPr>
      <w:r xmlns:w="http://schemas.openxmlformats.org/wordprocessingml/2006/main" w:rsidRPr="00E84C88">
        <w:rPr>
          <w:rFonts w:ascii="Arial" w:eastAsia="Times New Roman" w:hAnsi="Arial" w:cs="Arial"/>
          <w:b/>
          <w:sz w:val="20"/>
          <w:szCs w:val="20"/>
          <w:lang w:val="af-ZA"/>
        </w:rPr>
        <w:t xml:space="preserve">Email</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af-ZA"/>
        </w:rPr>
        <w:t xml:space="preserve">mail</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GHEA Grapalat" w:eastAsia="Times New Roman" w:hAnsi="GHEA Grapalat" w:cs="Times New Roman"/>
          <w:b/>
          <w:sz w:val="20"/>
          <w:szCs w:val="20"/>
          <w:u w:val="single"/>
          <w:lang w:val="af-ZA"/>
        </w:rPr>
        <w:t xml:space="preserve">margarita.chatinyan@yandex.com</w:t>
      </w:r>
    </w:p>
    <w:p w14:paraId="7B7D511F" w14:textId="0F3511D8"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af-ZA"/>
        </w:rPr>
      </w:pPr>
      <w:r xmlns:w="http://schemas.openxmlformats.org/wordprocessingml/2006/main" w:rsidRPr="00E84C88">
        <w:rPr>
          <w:rFonts w:ascii="Arial" w:eastAsia="Times New Roman" w:hAnsi="Arial" w:cs="Arial"/>
          <w:b/>
          <w:sz w:val="20"/>
          <w:szCs w:val="20"/>
          <w:lang w:val="af-ZA"/>
        </w:rPr>
        <w:t xml:space="preserve">Client:</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es-ES"/>
        </w:rPr>
        <w:t xml:space="preserve">Tumanyan</w:t>
      </w:r>
      <w:r xmlns:w="http://schemas.openxmlformats.org/wordprocessingml/2006/main" w:rsidR="00A406BF">
        <w:rPr>
          <w:rFonts w:ascii="Arial" w:eastAsia="Times New Roman" w:hAnsi="Arial" w:cs="Arial"/>
          <w:b/>
          <w:sz w:val="20"/>
          <w:szCs w:val="20"/>
          <w:lang w:val="hy-AM"/>
        </w:rPr>
        <w:t xml:space="preserve"> </w:t>
      </w:r>
      <w:r xmlns:w="http://schemas.openxmlformats.org/wordprocessingml/2006/main" w:rsidRPr="00E84C88">
        <w:rPr>
          <w:rFonts w:ascii="Arial" w:eastAsia="Times New Roman" w:hAnsi="Arial" w:cs="Arial"/>
          <w:b/>
          <w:sz w:val="20"/>
          <w:szCs w:val="20"/>
          <w:lang w:val="es-ES"/>
        </w:rPr>
        <w:t xml:space="preserve">community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utility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economy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AOC:</w:t>
      </w:r>
    </w:p>
    <w:p w14:paraId="119E1B9C" w14:textId="77777777" w:rsidR="00532D6C" w:rsidRPr="00E84C88" w:rsidRDefault="00532D6C" w:rsidP="00532D6C">
      <w:pPr>
        <w:spacing w:after="240" w:line="240" w:lineRule="auto"/>
        <w:ind w:firstLine="709"/>
        <w:jc w:val="both"/>
        <w:rPr>
          <w:rFonts w:ascii="GHEA Grapalat" w:eastAsia="Times New Roman" w:hAnsi="GHEA Grapalat" w:cs="Sylfaen"/>
          <w:b/>
          <w:sz w:val="20"/>
          <w:szCs w:val="20"/>
          <w:lang w:val="es-ES"/>
        </w:rPr>
      </w:pPr>
    </w:p>
    <w:p w14:paraId="7995E132" w14:textId="77777777" w:rsidR="00532D6C" w:rsidRPr="00E84C88" w:rsidRDefault="00532D6C" w:rsidP="00532D6C">
      <w:pPr>
        <w:spacing w:after="0" w:line="240" w:lineRule="auto"/>
        <w:ind w:left="1404" w:firstLine="720"/>
        <w:jc w:val="both"/>
        <w:rPr>
          <w:rFonts w:ascii="GHEA Grapalat" w:eastAsia="Times New Roman" w:hAnsi="GHEA Grapalat" w:cs="Times New Roman"/>
          <w:sz w:val="20"/>
          <w:szCs w:val="20"/>
          <w:lang w:val="af-ZA"/>
        </w:rPr>
      </w:pPr>
    </w:p>
    <w:p w14:paraId="05ED3DD8" w14:textId="77777777" w:rsidR="00532D6C" w:rsidRPr="00E84C88" w:rsidRDefault="00532D6C" w:rsidP="00532D6C">
      <w:pPr>
        <w:spacing w:after="0" w:line="240" w:lineRule="auto"/>
        <w:ind w:left="1404" w:firstLine="720"/>
        <w:jc w:val="both"/>
        <w:rPr>
          <w:rFonts w:ascii="GHEA Grapalat" w:eastAsia="Times New Roman" w:hAnsi="GHEA Grapalat" w:cs="Times New Roman"/>
          <w:sz w:val="20"/>
          <w:szCs w:val="20"/>
          <w:lang w:val="af-ZA"/>
        </w:rPr>
      </w:pPr>
    </w:p>
    <w:p w14:paraId="796A328D"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7A223611"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0D812B48"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2F661B6F"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7B374697" w14:textId="77777777" w:rsidR="00532D6C" w:rsidRPr="00E84C88" w:rsidRDefault="00532D6C" w:rsidP="00532D6C">
      <w:pPr>
        <w:spacing w:after="120" w:line="240" w:lineRule="auto"/>
        <w:ind w:right="-7" w:firstLine="567"/>
        <w:jc w:val="right"/>
        <w:rPr>
          <w:rFonts w:ascii="GHEA Grapalat" w:eastAsia="Times New Roman" w:hAnsi="GHEA Grapalat" w:cs="Sylfaen"/>
          <w:szCs w:val="24"/>
          <w:lang w:val="af-ZA"/>
        </w:rPr>
      </w:pPr>
    </w:p>
    <w:p w14:paraId="129C03D2" w14:textId="77777777" w:rsidR="00532D6C" w:rsidRPr="00E84C88" w:rsidRDefault="00532D6C" w:rsidP="00532D6C">
      <w:pPr>
        <w:spacing w:after="0" w:line="240" w:lineRule="auto"/>
        <w:jc w:val="center"/>
        <w:rPr>
          <w:rFonts w:ascii="GHEA Grapalat" w:eastAsia="Times New Roman" w:hAnsi="GHEA Grapalat" w:cs="Times New Roman"/>
          <w:sz w:val="24"/>
          <w:szCs w:val="24"/>
          <w:lang w:val="af-ZA"/>
        </w:rPr>
      </w:pPr>
    </w:p>
    <w:p w14:paraId="064B5799" w14:textId="77777777" w:rsidR="003242D7" w:rsidRPr="00C93928" w:rsidRDefault="003242D7" w:rsidP="00532D6C">
      <w:pPr>
        <w:spacing w:after="0" w:line="240" w:lineRule="auto"/>
        <w:jc w:val="right"/>
        <w:rPr>
          <w:rFonts w:ascii="GHEA Grapalat" w:eastAsia="Times New Roman" w:hAnsi="GHEA Grapalat" w:cs="Sylfaen"/>
          <w:sz w:val="20"/>
          <w:szCs w:val="20"/>
          <w:lang w:val="af-ZA"/>
        </w:rPr>
      </w:pPr>
    </w:p>
    <w:p w14:paraId="136C46ED" w14:textId="77777777" w:rsidR="00C93928" w:rsidRPr="00597465" w:rsidRDefault="00C93928" w:rsidP="00532D6C">
      <w:pPr>
        <w:spacing w:after="0" w:line="240" w:lineRule="auto"/>
        <w:jc w:val="right"/>
        <w:rPr>
          <w:rFonts w:ascii="Arial" w:eastAsia="Times New Roman" w:hAnsi="Arial" w:cs="Arial"/>
          <w:sz w:val="20"/>
          <w:szCs w:val="20"/>
          <w:lang w:val="af-ZA"/>
        </w:rPr>
      </w:pPr>
    </w:p>
    <w:p w14:paraId="3BE9AA5F" w14:textId="77777777" w:rsidR="00C93928" w:rsidRPr="00597465" w:rsidRDefault="00C93928" w:rsidP="00532D6C">
      <w:pPr>
        <w:spacing w:after="0" w:line="240" w:lineRule="auto"/>
        <w:jc w:val="right"/>
        <w:rPr>
          <w:rFonts w:ascii="Arial" w:eastAsia="Times New Roman" w:hAnsi="Arial" w:cs="Arial"/>
          <w:sz w:val="20"/>
          <w:szCs w:val="20"/>
          <w:lang w:val="af-ZA"/>
        </w:rPr>
      </w:pPr>
    </w:p>
    <w:p w14:paraId="0E39C1CD"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lang w:val="af-ZA"/>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Confirmed</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is</w:t>
      </w:r>
    </w:p>
    <w:p w14:paraId="58CC8D4B" w14:textId="2F1B41AD" w:rsidR="00532D6C" w:rsidRPr="00E84C88" w:rsidRDefault="00A406BF" w:rsidP="00532D6C">
      <w:pPr xmlns:w="http://schemas.openxmlformats.org/wordprocessingml/2006/main">
        <w:spacing w:after="0" w:line="240" w:lineRule="auto"/>
        <w:ind w:firstLine="567"/>
        <w:jc w:val="right"/>
        <w:rPr>
          <w:rFonts w:ascii="GHEA Grapalat" w:eastAsia="Times New Roman" w:hAnsi="GHEA Grapalat" w:cs="Sylfaen"/>
          <w:sz w:val="20"/>
          <w:szCs w:val="20"/>
          <w:lang w:val="af-ZA"/>
        </w:rPr>
      </w:pPr>
      <w:r xmlns:w="http://schemas.openxmlformats.org/wordprocessingml/2006/main" w:rsidR="00532D6C" w:rsidRPr="00E84C88">
        <w:rPr>
          <w:rFonts w:ascii="Arial" w:eastAsia="Times New Roman" w:hAnsi="Arial" w:cs="Arial"/>
          <w:sz w:val="20"/>
          <w:szCs w:val="20"/>
          <w:lang w:val="en-US"/>
        </w:rPr>
        <w:t xml:space="preserve">With the code </w:t>
      </w:r>
      <w:r xmlns:w="http://schemas.openxmlformats.org/wordprocessingml/2006/main">
        <w:rPr>
          <w:rFonts w:ascii="Arial" w:eastAsia="Times New Roman" w:hAnsi="Arial" w:cs="Arial"/>
          <w:b/>
          <w:color w:val="000000"/>
          <w:sz w:val="20"/>
          <w:szCs w:val="27"/>
          <w:lang w:val="hy-AM"/>
        </w:rPr>
        <w:t xml:space="preserve">LM-THAT-GHAPZB-25/02</w:t>
      </w:r>
      <w:r xmlns:w="http://schemas.openxmlformats.org/wordprocessingml/2006/main" w:rsidR="00532D6C" w:rsidRPr="00E84C88">
        <w:rPr>
          <w:rFonts w:ascii="GHEA Grapalat" w:eastAsia="Times New Roman" w:hAnsi="GHEA Grapalat" w:cs="Times Armenian"/>
          <w:sz w:val="20"/>
          <w:szCs w:val="20"/>
          <w:lang w:val="af-ZA"/>
        </w:rPr>
        <w:t xml:space="preserve"> </w:t>
      </w:r>
    </w:p>
    <w:p w14:paraId="3A555C73"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Times Armenian"/>
          <w:sz w:val="20"/>
          <w:szCs w:val="20"/>
          <w:lang w:val="af-ZA"/>
        </w:rPr>
      </w:pPr>
      <w:proofErr xmlns:w="http://schemas.openxmlformats.org/wordprocessingml/2006/main" w:type="gramStart"/>
      <w:r xmlns:w="http://schemas.openxmlformats.org/wordprocessingml/2006/main" w:rsidRPr="00E84C88">
        <w:rPr>
          <w:rFonts w:ascii="Arial" w:eastAsia="Times New Roman" w:hAnsi="Arial" w:cs="Arial"/>
          <w:sz w:val="20"/>
          <w:szCs w:val="20"/>
          <w:lang w:val="en-US"/>
        </w:rPr>
        <w:t xml:space="preserve">quote</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of inquiry</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appraiser</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of the commission</w:t>
      </w:r>
    </w:p>
    <w:p w14:paraId="77C87852" w14:textId="1D03F47A"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Sylfaen"/>
          <w:sz w:val="20"/>
          <w:szCs w:val="20"/>
          <w:lang w:val="af-ZA"/>
        </w:rPr>
        <w:t xml:space="preserve">2024</w:t>
      </w:r>
      <w:r xmlns:w="http://schemas.openxmlformats.org/wordprocessingml/2006/main" w:rsidR="00E84C88" w:rsidRPr="00E84C88">
        <w:rPr>
          <w:rFonts w:ascii="GHEA Grapalat" w:eastAsia="Times New Roman" w:hAnsi="GHEA Grapalat" w:cs="Sylfaen"/>
          <w:sz w:val="20"/>
          <w:szCs w:val="20"/>
          <w:lang w:val="hy-AM"/>
        </w:rPr>
        <w:t xml:space="preserve">​</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00C93928">
        <w:rPr>
          <w:rFonts w:ascii="Cambria Math" w:eastAsia="Times New Roman" w:hAnsi="Cambria Math" w:cs="Arial"/>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on </w:t>
      </w:r>
      <w:r xmlns:w="http://schemas.openxmlformats.org/wordprocessingml/2006/main" w:rsidR="00A406BF">
        <w:rPr>
          <w:rFonts w:ascii="Arial" w:eastAsia="Times New Roman" w:hAnsi="Arial" w:cs="Arial"/>
          <w:sz w:val="20"/>
          <w:szCs w:val="20"/>
          <w:lang w:val="hy-AM"/>
        </w:rPr>
        <w:t xml:space="preserve">December 5</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GHEA Grapalat" w:eastAsia="Times New Roman" w:hAnsi="GHEA Grapalat" w:cs="Times Armenian"/>
          <w:sz w:val="20"/>
          <w:szCs w:val="20"/>
          <w:vertAlign w:val="subscript"/>
          <w:lang w:val="af-ZA"/>
        </w:rPr>
        <w:t xml:space="preserve"> </w:t>
      </w:r>
      <w:r xmlns:w="http://schemas.openxmlformats.org/wordprocessingml/2006/main" w:rsidRPr="00E84C88">
        <w:rPr>
          <w:rFonts w:ascii="GHEA Grapalat" w:eastAsia="Times New Roman" w:hAnsi="GHEA Grapalat" w:cs="Times Armenian"/>
          <w:sz w:val="20"/>
          <w:szCs w:val="20"/>
          <w:lang w:val="af-ZA"/>
        </w:rPr>
        <w:t xml:space="preserve">N01 </w:t>
      </w:r>
      <w:r xmlns:w="http://schemas.openxmlformats.org/wordprocessingml/2006/main" w:rsidRPr="00E84C88">
        <w:rPr>
          <w:rFonts w:ascii="GHEA Grapalat" w:eastAsia="Times New Roman" w:hAnsi="GHEA Grapalat" w:cs="Times Armenian"/>
          <w:sz w:val="20"/>
          <w:szCs w:val="20"/>
          <w:lang w:val="hy-AM"/>
        </w:rPr>
        <w:t xml:space="preserve">:</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by decision</w:t>
      </w:r>
    </w:p>
    <w:p w14:paraId="60BCEC1B"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ABAADA3"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6A41A4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09134B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DA0345C"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6058C21" w14:textId="61E769E5" w:rsidR="00532D6C" w:rsidRPr="00E84C88" w:rsidRDefault="00A1458F" w:rsidP="00532D6C">
      <w:pPr xmlns:w="http://schemas.openxmlformats.org/wordprocessingml/2006/main">
        <w:spacing w:after="0" w:line="240" w:lineRule="auto"/>
        <w:jc w:val="center"/>
        <w:rPr>
          <w:rFonts w:ascii="GHEA Grapalat" w:eastAsia="Times New Roman" w:hAnsi="GHEA Grapalat" w:cs="Times New Roman"/>
          <w:b/>
          <w:sz w:val="28"/>
          <w:szCs w:val="20"/>
          <w:u w:val="single"/>
          <w:lang w:val="af-ZA"/>
        </w:rPr>
      </w:pPr>
      <w:r xmlns:w="http://schemas.openxmlformats.org/wordprocessingml/2006/main">
        <w:rPr>
          <w:rFonts w:ascii="Arial" w:eastAsia="Times New Roman" w:hAnsi="Arial" w:cs="Arial"/>
          <w:b/>
          <w:sz w:val="28"/>
          <w:szCs w:val="20"/>
          <w:u w:val="single"/>
          <w:lang w:val="en-AU"/>
        </w:rPr>
        <w:t xml:space="preserve">TUMANIAN</w:t>
      </w:r>
      <w:r xmlns:w="http://schemas.openxmlformats.org/wordprocessingml/2006/main" w:rsidRPr="00A1458F">
        <w:rPr>
          <w:rFonts w:ascii="Arial" w:eastAsia="Times New Roman" w:hAnsi="Arial" w:cs="Arial"/>
          <w:b/>
          <w:sz w:val="28"/>
          <w:szCs w:val="20"/>
          <w:u w:val="single"/>
          <w:lang w:val="af-ZA"/>
        </w:rPr>
        <w:t xml:space="preserve"> </w:t>
      </w:r>
      <w:r xmlns:w="http://schemas.openxmlformats.org/wordprocessingml/2006/main" w:rsidR="00532D6C" w:rsidRPr="00E84C88">
        <w:rPr>
          <w:rFonts w:ascii="Arial" w:eastAsia="Times New Roman" w:hAnsi="Arial" w:cs="Arial"/>
          <w:b/>
          <w:sz w:val="28"/>
          <w:szCs w:val="20"/>
          <w:u w:val="single"/>
          <w:lang w:val="en-AU"/>
        </w:rPr>
        <w:t xml:space="preserve">OF THE COMMUNITY</w:t>
      </w:r>
      <w:r xmlns:w="http://schemas.openxmlformats.org/wordprocessingml/2006/main" w:rsidR="00532D6C" w:rsidRPr="00E84C88">
        <w:rPr>
          <w:rFonts w:ascii="GHEA Grapalat" w:eastAsia="Times New Roman" w:hAnsi="GHEA Grapalat" w:cs="Times New Roman"/>
          <w:b/>
          <w:sz w:val="28"/>
          <w:szCs w:val="20"/>
          <w:u w:val="single"/>
          <w:lang w:val="af-ZA"/>
        </w:rPr>
        <w:t xml:space="preserve"> </w:t>
      </w:r>
      <w:r xmlns:w="http://schemas.openxmlformats.org/wordprocessingml/2006/main" w:rsidR="00532D6C" w:rsidRPr="00E84C88">
        <w:rPr>
          <w:rFonts w:ascii="Arial" w:eastAsia="Times New Roman" w:hAnsi="Arial" w:cs="Arial"/>
          <w:b/>
          <w:sz w:val="28"/>
          <w:szCs w:val="20"/>
          <w:u w:val="single"/>
          <w:lang w:val="en-AU"/>
        </w:rPr>
        <w:t xml:space="preserve">UTILITY</w:t>
      </w:r>
      <w:r xmlns:w="http://schemas.openxmlformats.org/wordprocessingml/2006/main" w:rsidR="00532D6C" w:rsidRPr="00E84C88">
        <w:rPr>
          <w:rFonts w:ascii="GHEA Grapalat" w:eastAsia="Times New Roman" w:hAnsi="GHEA Grapalat" w:cs="Times New Roman"/>
          <w:b/>
          <w:sz w:val="28"/>
          <w:szCs w:val="20"/>
          <w:u w:val="single"/>
          <w:lang w:val="af-ZA"/>
        </w:rPr>
        <w:t xml:space="preserve"> </w:t>
      </w:r>
      <w:r xmlns:w="http://schemas.openxmlformats.org/wordprocessingml/2006/main" w:rsidR="00532D6C" w:rsidRPr="00E84C88">
        <w:rPr>
          <w:rFonts w:ascii="Arial" w:eastAsia="Times New Roman" w:hAnsi="Arial" w:cs="Arial"/>
          <w:b/>
          <w:sz w:val="28"/>
          <w:szCs w:val="20"/>
          <w:u w:val="single"/>
          <w:lang w:val="en-AU"/>
        </w:rPr>
        <w:t xml:space="preserve">ECONOMY</w:t>
      </w:r>
      <w:r xmlns:w="http://schemas.openxmlformats.org/wordprocessingml/2006/main" w:rsidR="00532D6C" w:rsidRPr="00E84C88">
        <w:rPr>
          <w:rFonts w:ascii="GHEA Grapalat" w:eastAsia="Times New Roman" w:hAnsi="GHEA Grapalat" w:cs="Times New Roman"/>
          <w:b/>
          <w:sz w:val="28"/>
          <w:szCs w:val="20"/>
          <w:u w:val="single"/>
          <w:lang w:val="es-ES"/>
        </w:rPr>
        <w:t xml:space="preserve"> </w:t>
      </w:r>
      <w:r xmlns:w="http://schemas.openxmlformats.org/wordprocessingml/2006/main" w:rsidR="00532D6C" w:rsidRPr="00E84C88">
        <w:rPr>
          <w:rFonts w:ascii="Arial" w:eastAsia="Times New Roman" w:hAnsi="Arial" w:cs="Arial"/>
          <w:b/>
          <w:sz w:val="28"/>
          <w:szCs w:val="20"/>
          <w:u w:val="single"/>
          <w:lang w:val="hy-AM"/>
        </w:rPr>
        <w:t xml:space="preserve">AOC:</w:t>
      </w:r>
    </w:p>
    <w:p w14:paraId="4DDDBE9B" w14:textId="77777777" w:rsidR="00532D6C" w:rsidRPr="00E84C88" w:rsidRDefault="00532D6C" w:rsidP="00532D6C">
      <w:pPr>
        <w:tabs>
          <w:tab w:val="left" w:pos="5968"/>
        </w:tabs>
        <w:spacing w:after="120" w:line="240" w:lineRule="auto"/>
        <w:ind w:right="-7" w:firstLine="567"/>
        <w:rPr>
          <w:rFonts w:ascii="GHEA Grapalat" w:eastAsia="Times New Roman" w:hAnsi="GHEA Grapalat" w:cs="Times New Roman"/>
          <w:sz w:val="24"/>
          <w:szCs w:val="24"/>
          <w:lang w:val="af-ZA"/>
        </w:rPr>
      </w:pPr>
      <w:r w:rsidRPr="00E84C88">
        <w:rPr>
          <w:rFonts w:ascii="GHEA Grapalat" w:eastAsia="Times New Roman" w:hAnsi="GHEA Grapalat" w:cs="Times New Roman"/>
          <w:sz w:val="24"/>
          <w:szCs w:val="24"/>
          <w:lang w:val="af-ZA"/>
        </w:rPr>
        <w:tab/>
      </w:r>
    </w:p>
    <w:p w14:paraId="4EE61A72"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C9174F5"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340CA46"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79CAF3B"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0FB2F12" w14:textId="77777777" w:rsidR="00532D6C" w:rsidRPr="00E84C88" w:rsidRDefault="00532D6C" w:rsidP="00532D6C">
      <w:pPr xmlns:w="http://schemas.openxmlformats.org/wordprocessingml/2006/main">
        <w:spacing w:after="120" w:line="240" w:lineRule="auto"/>
        <w:ind w:right="-7" w:firstLine="567"/>
        <w:jc w:val="center"/>
        <w:rPr>
          <w:rFonts w:ascii="GHEA Grapalat" w:eastAsia="Times New Roman" w:hAnsi="GHEA Grapalat" w:cs="Sylfaen"/>
          <w:sz w:val="24"/>
          <w:szCs w:val="24"/>
          <w:lang w:val="af-ZA"/>
        </w:rPr>
      </w:pPr>
      <w:r xmlns:w="http://schemas.openxmlformats.org/wordprocessingml/2006/main" w:rsidRPr="00E84C88">
        <w:rPr>
          <w:rFonts w:ascii="Arial" w:eastAsia="Times New Roman" w:hAnsi="Arial" w:cs="Arial"/>
          <w:sz w:val="24"/>
          <w:szCs w:val="24"/>
          <w:lang w:val="en-US"/>
        </w:rPr>
        <w:t xml:space="preserve">Q:</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R:</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A:</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V:</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E:</w:t>
      </w:r>
      <w:r xmlns:w="http://schemas.openxmlformats.org/wordprocessingml/2006/main" w:rsidRPr="00E84C88">
        <w:rPr>
          <w:rFonts w:ascii="GHEA Grapalat" w:eastAsia="Times New Roman" w:hAnsi="GHEA Grapalat" w:cs="Times Armenian"/>
          <w:sz w:val="24"/>
          <w:szCs w:val="24"/>
          <w:lang w:val="af-ZA"/>
        </w:rPr>
        <w:t xml:space="preserve"> </w:t>
      </w:r>
      <w:r xmlns:w="http://schemas.openxmlformats.org/wordprocessingml/2006/main" w:rsidRPr="00E84C88">
        <w:rPr>
          <w:rFonts w:ascii="Arial" w:eastAsia="Times New Roman" w:hAnsi="Arial" w:cs="Arial"/>
          <w:sz w:val="24"/>
          <w:szCs w:val="24"/>
          <w:lang w:val="en-US"/>
        </w:rPr>
        <w:t xml:space="preserve">R:</w:t>
      </w:r>
    </w:p>
    <w:p w14:paraId="5F4987B3" w14:textId="77777777" w:rsidR="00532D6C" w:rsidRPr="00E84C88" w:rsidRDefault="00532D6C" w:rsidP="00532D6C">
      <w:pPr>
        <w:spacing w:after="120" w:line="240" w:lineRule="auto"/>
        <w:ind w:right="-7" w:firstLine="567"/>
        <w:jc w:val="center"/>
        <w:rPr>
          <w:rFonts w:ascii="GHEA Grapalat" w:eastAsia="Times New Roman" w:hAnsi="GHEA Grapalat" w:cs="Sylfaen"/>
          <w:sz w:val="24"/>
          <w:szCs w:val="24"/>
          <w:lang w:val="af-ZA"/>
        </w:rPr>
      </w:pPr>
    </w:p>
    <w:p w14:paraId="22E7C6C7" w14:textId="77777777" w:rsidR="00532D6C" w:rsidRPr="00E84C88" w:rsidRDefault="00532D6C" w:rsidP="00532D6C">
      <w:pPr>
        <w:spacing w:after="120" w:line="240" w:lineRule="auto"/>
        <w:ind w:right="-7" w:firstLine="567"/>
        <w:jc w:val="center"/>
        <w:rPr>
          <w:rFonts w:ascii="GHEA Grapalat" w:eastAsia="Times New Roman" w:hAnsi="GHEA Grapalat" w:cs="Sylfaen"/>
          <w:b/>
          <w:sz w:val="24"/>
          <w:szCs w:val="24"/>
          <w:lang w:val="af-ZA"/>
        </w:rPr>
      </w:pPr>
    </w:p>
    <w:p w14:paraId="30C19796" w14:textId="5BC29185" w:rsidR="00532D6C" w:rsidRPr="003624DD" w:rsidRDefault="00532D6C" w:rsidP="00532D6C">
      <w:pPr xmlns:w="http://schemas.openxmlformats.org/wordprocessingml/2006/main">
        <w:spacing w:after="0" w:line="240" w:lineRule="auto"/>
        <w:jc w:val="center"/>
        <w:rPr>
          <w:rFonts w:ascii="Arial" w:eastAsia="Times New Roman" w:hAnsi="Arial" w:cs="Arial"/>
          <w:b/>
          <w:sz w:val="20"/>
          <w:szCs w:val="20"/>
          <w:lang w:val="es-ES"/>
        </w:rPr>
      </w:pP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TUMANIAN</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OF THE COMMUNITY</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en-AU"/>
        </w:rPr>
        <w:t xml:space="preserve">UTILITY</w:t>
      </w:r>
      <w:r xmlns:w="http://schemas.openxmlformats.org/wordprocessingml/2006/main" w:rsidRPr="00E84C88">
        <w:rPr>
          <w:rFonts w:ascii="GHEA Grapalat" w:eastAsia="Times New Roman" w:hAnsi="GHEA Grapalat" w:cs="Times New Roman"/>
          <w:b/>
          <w:sz w:val="20"/>
          <w:szCs w:val="20"/>
          <w:lang w:val="af-ZA"/>
        </w:rPr>
        <w:t xml:space="preserve"> </w:t>
      </w:r>
      <w:proofErr xmlns:w="http://schemas.openxmlformats.org/wordprocessingml/2006/main" w:type="gramStart"/>
      <w:r xmlns:w="http://schemas.openxmlformats.org/wordprocessingml/2006/main" w:rsidRPr="00E84C88">
        <w:rPr>
          <w:rFonts w:ascii="Arial" w:eastAsia="Times New Roman" w:hAnsi="Arial" w:cs="Arial"/>
          <w:b/>
          <w:sz w:val="20"/>
          <w:szCs w:val="20"/>
          <w:lang w:val="en-AU"/>
        </w:rPr>
        <w:t xml:space="preserve">ECONOMY</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hy-AM"/>
        </w:rPr>
        <w:t xml:space="preserve">HOAK </w:t>
      </w:r>
      <w:proofErr xmlns:w="http://schemas.openxmlformats.org/wordprocessingml/2006/main" w:type="gramEnd"/>
      <w:r xmlns:w="http://schemas.openxmlformats.org/wordprocessingml/2006/main" w:rsidRPr="00E84C88">
        <w:rPr>
          <w:rFonts w:ascii="GHEA Grapalat" w:eastAsia="Times New Roman" w:hAnsi="GHEA Grapalat" w:cs="Sylfae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I</w:t>
      </w:r>
      <w:r xmlns:w="http://schemas.openxmlformats.org/wordprocessingml/2006/main" w:rsidRPr="00E84C88">
        <w:rPr>
          <w:rFonts w:ascii="GHEA Grapalat" w:eastAsia="Times New Roman" w:hAnsi="GHEA Grapalat" w:cs="Sylfae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NEEDS</w:t>
      </w:r>
      <w:r xmlns:w="http://schemas.openxmlformats.org/wordprocessingml/2006/main" w:rsidRPr="00E84C88">
        <w:rPr>
          <w:rFonts w:ascii="GHEA Grapalat" w:eastAsia="Times New Roman" w:hAnsi="GHEA Grapalat" w:cs="Times Armenian"/>
          <w:b/>
          <w:sz w:val="20"/>
          <w:szCs w:val="20"/>
          <w:lang w:val="af-ZA"/>
        </w:rPr>
        <w:t xml:space="preserve"> </w:t>
      </w:r>
      <w:r xmlns:w="http://schemas.openxmlformats.org/wordprocessingml/2006/main" w:rsidRPr="00E84C88">
        <w:rPr>
          <w:rFonts w:ascii="Arial" w:eastAsia="Times New Roman" w:hAnsi="Arial" w:cs="Arial"/>
          <w:b/>
          <w:sz w:val="20"/>
          <w:szCs w:val="20"/>
          <w:lang w:val="en-AU"/>
        </w:rPr>
        <w:t xml:space="preserve">FOR:</w:t>
      </w:r>
      <w:r xmlns:w="http://schemas.openxmlformats.org/wordprocessingml/2006/main" w:rsidRPr="00E84C88">
        <w:rPr>
          <w:rFonts w:ascii="GHEA Grapalat" w:eastAsia="Times New Roman" w:hAnsi="GHEA Grapalat" w:cs="Sylfae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DIESEL</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A1458F">
        <w:rPr>
          <w:rFonts w:ascii="Arial" w:eastAsia="Times New Roman" w:hAnsi="Arial" w:cs="Arial"/>
          <w:b/>
          <w:sz w:val="20"/>
          <w:szCs w:val="20"/>
          <w:lang w:val="en-AU"/>
        </w:rPr>
        <w:t xml:space="preserve">FUEL</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00A406BF">
        <w:rPr>
          <w:rFonts w:ascii="Arial" w:eastAsia="Times New Roman" w:hAnsi="Arial" w:cs="Arial"/>
          <w:b/>
          <w:sz w:val="20"/>
          <w:szCs w:val="20"/>
          <w:lang w:val="hy-AM"/>
        </w:rPr>
        <w:t xml:space="preserve"> </w:t>
      </w:r>
      <w:r xmlns:w="http://schemas.openxmlformats.org/wordprocessingml/2006/main" w:rsidRPr="00E84C88">
        <w:rPr>
          <w:rFonts w:ascii="Arial" w:eastAsia="Times New Roman" w:hAnsi="Arial" w:cs="Arial"/>
          <w:b/>
          <w:sz w:val="20"/>
          <w:szCs w:val="20"/>
          <w:lang w:val="en-AU"/>
        </w:rPr>
        <w:t xml:space="preserve">ACQUISITION</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ON PURPOSE</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ANNOUNCED</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RATING:</w:t>
      </w:r>
      <w:r xmlns:w="http://schemas.openxmlformats.org/wordprocessingml/2006/main" w:rsidRPr="003624DD">
        <w:rPr>
          <w:rFonts w:ascii="Arial" w:eastAsia="Times New Roman" w:hAnsi="Arial" w:cs="Arial"/>
          <w:b/>
          <w:sz w:val="20"/>
          <w:szCs w:val="20"/>
          <w:lang w:val="es-ES"/>
        </w:rPr>
        <w:t xml:space="preserve"> </w:t>
      </w:r>
      <w:r xmlns:w="http://schemas.openxmlformats.org/wordprocessingml/2006/main" w:rsidRPr="00E84C88">
        <w:rPr>
          <w:rFonts w:ascii="Arial" w:eastAsia="Times New Roman" w:hAnsi="Arial" w:cs="Arial"/>
          <w:b/>
          <w:sz w:val="20"/>
          <w:szCs w:val="20"/>
          <w:lang w:val="en-AU"/>
        </w:rPr>
        <w:t xml:space="preserve">QUESTION:</w:t>
      </w:r>
    </w:p>
    <w:p w14:paraId="0DE1206D" w14:textId="77777777" w:rsidR="00532D6C" w:rsidRPr="00E84C88" w:rsidRDefault="00532D6C" w:rsidP="00532D6C">
      <w:pPr>
        <w:spacing w:after="120" w:line="240" w:lineRule="auto"/>
        <w:ind w:right="-7"/>
        <w:jc w:val="center"/>
        <w:rPr>
          <w:rFonts w:ascii="GHEA Grapalat" w:eastAsia="Times New Roman" w:hAnsi="GHEA Grapalat" w:cs="Times New Roman"/>
          <w:sz w:val="24"/>
          <w:lang w:val="af-ZA"/>
        </w:rPr>
      </w:pPr>
    </w:p>
    <w:p w14:paraId="10A59B4A"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C43275F"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74A37E8"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754FBBA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EDF3051"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234D58E3"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957BE8D"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6360901"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20446C7"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91C0AD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03D8F669"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3571C9E0"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695A64E6"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4BDDB32E" w14:textId="77777777" w:rsidR="00532D6C" w:rsidRPr="00E84C88" w:rsidRDefault="00532D6C" w:rsidP="00532D6C">
      <w:pPr>
        <w:spacing w:after="120" w:line="240" w:lineRule="auto"/>
        <w:ind w:right="-7" w:firstLine="567"/>
        <w:jc w:val="center"/>
        <w:rPr>
          <w:rFonts w:ascii="GHEA Grapalat" w:eastAsia="Times New Roman" w:hAnsi="GHEA Grapalat" w:cs="Times New Roman"/>
          <w:sz w:val="24"/>
          <w:szCs w:val="24"/>
          <w:lang w:val="af-ZA"/>
        </w:rPr>
      </w:pPr>
    </w:p>
    <w:p w14:paraId="132FCD9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lang w:val="af-ZA"/>
        </w:rPr>
      </w:pPr>
      <w:r xmlns:w="http://schemas.openxmlformats.org/wordprocessingml/2006/main" w:rsidRPr="00E84C88">
        <w:rPr>
          <w:rFonts w:ascii="GHEA Grapalat" w:eastAsia="Times New Roman" w:hAnsi="GHEA Grapalat" w:cs="Sylfaen"/>
          <w:lang w:val="af-ZA"/>
        </w:rPr>
        <w:br xmlns:w="http://schemas.openxmlformats.org/wordprocessingml/2006/main" w:type="page"/>
      </w:r>
      <w:r xmlns:w="http://schemas.openxmlformats.org/wordprocessingml/2006/main" w:rsidRPr="00E84C88">
        <w:rPr>
          <w:rFonts w:ascii="Arial" w:eastAsia="Times New Roman" w:hAnsi="Arial" w:cs="Arial"/>
          <w:lang w:val="en-US"/>
        </w:rPr>
        <w:lastRenderedPageBreak xmlns:w="http://schemas.openxmlformats.org/wordprocessingml/2006/main"/>
      </w:r>
      <w:r xmlns:w="http://schemas.openxmlformats.org/wordprocessingml/2006/main" w:rsidRPr="00E84C88">
        <w:rPr>
          <w:rFonts w:ascii="Arial" w:eastAsia="Times New Roman" w:hAnsi="Arial" w:cs="Arial"/>
          <w:lang w:val="en-US"/>
        </w:rPr>
        <w:t xml:space="preserve">Dear</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participant</w:t>
      </w:r>
      <w:r xmlns:w="http://schemas.openxmlformats.org/wordprocessingml/2006/main" w:rsidRPr="00E84C88">
        <w:rPr>
          <w:rFonts w:ascii="GHEA Grapalat" w:eastAsia="Times New Roman" w:hAnsi="GHEA Grapalat" w:cs="Sylfaen"/>
          <w:lang w:val="af-ZA"/>
        </w:rPr>
        <w:t xml:space="preserve"> </w:t>
      </w:r>
      <w:r xmlns:w="http://schemas.openxmlformats.org/wordprocessingml/2006/main" w:rsidRPr="00E84C88">
        <w:rPr>
          <w:rFonts w:ascii="Arial" w:eastAsia="Times New Roman" w:hAnsi="Arial" w:cs="Arial"/>
          <w:lang w:val="en-US"/>
        </w:rPr>
        <w:t xml:space="preserve">before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application</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making up</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and:</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presenting</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please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we are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in detail</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study</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hereby</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How much </w:t>
      </w:r>
      <w:r xmlns:w="http://schemas.openxmlformats.org/wordprocessingml/2006/main" w:rsidRPr="00E84C88">
        <w:rPr>
          <w:rFonts w:ascii="Arial" w:eastAsia="Times New Roman" w:hAnsi="Arial" w:cs="Arial"/>
          <w:lang w:val="en-US"/>
        </w:rPr>
        <w:t xml:space="preserve">is the invitation </w:t>
      </w:r>
      <w:r xmlns:w="http://schemas.openxmlformats.org/wordprocessingml/2006/main" w:rsidRPr="00E84C88">
        <w:rPr>
          <w:rFonts w:ascii="GHEA Grapalat" w:eastAsia="Times New Roman" w:hAnsi="GHEA Grapalat" w:cs="Times Armenian"/>
          <w:lang w:val="af-ZA"/>
        </w:rPr>
        <w:t xml:space="preserv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that</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to the invitation</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non-compliant</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applications</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subject to</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Arial" w:eastAsia="Times New Roman" w:hAnsi="Arial" w:cs="Arial"/>
          <w:lang w:val="en-US"/>
        </w:rPr>
        <w:t xml:space="preserve">are</w:t>
      </w:r>
      <w:r xmlns:w="http://schemas.openxmlformats.org/wordprocessingml/2006/main" w:rsidRPr="00E84C88">
        <w:rPr>
          <w:rFonts w:ascii="GHEA Grapalat" w:eastAsia="Times New Roman" w:hAnsi="GHEA Grapalat" w:cs="Times Armenian"/>
          <w:lang w:val="af-ZA"/>
        </w:rPr>
        <w:t xml:space="preserve"> </w:t>
      </w:r>
      <w:r xmlns:w="http://schemas.openxmlformats.org/wordprocessingml/2006/main" w:rsidRPr="00E84C88">
        <w:rPr>
          <w:rFonts w:ascii="GHEA Grapalat" w:eastAsia="Times New Roman" w:hAnsi="GHEA Grapalat" w:cs="Sylfaen"/>
          <w:lang w:val="af-ZA"/>
        </w:rPr>
        <w:t xml:space="preserve">of </w:t>
      </w:r>
      <w:r xmlns:w="http://schemas.openxmlformats.org/wordprocessingml/2006/main" w:rsidRPr="00E84C88">
        <w:rPr>
          <w:rFonts w:ascii="Arial" w:eastAsia="Times New Roman" w:hAnsi="Arial" w:cs="Arial"/>
          <w:lang w:val="en-US"/>
        </w:rPr>
        <w:t xml:space="preserve">rejection</w:t>
      </w:r>
    </w:p>
    <w:p w14:paraId="2BEE160F" w14:textId="77777777" w:rsidR="00532D6C" w:rsidRPr="00E84C88" w:rsidRDefault="00532D6C" w:rsidP="00532D6C">
      <w:pPr>
        <w:spacing w:after="0" w:line="240" w:lineRule="auto"/>
        <w:ind w:firstLine="567"/>
        <w:jc w:val="center"/>
        <w:rPr>
          <w:rFonts w:ascii="GHEA Grapalat" w:eastAsia="Times New Roman" w:hAnsi="GHEA Grapalat" w:cs="Times New Roman"/>
          <w:b/>
          <w:sz w:val="20"/>
          <w:lang w:val="af-ZA"/>
        </w:rPr>
      </w:pPr>
    </w:p>
    <w:p w14:paraId="67D103E1" w14:textId="77777777" w:rsidR="00532D6C" w:rsidRPr="00E84C88" w:rsidRDefault="00532D6C" w:rsidP="00532D6C">
      <w:pPr>
        <w:spacing w:after="0" w:line="240" w:lineRule="auto"/>
        <w:ind w:firstLine="567"/>
        <w:jc w:val="center"/>
        <w:rPr>
          <w:rFonts w:ascii="GHEA Grapalat" w:eastAsia="Times New Roman" w:hAnsi="GHEA Grapalat" w:cs="Sylfaen"/>
          <w:b/>
          <w:lang w:val="af-ZA"/>
        </w:rPr>
      </w:pPr>
    </w:p>
    <w:p w14:paraId="588EC50D"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b/>
          <w:sz w:val="20"/>
          <w:szCs w:val="20"/>
          <w:lang w:val="af-ZA"/>
        </w:rPr>
      </w:pPr>
      <w:r xmlns:w="http://schemas.openxmlformats.org/wordprocessingml/2006/main" w:rsidRPr="00E84C88">
        <w:rPr>
          <w:rFonts w:ascii="Arial" w:eastAsia="Times New Roman" w:hAnsi="Arial" w:cs="Arial"/>
          <w:b/>
          <w:sz w:val="20"/>
          <w:szCs w:val="20"/>
          <w:lang w:val="en-US"/>
        </w:rPr>
        <w:t xml:space="preserve">CONTENTS</w:t>
      </w:r>
    </w:p>
    <w:p w14:paraId="782A564A" w14:textId="77777777" w:rsidR="00532D6C" w:rsidRPr="00E84C88" w:rsidRDefault="00532D6C" w:rsidP="00532D6C">
      <w:pPr>
        <w:spacing w:after="0" w:line="240" w:lineRule="auto"/>
        <w:ind w:firstLine="567"/>
        <w:jc w:val="center"/>
        <w:rPr>
          <w:rFonts w:ascii="GHEA Grapalat" w:eastAsia="Times New Roman" w:hAnsi="GHEA Grapalat" w:cs="Times New Roman"/>
          <w:sz w:val="20"/>
          <w:szCs w:val="24"/>
          <w:lang w:val="af-ZA"/>
        </w:rPr>
      </w:pPr>
    </w:p>
    <w:p w14:paraId="6A2BB66C" w14:textId="43B35A19" w:rsidR="00A1458F" w:rsidRPr="00A1458F" w:rsidRDefault="00532D6C" w:rsidP="00A1458F">
      <w:pPr xmlns:w="http://schemas.openxmlformats.org/wordprocessingml/2006/main">
        <w:spacing w:after="0" w:line="240" w:lineRule="auto"/>
        <w:jc w:val="center"/>
        <w:rPr>
          <w:rFonts w:ascii="Arial" w:eastAsia="Times New Roman" w:hAnsi="Arial" w:cs="Arial"/>
          <w:b/>
          <w:sz w:val="20"/>
          <w:szCs w:val="20"/>
          <w:lang w:val="af-ZA"/>
        </w:rPr>
      </w:pP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00A1458F" w:rsidRPr="00A1458F">
        <w:rPr>
          <w:rFonts w:ascii="Arial" w:eastAsia="Times New Roman" w:hAnsi="Arial" w:cs="Arial"/>
          <w:b/>
          <w:sz w:val="20"/>
          <w:szCs w:val="20"/>
          <w:lang w:val="en-AU"/>
        </w:rPr>
        <w:t xml:space="preserve">TUMANIAN</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hy-AM"/>
        </w:rPr>
        <w:t xml:space="preserve">COMMUNITY </w:t>
      </w:r>
      <w:r xmlns:w="http://schemas.openxmlformats.org/wordprocessingml/2006/main" w:rsidR="00A1458F" w:rsidRPr="00A1458F">
        <w:rPr>
          <w:rFonts w:ascii="Arial" w:eastAsia="Times New Roman" w:hAnsi="Arial" w:cs="Arial"/>
          <w:b/>
          <w:sz w:val="20"/>
          <w:szCs w:val="20"/>
          <w:lang w:val="en-AU"/>
        </w:rPr>
        <w:t xml:space="preserve">UTILITY</w:t>
      </w:r>
      <w:r xmlns:w="http://schemas.openxmlformats.org/wordprocessingml/2006/main" w:rsidR="00A1458F" w:rsidRPr="00A1458F">
        <w:rPr>
          <w:rFonts w:ascii="Arial" w:eastAsia="Times New Roman" w:hAnsi="Arial" w:cs="Arial"/>
          <w:b/>
          <w:sz w:val="20"/>
          <w:szCs w:val="20"/>
          <w:lang w:val="af-ZA"/>
        </w:rPr>
        <w:t xml:space="preserve"> </w:t>
      </w:r>
      <w:proofErr xmlns:w="http://schemas.openxmlformats.org/wordprocessingml/2006/main" w:type="gramStart"/>
      <w:r xmlns:w="http://schemas.openxmlformats.org/wordprocessingml/2006/main" w:rsidR="00A1458F" w:rsidRPr="00A1458F">
        <w:rPr>
          <w:rFonts w:ascii="Arial" w:eastAsia="Times New Roman" w:hAnsi="Arial" w:cs="Arial"/>
          <w:b/>
          <w:sz w:val="20"/>
          <w:szCs w:val="20"/>
          <w:lang w:val="en-AU"/>
        </w:rPr>
        <w:t xml:space="preserve">ECONOMY</w:t>
      </w:r>
      <w:r xmlns:w="http://schemas.openxmlformats.org/wordprocessingml/2006/main" w:rsidR="00A1458F" w:rsidRPr="00A1458F">
        <w:rPr>
          <w:rFonts w:ascii="Arial" w:eastAsia="Times New Roman" w:hAnsi="Arial" w:cs="Arial"/>
          <w:b/>
          <w:sz w:val="20"/>
          <w:szCs w:val="20"/>
          <w:lang w:val="hy-AM"/>
        </w:rPr>
        <w:t xml:space="preserve"> </w:t>
      </w:r>
      <w:r xmlns:w="http://schemas.openxmlformats.org/wordprocessingml/2006/main" w:rsidR="00A1458F" w:rsidRPr="00A1458F">
        <w:rPr>
          <w:rFonts w:ascii="Arial" w:eastAsia="Times New Roman" w:hAnsi="Arial" w:cs="Arial"/>
          <w:b/>
          <w:sz w:val="20"/>
          <w:szCs w:val="20"/>
          <w:lang w:val="es-ES"/>
        </w:rPr>
        <w:t xml:space="preserve"> </w:t>
      </w:r>
      <w:r xmlns:w="http://schemas.openxmlformats.org/wordprocessingml/2006/main" w:rsidR="00A1458F" w:rsidRPr="00A1458F">
        <w:rPr>
          <w:rFonts w:ascii="Arial" w:eastAsia="Times New Roman" w:hAnsi="Arial" w:cs="Arial"/>
          <w:b/>
          <w:sz w:val="20"/>
          <w:szCs w:val="20"/>
          <w:lang w:val="hy-AM"/>
        </w:rPr>
        <w:t xml:space="preserve">HOAK </w:t>
      </w:r>
      <w:proofErr xmlns:w="http://schemas.openxmlformats.org/wordprocessingml/2006/main" w:type="gramEnd"/>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I</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NEEDS</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FOR:</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hy-AM"/>
        </w:rPr>
        <w:t xml:space="preserve">DIESEL </w:t>
      </w:r>
      <w:r xmlns:w="http://schemas.openxmlformats.org/wordprocessingml/2006/main" w:rsidR="00A1458F" w:rsidRPr="00A1458F">
        <w:rPr>
          <w:rFonts w:ascii="Arial" w:eastAsia="Times New Roman" w:hAnsi="Arial" w:cs="Arial"/>
          <w:b/>
          <w:sz w:val="20"/>
          <w:szCs w:val="20"/>
          <w:lang w:val="en-AU"/>
        </w:rPr>
        <w:t xml:space="preserve">FUEL</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ACQUISITION</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ON PURPOSE</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ANNOUNCED</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RATING:</w:t>
      </w:r>
      <w:r xmlns:w="http://schemas.openxmlformats.org/wordprocessingml/2006/main" w:rsidR="00A1458F" w:rsidRPr="00A1458F">
        <w:rPr>
          <w:rFonts w:ascii="Arial" w:eastAsia="Times New Roman" w:hAnsi="Arial" w:cs="Arial"/>
          <w:b/>
          <w:sz w:val="20"/>
          <w:szCs w:val="20"/>
          <w:lang w:val="af-ZA"/>
        </w:rPr>
        <w:t xml:space="preserve"> </w:t>
      </w:r>
      <w:r xmlns:w="http://schemas.openxmlformats.org/wordprocessingml/2006/main" w:rsidR="00A1458F" w:rsidRPr="00A1458F">
        <w:rPr>
          <w:rFonts w:ascii="Arial" w:eastAsia="Times New Roman" w:hAnsi="Arial" w:cs="Arial"/>
          <w:b/>
          <w:sz w:val="20"/>
          <w:szCs w:val="20"/>
          <w:lang w:val="en-AU"/>
        </w:rPr>
        <w:t xml:space="preserve">QUESTION:</w:t>
      </w:r>
    </w:p>
    <w:p w14:paraId="0B3D5B88" w14:textId="1B2EB6E9"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af-ZA"/>
        </w:rPr>
      </w:pPr>
      <w:r xmlns:w="http://schemas.openxmlformats.org/wordprocessingml/2006/main" w:rsidRPr="00E84C88">
        <w:rPr>
          <w:rFonts w:ascii="Arial" w:eastAsia="Times New Roman" w:hAnsi="Arial" w:cs="Arial"/>
          <w:b/>
          <w:sz w:val="20"/>
          <w:szCs w:val="20"/>
          <w:lang w:val="af-ZA"/>
        </w:rPr>
        <w:t xml:space="preserve">INVITATION</w:t>
      </w:r>
    </w:p>
    <w:p w14:paraId="4BED339E" w14:textId="77777777" w:rsidR="00532D6C" w:rsidRPr="00E84C88" w:rsidRDefault="00532D6C" w:rsidP="00532D6C">
      <w:pPr>
        <w:spacing w:after="0" w:line="240" w:lineRule="auto"/>
        <w:ind w:firstLine="567"/>
        <w:jc w:val="center"/>
        <w:rPr>
          <w:rFonts w:ascii="GHEA Grapalat" w:eastAsia="Times New Roman" w:hAnsi="GHEA Grapalat" w:cs="Sylfaen"/>
          <w:b/>
          <w:sz w:val="20"/>
          <w:lang w:val="af-ZA"/>
        </w:rPr>
      </w:pPr>
    </w:p>
    <w:p w14:paraId="65E20B9D" w14:textId="77777777" w:rsidR="00532D6C" w:rsidRPr="00E84C88" w:rsidRDefault="00532D6C" w:rsidP="00532D6C">
      <w:pPr>
        <w:spacing w:after="0" w:line="240" w:lineRule="auto"/>
        <w:ind w:firstLine="567"/>
        <w:jc w:val="center"/>
        <w:rPr>
          <w:rFonts w:ascii="GHEA Grapalat" w:eastAsia="Times New Roman" w:hAnsi="GHEA Grapalat" w:cs="Sylfaen"/>
          <w:b/>
          <w:sz w:val="20"/>
          <w:lang w:val="af-ZA"/>
        </w:rPr>
      </w:pPr>
    </w:p>
    <w:p w14:paraId="2BE4705C"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sz w:val="20"/>
          <w:szCs w:val="24"/>
          <w:lang w:val="af-ZA"/>
        </w:rPr>
      </w:pPr>
      <w:proofErr xmlns:w="http://schemas.openxmlformats.org/wordprocessingml/2006/main" w:type="gramStart"/>
      <w:r xmlns:w="http://schemas.openxmlformats.org/wordprocessingml/2006/main" w:rsidRPr="00E84C88">
        <w:rPr>
          <w:rFonts w:ascii="Arial" w:eastAsia="Times New Roman" w:hAnsi="Arial" w:cs="Arial"/>
          <w:b/>
          <w:sz w:val="20"/>
          <w:lang w:val="en-US"/>
        </w:rPr>
        <w:t xml:space="preserve">PART </w:t>
      </w:r>
      <w:r xmlns:w="http://schemas.openxmlformats.org/wordprocessingml/2006/main" w:rsidRPr="00E84C88">
        <w:rPr>
          <w:rFonts w:ascii="GHEA Grapalat" w:eastAsia="Times New Roman" w:hAnsi="GHEA Grapalat" w:cs="Times Armenian"/>
          <w:b/>
          <w:sz w:val="20"/>
          <w:lang w:val="af-ZA"/>
        </w:rPr>
        <w:t xml:space="preserve">I.</w:t>
      </w:r>
      <w:proofErr xmlns:w="http://schemas.openxmlformats.org/wordprocessingml/2006/main" w:type="gramEnd"/>
      <w:r xmlns:w="http://schemas.openxmlformats.org/wordprocessingml/2006/main" w:rsidRPr="00E84C88">
        <w:rPr>
          <w:rFonts w:ascii="GHEA Grapalat" w:eastAsia="Times New Roman" w:hAnsi="GHEA Grapalat" w:cs="Times Armenian"/>
          <w:b/>
          <w:sz w:val="20"/>
          <w:lang w:val="af-ZA"/>
        </w:rPr>
        <w:t xml:space="preserve">​</w:t>
      </w:r>
    </w:p>
    <w:p w14:paraId="75B74998"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138F33B3"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 </w:t>
      </w:r>
      <w:r xmlns:w="http://schemas.openxmlformats.org/wordprocessingml/2006/main" w:rsidRPr="00E84C88">
        <w:rPr>
          <w:rFonts w:ascii="Arial" w:eastAsia="Times New Roman" w:hAnsi="Arial" w:cs="Arial"/>
          <w:sz w:val="20"/>
          <w:szCs w:val="24"/>
          <w:lang w:val="en-US"/>
        </w:rPr>
        <w:t xml:space="preserve">Purchase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subject</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characteristic</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77BF07A8"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2. </w:t>
      </w:r>
      <w:r xmlns:w="http://schemas.openxmlformats.org/wordprocessingml/2006/main" w:rsidRPr="00E84C88">
        <w:rPr>
          <w:rFonts w:ascii="Arial" w:eastAsia="Times New Roman" w:hAnsi="Arial" w:cs="Arial"/>
          <w:sz w:val="20"/>
          <w:szCs w:val="24"/>
          <w:lang w:val="en-US"/>
        </w:rPr>
        <w:t xml:space="preserve">To participate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participation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right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requirements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selected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participant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be recognized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case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qualification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provide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present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conditions</w:t>
      </w:r>
      <w:r xmlns:w="http://schemas.openxmlformats.org/wordprocessingml/2006/main" w:rsidRPr="00E84C88">
        <w:rPr>
          <w:rFonts w:ascii="GHEA Grapalat" w:eastAsia="Times New Roman" w:hAnsi="GHEA Grapalat" w:cs="Times Armenian"/>
          <w:sz w:val="20"/>
          <w:szCs w:val="24"/>
          <w:lang w:val="af-ZA"/>
        </w:rPr>
        <w:t xml:space="preserve"> </w:t>
      </w:r>
    </w:p>
    <w:p w14:paraId="7695A99F"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3. </w:t>
      </w:r>
      <w:r xmlns:w="http://schemas.openxmlformats.org/wordprocessingml/2006/main" w:rsidRPr="00E84C88">
        <w:rPr>
          <w:rFonts w:ascii="Arial" w:eastAsia="Times New Roman" w:hAnsi="Arial" w:cs="Arial"/>
          <w:sz w:val="20"/>
          <w:szCs w:val="24"/>
          <w:lang w:val="en-US"/>
        </w:rPr>
        <w:t xml:space="preserve">Invitation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clarification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the invitation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change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perform</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669920AF"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4. </w:t>
      </w:r>
      <w:r xmlns:w="http://schemas.openxmlformats.org/wordprocessingml/2006/main" w:rsidRPr="00E84C88">
        <w:rPr>
          <w:rFonts w:ascii="Arial" w:eastAsia="Times New Roman" w:hAnsi="Arial" w:cs="Arial"/>
          <w:sz w:val="20"/>
          <w:szCs w:val="24"/>
          <w:lang w:val="en-US"/>
        </w:rPr>
        <w:t xml:space="preserve">Application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present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w:t>
      </w:r>
    </w:p>
    <w:p w14:paraId="1B87D762"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5.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E84C88">
        <w:rPr>
          <w:rFonts w:ascii="Arial" w:eastAsia="Times New Roman" w:hAnsi="Arial" w:cs="Arial"/>
          <w:sz w:val="20"/>
          <w:szCs w:val="24"/>
          <w:lang w:val="en-US"/>
        </w:rPr>
        <w:t xml:space="preserve">Application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price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offer</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455E7D1A"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6. </w:t>
      </w:r>
      <w:r xmlns:w="http://schemas.openxmlformats.org/wordprocessingml/2006/main" w:rsidRPr="00E84C88">
        <w:rPr>
          <w:rFonts w:ascii="Arial" w:eastAsia="Times New Roman" w:hAnsi="Arial" w:cs="Arial"/>
          <w:sz w:val="20"/>
          <w:szCs w:val="24"/>
          <w:lang w:val="en-US"/>
        </w:rPr>
        <w:t xml:space="preserve">Application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action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term </w:t>
      </w:r>
      <w:r xmlns:w="http://schemas.openxmlformats.org/wordprocessingml/2006/main" w:rsidRPr="00E84C88">
        <w:rPr>
          <w:rFonts w:ascii="Arial" w:eastAsia="Times New Roman" w:hAnsi="Arial" w:cs="Arial"/>
          <w:sz w:val="20"/>
          <w:szCs w:val="24"/>
          <w:lang w:val="en-US"/>
        </w:rPr>
        <w:t xml:space="preserve">in </w:t>
      </w:r>
      <w:r xmlns:w="http://schemas.openxmlformats.org/wordprocessingml/2006/main" w:rsidRPr="00E84C88">
        <w:rPr>
          <w:rFonts w:ascii="GHEA Grapalat" w:eastAsia="Times New Roman" w:hAnsi="GHEA Grapalat" w:cs="Times Armenian"/>
          <w:sz w:val="20"/>
          <w:szCs w:val="24"/>
          <w:lang w:val="af-ZA"/>
        </w:rPr>
        <w:t xml:space="preserve">applications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change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perform</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them</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with</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take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54F2389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8. </w:t>
      </w:r>
      <w:r xmlns:w="http://schemas.openxmlformats.org/wordprocessingml/2006/main" w:rsidRPr="00E84C88">
        <w:rPr>
          <w:rFonts w:ascii="Arial" w:eastAsia="Times New Roman" w:hAnsi="Arial" w:cs="Arial"/>
          <w:sz w:val="20"/>
          <w:szCs w:val="24"/>
          <w:lang w:val="af-ZA"/>
        </w:rPr>
        <w:t xml:space="preserve">H </w:t>
      </w:r>
      <w:r xmlns:w="http://schemas.openxmlformats.org/wordprocessingml/2006/main" w:rsidRPr="00E84C88">
        <w:rPr>
          <w:rFonts w:ascii="Arial" w:eastAsia="Times New Roman" w:hAnsi="Arial" w:cs="Arial"/>
          <w:sz w:val="20"/>
          <w:szCs w:val="24"/>
          <w:lang w:val="en-US"/>
        </w:rPr>
        <w:t xml:space="preserve">cheeks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opening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results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summary</w:t>
      </w:r>
      <w:r xmlns:w="http://schemas.openxmlformats.org/wordprocessingml/2006/main" w:rsidRPr="00E84C88">
        <w:rPr>
          <w:rFonts w:ascii="GHEA Grapalat" w:eastAsia="Times New Roman" w:hAnsi="GHEA Grapalat" w:cs="Sylfaen"/>
          <w:sz w:val="20"/>
          <w:szCs w:val="24"/>
          <w:lang w:val="af-ZA"/>
        </w:rPr>
        <w:tab xmlns:w="http://schemas.openxmlformats.org/wordprocessingml/2006/main"/>
      </w:r>
    </w:p>
    <w:p w14:paraId="6B72EDFF"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9. </w:t>
      </w:r>
      <w:r xmlns:w="http://schemas.openxmlformats.org/wordprocessingml/2006/main" w:rsidRPr="00E84C88">
        <w:rPr>
          <w:rFonts w:ascii="Arial" w:eastAsia="Times New Roman" w:hAnsi="Arial" w:cs="Arial"/>
          <w:sz w:val="20"/>
          <w:szCs w:val="24"/>
          <w:lang w:val="en-US"/>
        </w:rPr>
        <w:t xml:space="preserve">Of the contract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sealing</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33213F5B"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10. </w:t>
      </w:r>
      <w:r xmlns:w="http://schemas.openxmlformats.org/wordprocessingml/2006/main" w:rsidRPr="00E84C88">
        <w:rPr>
          <w:rFonts w:ascii="Arial" w:eastAsia="Times New Roman" w:hAnsi="Arial" w:cs="Arial"/>
          <w:sz w:val="20"/>
          <w:szCs w:val="24"/>
          <w:lang w:val="af-ZA"/>
        </w:rPr>
        <w:t xml:space="preserve">Qualification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contract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provisions</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1D88594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11. </w:t>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non-existent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announce</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 xml:space="preserve"> </w:t>
      </w:r>
    </w:p>
    <w:p w14:paraId="12D6D79C"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12. </w:t>
      </w:r>
      <w:r xmlns:w="http://schemas.openxmlformats.org/wordprocessingml/2006/main" w:rsidRPr="00E84C88">
        <w:rPr>
          <w:rFonts w:ascii="Arial" w:eastAsia="Times New Roman" w:hAnsi="Arial" w:cs="Arial"/>
          <w:sz w:val="20"/>
          <w:szCs w:val="24"/>
          <w:lang w:val="en-US"/>
        </w:rPr>
        <w:t xml:space="preserve">Purchase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process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with</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connected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actions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accepted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decisions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appeal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participate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right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571A4015"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25193940"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53B61B00"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b/>
          <w:sz w:val="20"/>
          <w:szCs w:val="24"/>
          <w:lang w:val="af-ZA"/>
        </w:rPr>
      </w:pPr>
      <w:proofErr xmlns:w="http://schemas.openxmlformats.org/wordprocessingml/2006/main" w:type="gramStart"/>
      <w:r xmlns:w="http://schemas.openxmlformats.org/wordprocessingml/2006/main" w:rsidRPr="00E84C88">
        <w:rPr>
          <w:rFonts w:ascii="Arial" w:eastAsia="Times New Roman" w:hAnsi="Arial" w:cs="Arial"/>
          <w:b/>
          <w:sz w:val="20"/>
          <w:szCs w:val="24"/>
          <w:lang w:val="en-US"/>
        </w:rPr>
        <w:t xml:space="preserve">PART </w:t>
      </w:r>
      <w:r xmlns:w="http://schemas.openxmlformats.org/wordprocessingml/2006/main" w:rsidRPr="00E84C88">
        <w:rPr>
          <w:rFonts w:ascii="GHEA Grapalat" w:eastAsia="Times New Roman" w:hAnsi="GHEA Grapalat" w:cs="Times Armenian"/>
          <w:b/>
          <w:sz w:val="20"/>
          <w:szCs w:val="24"/>
          <w:lang w:val="af-ZA"/>
        </w:rPr>
        <w:t xml:space="preserve">II </w:t>
      </w:r>
      <w:proofErr xmlns:w="http://schemas.openxmlformats.org/wordprocessingml/2006/main" w:type="gramEnd"/>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RATING:</w:t>
      </w:r>
      <w:r xmlns:w="http://schemas.openxmlformats.org/wordprocessingml/2006/main" w:rsidRPr="00E84C88">
        <w:rPr>
          <w:rFonts w:ascii="GHEA Grapalat" w:eastAsia="Times New Roman" w:hAnsi="GHEA Grapalat" w:cs="Sylfaen"/>
          <w:b/>
          <w:sz w:val="20"/>
          <w:szCs w:val="24"/>
          <w:lang w:val="af-ZA"/>
        </w:rPr>
        <w:t xml:space="preserve"> </w:t>
      </w:r>
      <w:proofErr xmlns:w="http://schemas.openxmlformats.org/wordprocessingml/2006/main" w:type="gramStart"/>
      <w:r xmlns:w="http://schemas.openxmlformats.org/wordprocessingml/2006/main" w:rsidRPr="00E84C88">
        <w:rPr>
          <w:rFonts w:ascii="Arial" w:eastAsia="Times New Roman" w:hAnsi="Arial" w:cs="Arial"/>
          <w:b/>
          <w:sz w:val="20"/>
          <w:szCs w:val="24"/>
          <w:lang w:val="en-US"/>
        </w:rPr>
        <w:t xml:space="preserve">QUESTION:</w:t>
      </w:r>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THE APPLICATION</w:t>
      </w:r>
      <w:proofErr xmlns:w="http://schemas.openxmlformats.org/wordprocessingml/2006/main" w:type="gramEnd"/>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TO PREPARE</w:t>
      </w:r>
      <w:r xmlns:w="http://schemas.openxmlformats.org/wordprocessingml/2006/main" w:rsidRPr="00E84C88">
        <w:rPr>
          <w:rFonts w:ascii="GHEA Grapalat" w:eastAsia="Times New Roman" w:hAnsi="GHEA Grapalat" w:cs="Times Armenia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INSTRUCTION:</w:t>
      </w:r>
    </w:p>
    <w:p w14:paraId="0C36A52C"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4"/>
          <w:lang w:val="af-ZA"/>
        </w:rPr>
      </w:pPr>
    </w:p>
    <w:p w14:paraId="276B381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proofErr xmlns:w="http://schemas.openxmlformats.org/wordprocessingml/2006/main" w:type="gramStart"/>
      <w:r xmlns:w="http://schemas.openxmlformats.org/wordprocessingml/2006/main" w:rsidRPr="00E84C88">
        <w:rPr>
          <w:rFonts w:ascii="Arial" w:eastAsia="Times New Roman" w:hAnsi="Arial" w:cs="Arial"/>
          <w:sz w:val="20"/>
          <w:szCs w:val="24"/>
          <w:lang w:val="en-US"/>
        </w:rPr>
        <w:t xml:space="preserve">General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provisions</w:t>
      </w:r>
      <w:proofErr xmlns:w="http://schemas.openxmlformats.org/wordprocessingml/2006/main" w:type="gramEnd"/>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5754940A"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2.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application</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62C025DD"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Armeni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3. </w:t>
      </w:r>
      <w:r xmlns:w="http://schemas.openxmlformats.org/wordprocessingml/2006/main" w:rsidRPr="00E84C88">
        <w:rPr>
          <w:rFonts w:ascii="GHEA Grapalat" w:eastAsia="Times New Roman" w:hAnsi="GHEA Grapalat" w:cs="Times New Roman"/>
          <w:sz w:val="20"/>
          <w:szCs w:val="24"/>
          <w:lang w:val="af-ZA"/>
        </w:rPr>
        <w:tab xmlns:w="http://schemas.openxmlformats.org/wordprocessingml/2006/main"/>
      </w:r>
      <w:r xmlns:w="http://schemas.openxmlformats.org/wordprocessingml/2006/main" w:rsidRPr="00E84C88">
        <w:rPr>
          <w:rFonts w:ascii="Arial" w:eastAsia="Times New Roman" w:hAnsi="Arial" w:cs="Arial"/>
          <w:sz w:val="20"/>
          <w:szCs w:val="24"/>
          <w:lang w:val="en-US"/>
        </w:rPr>
        <w:t xml:space="preserve">Appendices </w:t>
      </w:r>
      <w:r xmlns:w="http://schemas.openxmlformats.org/wordprocessingml/2006/main" w:rsidRPr="00E84C88">
        <w:rPr>
          <w:rFonts w:ascii="GHEA Grapalat" w:eastAsia="Times New Roman" w:hAnsi="GHEA Grapalat" w:cs="Times Armenian"/>
          <w:sz w:val="20"/>
          <w:szCs w:val="24"/>
          <w:lang w:val="af-ZA"/>
        </w:rPr>
        <w:t xml:space="preserve">1-6</w:t>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00796E26"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D8359A2"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3126DAD"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35065247"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4E8F2BC2"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658E93A1" w14:textId="77777777" w:rsidR="00532D6C" w:rsidRPr="00E84C88" w:rsidRDefault="00532D6C" w:rsidP="00532D6C">
      <w:pPr>
        <w:spacing w:after="0" w:line="240" w:lineRule="auto"/>
        <w:ind w:firstLine="1134"/>
        <w:jc w:val="both"/>
        <w:rPr>
          <w:rFonts w:ascii="GHEA Grapalat" w:eastAsia="Times New Roman" w:hAnsi="GHEA Grapalat" w:cs="Times Armenian"/>
          <w:sz w:val="20"/>
          <w:szCs w:val="24"/>
          <w:lang w:val="af-ZA"/>
        </w:rPr>
      </w:pPr>
    </w:p>
    <w:p w14:paraId="29C285BE" w14:textId="77777777" w:rsidR="00532D6C" w:rsidRPr="00E84C88" w:rsidRDefault="00532D6C" w:rsidP="00532D6C">
      <w:pPr xmlns:w="http://schemas.openxmlformats.org/wordprocessingml/2006/main">
        <w:spacing w:after="0" w:line="240" w:lineRule="auto"/>
        <w:ind w:firstLine="1134"/>
        <w:jc w:val="both"/>
        <w:rPr>
          <w:rFonts w:ascii="GHEA Grapalat" w:eastAsia="Times New Roman" w:hAnsi="GHEA Grapalat" w:cs="Times Armenian"/>
          <w:sz w:val="20"/>
          <w:szCs w:val="24"/>
          <w:lang w:val="af-ZA"/>
        </w:rPr>
      </w:pP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GHEA Grapalat" w:eastAsia="Times New Roman" w:hAnsi="GHEA Grapalat" w:cs="Times Armenian"/>
          <w:sz w:val="20"/>
          <w:szCs w:val="24"/>
          <w:lang w:val="af-ZA"/>
        </w:rPr>
        <w:br xmlns:w="http://schemas.openxmlformats.org/wordprocessingml/2006/main" w:type="page"/>
      </w:r>
      <w:r xmlns:w="http://schemas.openxmlformats.org/wordprocessingml/2006/main" w:rsidRPr="00E84C88">
        <w:rPr>
          <w:rFonts w:ascii="GHEA Grapalat" w:eastAsia="Times New Roman" w:hAnsi="GHEA Grapalat" w:cs="Times Armenian"/>
          <w:sz w:val="20"/>
          <w:szCs w:val="24"/>
          <w:lang w:val="af-ZA"/>
        </w:rPr>
        <w:lastRenderedPageBreak xmlns:w="http://schemas.openxmlformats.org/wordprocessingml/2006/main"/>
      </w:r>
      <w:r xmlns:w="http://schemas.openxmlformats.org/wordprocessingml/2006/main" w:rsidRPr="00E84C88">
        <w:rPr>
          <w:rFonts w:ascii="GHEA Grapalat" w:eastAsia="Times New Roman" w:hAnsi="GHEA Grapalat" w:cs="Times Armenian"/>
          <w:sz w:val="20"/>
          <w:szCs w:val="24"/>
          <w:lang w:val="af-ZA"/>
        </w:rPr>
        <w:tab xmlns:w="http://schemas.openxmlformats.org/wordprocessingml/2006/main"/>
      </w:r>
    </w:p>
    <w:p w14:paraId="2691A656" w14:textId="1B61D00F"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Present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invitation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provided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addition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00A406BF">
        <w:rPr>
          <w:rFonts w:ascii="Arial" w:eastAsia="Times New Roman" w:hAnsi="Arial" w:cs="Arial"/>
          <w:b/>
          <w:color w:val="000000"/>
          <w:sz w:val="20"/>
          <w:szCs w:val="27"/>
          <w:lang w:val="af-ZA"/>
        </w:rPr>
        <w:t xml:space="preserve">LM-THAT-GHAPSDB-25/02</w:t>
      </w:r>
      <w:r xmlns:w="http://schemas.openxmlformats.org/wordprocessingml/2006/main" w:rsidR="00A406BF">
        <w:rPr>
          <w:rFonts w:ascii="Arial" w:eastAsia="Times New Roman" w:hAnsi="Arial" w:cs="Arial"/>
          <w:b/>
          <w:color w:val="000000"/>
          <w:sz w:val="20"/>
          <w:szCs w:val="27"/>
          <w:lang w:val="hy-AM"/>
        </w:rPr>
        <w:t xml:space="preserve"> </w:t>
      </w:r>
      <w:r xmlns:w="http://schemas.openxmlformats.org/wordprocessingml/2006/main" w:rsidRPr="00E84C88">
        <w:rPr>
          <w:rFonts w:ascii="Arial" w:eastAsia="Times New Roman" w:hAnsi="Arial" w:cs="Arial"/>
          <w:sz w:val="20"/>
          <w:szCs w:val="24"/>
          <w:lang w:val="en-US"/>
        </w:rPr>
        <w:t xml:space="preserve">with code</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held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quote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request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procedure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statement </w:t>
      </w:r>
      <w:r xmlns:w="http://schemas.openxmlformats.org/wordprocessingml/2006/main" w:rsidRPr="00E84C88">
        <w:rPr>
          <w:rFonts w:ascii="Arial" w:eastAsia="Times New Roman" w:hAnsi="Arial" w:cs="Arial"/>
          <w:sz w:val="20"/>
          <w:szCs w:val="24"/>
          <w:lang w:val="af-ZA"/>
        </w:rPr>
        <w:t xml:space="preserve">.</w:t>
      </w:r>
    </w:p>
    <w:p w14:paraId="3CA702B1" w14:textId="19959374"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E84C88">
        <w:rPr>
          <w:rFonts w:ascii="Arial" w:eastAsia="Times New Roman" w:hAnsi="Arial" w:cs="Arial"/>
          <w:sz w:val="20"/>
          <w:szCs w:val="24"/>
          <w:lang w:val="en-US"/>
        </w:rPr>
        <w:t xml:space="preserve">Present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invitation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be composed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shopping</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RA:</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legislation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that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including </w:t>
      </w:r>
      <w:r xmlns:w="http://schemas.openxmlformats.org/wordprocessingml/2006/main" w:rsidRPr="00E84C88">
        <w:rPr>
          <w:rFonts w:ascii="GHEA Grapalat" w:eastAsia="Times New Roman" w:hAnsi="GHEA Grapalat" w:cs="Times Armenian"/>
          <w:sz w:val="20"/>
          <w:szCs w:val="24"/>
          <w:lang w:val="af-ZA"/>
        </w:rPr>
        <w:t xml:space="preserve">:</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Shopping</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about</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RA:</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Law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Law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RA</w:t>
      </w:r>
      <w:r xmlns:w="http://schemas.openxmlformats.org/wordprocessingml/2006/main" w:rsidRPr="00E84C88">
        <w:rPr>
          <w:rFonts w:ascii="GHEA Grapalat" w:eastAsia="Times New Roman" w:hAnsi="GHEA Grapalat" w:cs="Times Armenian"/>
          <w:sz w:val="20"/>
          <w:szCs w:val="24"/>
          <w:lang w:val="af-ZA"/>
        </w:rPr>
        <w:t xml:space="preserve"> of </w:t>
      </w:r>
      <w:r xmlns:w="http://schemas.openxmlformats.org/wordprocessingml/2006/main" w:rsidRPr="00E84C88">
        <w:rPr>
          <w:rFonts w:ascii="GHEA Grapalat" w:eastAsia="Times New Roman" w:hAnsi="GHEA Grapalat" w:cs="Times Armenian"/>
          <w:sz w:val="20"/>
          <w:szCs w:val="24"/>
          <w:lang w:val="af-ZA"/>
        </w:rPr>
        <w:t xml:space="preserve">the </w:t>
      </w:r>
      <w:r xmlns:w="http://schemas.openxmlformats.org/wordprocessingml/2006/main" w:rsidRPr="00E84C88">
        <w:rPr>
          <w:rFonts w:ascii="Arial" w:eastAsia="Times New Roman" w:hAnsi="Arial" w:cs="Arial"/>
          <w:sz w:val="20"/>
          <w:szCs w:val="24"/>
          <w:lang w:val="en-US"/>
        </w:rPr>
        <w:t xml:space="preserve">government </w:t>
      </w:r>
      <w:r xmlns:w="http://schemas.openxmlformats.org/wordprocessingml/2006/main" w:rsidRPr="00E84C88">
        <w:rPr>
          <w:rFonts w:ascii="Arial" w:eastAsia="Times New Roman" w:hAnsi="Arial" w:cs="Arial"/>
          <w:sz w:val="20"/>
          <w:szCs w:val="24"/>
          <w:lang w:val="en-US"/>
        </w:rPr>
        <w:t xml:space="preserve">in </w:t>
      </w:r>
      <w:r xmlns:w="http://schemas.openxmlformats.org/wordprocessingml/2006/main" w:rsidRPr="00E84C88">
        <w:rPr>
          <w:rFonts w:ascii="GHEA Grapalat" w:eastAsia="Times New Roman" w:hAnsi="GHEA Grapalat" w:cs="Times Armenian"/>
          <w:sz w:val="20"/>
          <w:szCs w:val="24"/>
          <w:lang w:val="af-ZA"/>
        </w:rPr>
        <w:t xml:space="preserve">2017 </w:t>
      </w:r>
      <w:r xmlns:w="http://schemas.openxmlformats.org/wordprocessingml/2006/main" w:rsidRPr="00E84C88">
        <w:rPr>
          <w:rFonts w:ascii="Arial" w:eastAsia="Times New Roman" w:hAnsi="Arial" w:cs="Arial"/>
          <w:sz w:val="20"/>
          <w:szCs w:val="24"/>
          <w:lang w:val="af-ZA"/>
        </w:rPr>
        <w:t xml:space="preserve">May </w:t>
      </w:r>
      <w:r xmlns:w="http://schemas.openxmlformats.org/wordprocessingml/2006/main" w:rsidRPr="00E84C88">
        <w:rPr>
          <w:rFonts w:ascii="GHEA Grapalat" w:eastAsia="Times New Roman" w:hAnsi="GHEA Grapalat" w:cs="Times Armenian"/>
          <w:sz w:val="20"/>
          <w:szCs w:val="24"/>
          <w:lang w:val="af-ZA"/>
        </w:rPr>
        <w:t xml:space="preserve">4 </w:t>
      </w:r>
      <w:r xmlns:w="http://schemas.openxmlformats.org/wordprocessingml/2006/main" w:rsidRPr="00E84C88">
        <w:rPr>
          <w:rFonts w:ascii="Arial" w:eastAsia="Times New Roman" w:hAnsi="Arial" w:cs="Arial"/>
          <w:sz w:val="20"/>
          <w:szCs w:val="24"/>
          <w:lang w:val="af-ZA"/>
        </w:rPr>
        <w:t xml:space="preserve">N </w:t>
      </w:r>
      <w:r xmlns:w="http://schemas.openxmlformats.org/wordprocessingml/2006/main" w:rsidRPr="00E84C88">
        <w:rPr>
          <w:rFonts w:ascii="GHEA Grapalat" w:eastAsia="Times New Roman" w:hAnsi="GHEA Grapalat" w:cs="Times Armenian"/>
          <w:sz w:val="20"/>
          <w:szCs w:val="24"/>
          <w:lang w:val="af-ZA"/>
        </w:rPr>
        <w:t xml:space="preserve">526- </w:t>
      </w:r>
      <w:r xmlns:w="http://schemas.openxmlformats.org/wordprocessingml/2006/main" w:rsidRPr="00E84C88">
        <w:rPr>
          <w:rFonts w:ascii="Arial" w:eastAsia="Times New Roman" w:hAnsi="Arial" w:cs="Arial"/>
          <w:sz w:val="20"/>
          <w:szCs w:val="24"/>
          <w:lang w:val="en-US"/>
        </w:rPr>
        <w:t xml:space="preserve">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by decision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approved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Shopping</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process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organization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Order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other</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legal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acts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requirements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appropriate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purpose: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has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Tumanyan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community</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utility</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economy</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w:t>
      </w:r>
      <w:r xmlns:w="http://schemas.openxmlformats.org/wordprocessingml/2006/main" w:rsidRPr="00E84C88">
        <w:rPr>
          <w:rFonts w:ascii="Arial" w:eastAsia="Times New Roman" w:hAnsi="Arial" w:cs="Arial"/>
          <w:sz w:val="20"/>
          <w:szCs w:val="24"/>
          <w:lang w:val="af-ZA"/>
        </w:rPr>
        <w:t xml:space="preserve">NAOC</w:t>
      </w:r>
      <w:r xmlns:w="http://schemas.openxmlformats.org/wordprocessingml/2006/main" w:rsidRPr="00E84C88">
        <w:rPr>
          <w:rFonts w:ascii="GHEA Grapalat" w:eastAsia="Times New Roman" w:hAnsi="GHEA Grapalat" w:cs="Times New Roman"/>
          <w:sz w:val="20"/>
          <w:szCs w:val="24"/>
          <w:lang w:val="af-ZA"/>
        </w:rPr>
        <w:t xml:space="preserve">​</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GHEA Grapalat" w:eastAsia="Times New Roman" w:hAnsi="GHEA Grapalat" w:cs="Times Armenian"/>
          <w:sz w:val="20"/>
          <w:szCs w:val="24"/>
          <w:lang w:val="af-ZA"/>
        </w:rPr>
        <w:t xml:space="preserve">referred </w:t>
      </w:r>
      <w:r xmlns:w="http://schemas.openxmlformats.org/wordprocessingml/2006/main" w:rsidRPr="00E84C88">
        <w:rPr>
          <w:rFonts w:ascii="Arial" w:eastAsia="Times New Roman" w:hAnsi="Arial" w:cs="Arial"/>
          <w:sz w:val="20"/>
          <w:szCs w:val="24"/>
          <w:lang w:val="en-US"/>
        </w:rPr>
        <w:t xml:space="preserve">to as </w:t>
      </w:r>
      <w:r xmlns:w="http://schemas.openxmlformats.org/wordprocessingml/2006/main" w:rsidRPr="00E84C88">
        <w:rPr>
          <w:rFonts w:ascii="Arial" w:eastAsia="Times New Roman" w:hAnsi="Arial" w:cs="Arial"/>
          <w:sz w:val="20"/>
          <w:szCs w:val="24"/>
          <w:lang w:val="en-US"/>
        </w:rPr>
        <w:t xml:space="preserve">the customer </w:t>
      </w:r>
      <w:r xmlns:w="http://schemas.openxmlformats.org/wordprocessingml/2006/main" w:rsidRPr="00E84C88">
        <w:rPr>
          <w:rFonts w:ascii="GHEA Grapalat" w:eastAsia="Times New Roman" w:hAnsi="GHEA Grapalat" w:cs="Times Armenian"/>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declared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participate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intention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having</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inform </w:t>
      </w:r>
      <w:r xmlns:w="http://schemas.openxmlformats.org/wordprocessingml/2006/main" w:rsidRPr="00E84C88">
        <w:rPr>
          <w:rFonts w:ascii="Arial" w:eastAsia="Times New Roman" w:hAnsi="Arial" w:cs="Arial"/>
          <w:sz w:val="20"/>
          <w:szCs w:val="24"/>
          <w:lang w:val="en-US"/>
        </w:rPr>
        <w:t xml:space="preserve">persons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participants </w:t>
      </w:r>
      <w:r xmlns:w="http://schemas.openxmlformats.org/wordprocessingml/2006/main" w:rsidRPr="00E84C88">
        <w:rPr>
          <w:rFonts w:ascii="GHEA Grapalat" w:eastAsia="Times New Roman" w:hAnsi="GHEA Grapalat" w:cs="Times Armenian"/>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conditions </w:t>
      </w:r>
      <w:r xmlns:w="http://schemas.openxmlformats.org/wordprocessingml/2006/main" w:rsidRPr="00E84C88">
        <w:rPr>
          <w:rFonts w:ascii="GHEA Grapalat" w:eastAsia="Times New Roman" w:hAnsi="GHEA Grapalat" w:cs="Times Armenian"/>
          <w:sz w:val="20"/>
          <w:szCs w:val="24"/>
          <w:lang w:val="af-ZA"/>
        </w:rPr>
        <w:t xml:space="preserve">of </w:t>
      </w:r>
      <w:r xmlns:w="http://schemas.openxmlformats.org/wordprocessingml/2006/main" w:rsidRPr="00E84C88">
        <w:rPr>
          <w:rFonts w:ascii="Arial" w:eastAsia="Times New Roman" w:hAnsi="Arial" w:cs="Arial"/>
          <w:sz w:val="20"/>
          <w:szCs w:val="24"/>
          <w:lang w:val="en-US"/>
        </w:rPr>
        <w:t xml:space="preserve">purchase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subject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held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participant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decide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with</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contract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seal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about </w:t>
      </w:r>
      <w:r xmlns:w="http://schemas.openxmlformats.org/wordprocessingml/2006/main" w:rsidRPr="00E84C88">
        <w:rPr>
          <w:rFonts w:ascii="GHEA Grapalat" w:eastAsia="Times New Roman" w:hAnsi="GHEA Grapalat" w:cs="Times Armenian"/>
          <w:sz w:val="20"/>
          <w:szCs w:val="24"/>
          <w:lang w:val="af-ZA"/>
        </w:rPr>
        <w:t xml:space="preserve">how</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also</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assist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application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while preparing </w:t>
      </w:r>
      <w:r xmlns:w="http://schemas.openxmlformats.org/wordprocessingml/2006/main" w:rsidRPr="00E84C88">
        <w:rPr>
          <w:rFonts w:ascii="Arial" w:eastAsia="Times New Roman" w:hAnsi="Arial" w:cs="Arial"/>
          <w:sz w:val="20"/>
          <w:szCs w:val="24"/>
          <w:lang w:val="af-ZA"/>
        </w:rPr>
        <w:t xml:space="preserve">.</w:t>
      </w:r>
    </w:p>
    <w:p w14:paraId="6E1F04C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E84C88">
        <w:rPr>
          <w:rFonts w:ascii="Arial" w:eastAsia="Times New Roman" w:hAnsi="Arial" w:cs="Arial"/>
          <w:sz w:val="20"/>
          <w:szCs w:val="24"/>
          <w:lang w:val="en-US"/>
        </w:rPr>
        <w:t xml:space="preserve">Applications: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can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submit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all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people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independent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them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 foreigner</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physical</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person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organization </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citizenship</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without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person</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be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from the circumstance </w:t>
      </w:r>
      <w:r xmlns:w="http://schemas.openxmlformats.org/wordprocessingml/2006/main" w:rsidRPr="00E84C88">
        <w:rPr>
          <w:rFonts w:ascii="Arial" w:eastAsia="Times New Roman" w:hAnsi="Arial" w:cs="Arial"/>
          <w:sz w:val="20"/>
          <w:szCs w:val="24"/>
          <w:lang w:val="af-ZA"/>
        </w:rPr>
        <w:t xml:space="preserve">.</w:t>
      </w:r>
    </w:p>
    <w:p w14:paraId="37076D9C"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Armenian"/>
          <w:sz w:val="20"/>
          <w:szCs w:val="24"/>
          <w:lang w:val="af-ZA"/>
        </w:rPr>
      </w:pPr>
      <w:r xmlns:w="http://schemas.openxmlformats.org/wordprocessingml/2006/main" w:rsidRPr="00E84C88">
        <w:rPr>
          <w:rFonts w:ascii="Arial" w:eastAsia="Times New Roman" w:hAnsi="Arial" w:cs="Arial"/>
          <w:sz w:val="20"/>
          <w:szCs w:val="24"/>
          <w:lang w:val="en-US"/>
        </w:rPr>
        <w:t xml:space="preserve">Present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with</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connected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relations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towards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applies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Armenia</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Republic</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right </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Present</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procedure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with</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connected</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disputes</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subject to</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exam</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Armenia</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Republic</w:t>
      </w:r>
      <w:r xmlns:w="http://schemas.openxmlformats.org/wordprocessingml/2006/main" w:rsidRPr="00E84C88">
        <w:rPr>
          <w:rFonts w:ascii="GHEA Grapalat" w:eastAsia="Times New Roman" w:hAnsi="GHEA Grapalat" w:cs="Times Armeni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the courts </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Times Armenian"/>
          <w:sz w:val="20"/>
          <w:szCs w:val="24"/>
          <w:lang w:val="af-ZA"/>
        </w:rPr>
        <w:t xml:space="preserve"> </w:t>
      </w:r>
    </w:p>
    <w:p w14:paraId="3304C460"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Appraiser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commission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secretary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electronic</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mail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address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 </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lang w:val="af-ZA"/>
        </w:rPr>
        <w:t xml:space="preserve">margarita.chatinyan@yandex.com</w:t>
      </w:r>
    </w:p>
    <w:p w14:paraId="58EE746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lang w:val="af-ZA"/>
        </w:rPr>
      </w:pPr>
      <w:r xmlns:w="http://schemas.openxmlformats.org/wordprocessingml/2006/main" w:rsidRPr="00E84C88">
        <w:rPr>
          <w:rFonts w:ascii="GHEA Grapalat" w:eastAsia="Times New Roman" w:hAnsi="GHEA Grapalat" w:cs="Times New Roman"/>
          <w:sz w:val="16"/>
          <w:szCs w:val="16"/>
          <w:lang w:val="af-ZA"/>
        </w:rPr>
        <w:br xmlns:w="http://schemas.openxmlformats.org/wordprocessingml/2006/main" w:type="page"/>
      </w:r>
      <w:proofErr xmlns:w="http://schemas.openxmlformats.org/wordprocessingml/2006/main" w:type="gramStart"/>
      <w:r xmlns:w="http://schemas.openxmlformats.org/wordprocessingml/2006/main" w:rsidRPr="00E84C88">
        <w:rPr>
          <w:rFonts w:ascii="Arial" w:eastAsia="Times New Roman" w:hAnsi="Arial" w:cs="Arial"/>
          <w:sz w:val="24"/>
          <w:lang w:val="en-US"/>
        </w:rPr>
        <w:lastRenderedPageBreak xmlns:w="http://schemas.openxmlformats.org/wordprocessingml/2006/main"/>
      </w:r>
      <w:r xmlns:w="http://schemas.openxmlformats.org/wordprocessingml/2006/main" w:rsidRPr="00E84C88">
        <w:rPr>
          <w:rFonts w:ascii="Arial" w:eastAsia="Times New Roman" w:hAnsi="Arial" w:cs="Arial"/>
          <w:sz w:val="24"/>
          <w:lang w:val="en-US"/>
        </w:rPr>
        <w:t xml:space="preserve">PART </w:t>
      </w:r>
      <w:r xmlns:w="http://schemas.openxmlformats.org/wordprocessingml/2006/main" w:rsidRPr="00E84C88">
        <w:rPr>
          <w:rFonts w:ascii="GHEA Grapalat" w:eastAsia="Times New Roman" w:hAnsi="GHEA Grapalat" w:cs="Times Armenian"/>
          <w:sz w:val="24"/>
          <w:lang w:val="af-ZA"/>
        </w:rPr>
        <w:t xml:space="preserve">I:</w:t>
      </w:r>
      <w:proofErr xmlns:w="http://schemas.openxmlformats.org/wordprocessingml/2006/main" w:type="gramEnd"/>
    </w:p>
    <w:p w14:paraId="4EF3C7D1" w14:textId="77777777" w:rsidR="00532D6C" w:rsidRPr="00E84C88" w:rsidRDefault="00532D6C" w:rsidP="00532D6C">
      <w:pPr>
        <w:keepNext/>
        <w:spacing w:after="0" w:line="240" w:lineRule="auto"/>
        <w:ind w:firstLine="567"/>
        <w:jc w:val="center"/>
        <w:outlineLvl w:val="2"/>
        <w:rPr>
          <w:rFonts w:ascii="GHEA Grapalat" w:eastAsia="Times New Roman" w:hAnsi="GHEA Grapalat" w:cs="Times New Roman"/>
          <w:sz w:val="24"/>
          <w:lang w:val="af-ZA"/>
        </w:rPr>
      </w:pPr>
    </w:p>
    <w:p w14:paraId="79456C32" w14:textId="77777777" w:rsidR="00532D6C" w:rsidRPr="00E84C88" w:rsidRDefault="00532D6C" w:rsidP="00532D6C">
      <w:pPr xmlns:w="http://schemas.openxmlformats.org/wordprocessingml/2006/main">
        <w:numPr>
          <w:ilvl w:val="0"/>
          <w:numId w:val="3"/>
        </w:numPr>
        <w:spacing w:after="0" w:line="240" w:lineRule="auto"/>
        <w:jc w:val="center"/>
        <w:rPr>
          <w:rFonts w:ascii="GHEA Grapalat" w:eastAsia="Times New Roman" w:hAnsi="GHEA Grapalat" w:cs="Sylfaen"/>
          <w:b/>
          <w:sz w:val="20"/>
          <w:szCs w:val="24"/>
          <w:lang w:val="en-US"/>
        </w:rPr>
      </w:pPr>
      <w:r xmlns:w="http://schemas.openxmlformats.org/wordprocessingml/2006/main" w:rsidRPr="00E84C88">
        <w:rPr>
          <w:rFonts w:ascii="Arial" w:eastAsia="Times New Roman" w:hAnsi="Arial" w:cs="Arial"/>
          <w:b/>
          <w:sz w:val="20"/>
          <w:szCs w:val="24"/>
          <w:lang w:val="en-US"/>
        </w:rPr>
        <w:t xml:space="preserve">PURCHASE:</w:t>
      </w:r>
      <w:r xmlns:w="http://schemas.openxmlformats.org/wordprocessingml/2006/main" w:rsidRPr="00E84C88">
        <w:rPr>
          <w:rFonts w:ascii="GHEA Grapalat" w:eastAsia="Times New Roman" w:hAnsi="GHEA Grapalat" w:cs="Sylfaen"/>
          <w:b/>
          <w:sz w:val="20"/>
          <w:szCs w:val="24"/>
          <w:lang w:val="en-US"/>
        </w:rPr>
        <w:t xml:space="preserve">  </w:t>
      </w:r>
      <w:r xmlns:w="http://schemas.openxmlformats.org/wordprocessingml/2006/main" w:rsidRPr="00E84C88">
        <w:rPr>
          <w:rFonts w:ascii="Arial" w:eastAsia="Times New Roman" w:hAnsi="Arial" w:cs="Arial"/>
          <w:b/>
          <w:sz w:val="20"/>
          <w:szCs w:val="24"/>
          <w:lang w:val="en-US"/>
        </w:rPr>
        <w:t xml:space="preserve">SUBJECT:</w:t>
      </w:r>
      <w:r xmlns:w="http://schemas.openxmlformats.org/wordprocessingml/2006/main" w:rsidRPr="00E84C88">
        <w:rPr>
          <w:rFonts w:ascii="GHEA Grapalat" w:eastAsia="Times New Roman" w:hAnsi="GHEA Grapalat" w:cs="Sylfaen"/>
          <w:b/>
          <w:sz w:val="20"/>
          <w:szCs w:val="24"/>
          <w:lang w:val="en-US"/>
        </w:rPr>
        <w:t xml:space="preserve">  </w:t>
      </w:r>
      <w:r xmlns:w="http://schemas.openxmlformats.org/wordprocessingml/2006/main" w:rsidRPr="00E84C88">
        <w:rPr>
          <w:rFonts w:ascii="Arial" w:eastAsia="Times New Roman" w:hAnsi="Arial" w:cs="Arial"/>
          <w:b/>
          <w:sz w:val="20"/>
          <w:szCs w:val="24"/>
          <w:lang w:val="en-US"/>
        </w:rPr>
        <w:t xml:space="preserve">CHARACTERISTICS</w:t>
      </w:r>
    </w:p>
    <w:p w14:paraId="7754C11B" w14:textId="77777777" w:rsidR="00532D6C" w:rsidRPr="00E84C88" w:rsidRDefault="00532D6C" w:rsidP="00532D6C">
      <w:pPr>
        <w:spacing w:after="0" w:line="240" w:lineRule="auto"/>
        <w:ind w:left="360"/>
        <w:jc w:val="center"/>
        <w:rPr>
          <w:rFonts w:ascii="GHEA Grapalat" w:eastAsia="Times New Roman" w:hAnsi="GHEA Grapalat" w:cs="Sylfaen"/>
          <w:b/>
          <w:sz w:val="20"/>
          <w:szCs w:val="24"/>
          <w:lang w:val="en-US"/>
        </w:rPr>
      </w:pPr>
    </w:p>
    <w:p w14:paraId="09812E42" w14:textId="705ED1EA" w:rsidR="00532D6C" w:rsidRPr="00E84C88" w:rsidRDefault="00532D6C" w:rsidP="00532D6C">
      <w:pPr xmlns:w="http://schemas.openxmlformats.org/wordprocessingml/2006/main">
        <w:keepNext/>
        <w:spacing w:after="0" w:line="240" w:lineRule="auto"/>
        <w:ind w:firstLine="567"/>
        <w:jc w:val="both"/>
        <w:outlineLvl w:val="2"/>
        <w:rPr>
          <w:rFonts w:ascii="GHEA Grapalat" w:eastAsia="Times New Roman" w:hAnsi="GHEA Grapalat" w:cs="Times Armenian"/>
          <w:sz w:val="20"/>
          <w:szCs w:val="20"/>
          <w:lang w:val="af-ZA"/>
        </w:rPr>
      </w:pPr>
      <w:r xmlns:w="http://schemas.openxmlformats.org/wordprocessingml/2006/main" w:rsidRPr="00E84C88">
        <w:rPr>
          <w:rFonts w:ascii="GHEA Grapalat" w:eastAsia="Times New Roman" w:hAnsi="GHEA Grapalat" w:cs="Sylfaen"/>
          <w:sz w:val="20"/>
          <w:szCs w:val="20"/>
          <w:lang w:val="en-AU"/>
        </w:rPr>
        <w:t xml:space="preserve">1.1 </w:t>
      </w:r>
      <w:r xmlns:w="http://schemas.openxmlformats.org/wordprocessingml/2006/main" w:rsidRPr="00E84C88">
        <w:rPr>
          <w:rFonts w:ascii="Arial" w:eastAsia="Times New Roman" w:hAnsi="Arial" w:cs="Arial"/>
          <w:sz w:val="20"/>
          <w:szCs w:val="20"/>
          <w:lang w:val="en-AU"/>
        </w:rPr>
        <w:t xml:space="preserve">Purchase</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object</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is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is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Tumanyan</w:t>
      </w:r>
      <w:r xmlns:w="http://schemas.openxmlformats.org/wordprocessingml/2006/main" w:rsidRPr="00E84C88">
        <w:rPr>
          <w:rFonts w:ascii="GHEA Grapalat" w:eastAsia="Times New Roman" w:hAnsi="GHEA Grapalat" w:cs="Sylfae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utility</w:t>
      </w:r>
      <w:r xmlns:w="http://schemas.openxmlformats.org/wordprocessingml/2006/main" w:rsidRPr="00E84C88">
        <w:rPr>
          <w:rFonts w:ascii="GHEA Grapalat" w:eastAsia="Times New Roman" w:hAnsi="GHEA Grapalat" w:cs="Sylfae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household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w:t>
      </w:r>
      <w:r xmlns:w="http://schemas.openxmlformats.org/wordprocessingml/2006/main" w:rsidRPr="00E84C88">
        <w:rPr>
          <w:rFonts w:ascii="Arial" w:eastAsia="Times New Roman" w:hAnsi="Arial" w:cs="Arial"/>
          <w:sz w:val="20"/>
          <w:szCs w:val="20"/>
          <w:lang w:val="af-ZA"/>
        </w:rPr>
        <w:t xml:space="preserve">NAOC</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needs</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for</w:t>
      </w:r>
      <w:r xmlns:w="http://schemas.openxmlformats.org/wordprocessingml/2006/main" w:rsidRPr="00E84C88">
        <w:rPr>
          <w:rFonts w:ascii="GHEA Grapalat" w:eastAsia="Times New Roman" w:hAnsi="GHEA Grapalat" w:cs="Times Armeni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 </w:t>
      </w:r>
      <w:r xmlns:w="http://schemas.openxmlformats.org/wordprocessingml/2006/main" w:rsidRPr="00E84C88">
        <w:rPr>
          <w:rFonts w:ascii="Arial" w:eastAsia="Times New Roman" w:hAnsi="Arial" w:cs="Arial"/>
          <w:sz w:val="20"/>
          <w:szCs w:val="20"/>
          <w:lang w:val="en-AU"/>
        </w:rPr>
        <w:t xml:space="preserve">isela</w:t>
      </w:r>
      <w:r xmlns:w="http://schemas.openxmlformats.org/wordprocessingml/2006/main" w:rsidRPr="00E84C88">
        <w:rPr>
          <w:rFonts w:ascii="GHEA Grapalat" w:eastAsia="Times New Roman" w:hAnsi="GHEA Grapalat" w:cs="Sylfae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fuel</w:t>
      </w:r>
      <w:r xmlns:w="http://schemas.openxmlformats.org/wordprocessingml/2006/main" w:rsidRPr="00E84C88">
        <w:rPr>
          <w:rFonts w:ascii="GHEA Grapalat" w:eastAsia="Times New Roman" w:hAnsi="GHEA Grapalat" w:cs="Sylfae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achievement </w:t>
      </w:r>
      <w:r xmlns:w="http://schemas.openxmlformats.org/wordprocessingml/2006/main" w:rsidRPr="00E84C88">
        <w:rPr>
          <w:rFonts w:ascii="GHEA Grapalat" w:eastAsia="Times New Roman" w:hAnsi="GHEA Grapalat" w:cs="Times New Roma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hereinafter </w:t>
      </w:r>
      <w:r xmlns:w="http://schemas.openxmlformats.org/wordprocessingml/2006/main" w:rsidRPr="00E84C88">
        <w:rPr>
          <w:rFonts w:ascii="Arial" w:eastAsia="Times New Roman" w:hAnsi="Arial" w:cs="Arial"/>
          <w:sz w:val="20"/>
          <w:szCs w:val="20"/>
          <w:lang w:val="en-AU"/>
        </w:rPr>
        <w:t xml:space="preserve">also</w:t>
      </w:r>
      <w:r xmlns:w="http://schemas.openxmlformats.org/wordprocessingml/2006/main" w:rsidRPr="00E84C88">
        <w:rPr>
          <w:rFonts w:ascii="GHEA Grapalat" w:eastAsia="Times New Roman" w:hAnsi="GHEA Grapalat" w:cs="Times New Roman"/>
          <w:sz w:val="20"/>
          <w:szCs w:val="20"/>
          <w:lang w:val="en-AU"/>
        </w:rPr>
        <w:t xml:space="preserve">​</w:t>
      </w:r>
      <w:r xmlns:w="http://schemas.openxmlformats.org/wordprocessingml/2006/main" w:rsidRPr="00E84C88">
        <w:rPr>
          <w:rFonts w:ascii="GHEA Grapalat" w:eastAsia="Times New Roman" w:hAnsi="GHEA Grapalat" w:cs="Times New Roma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product </w:t>
      </w:r>
      <w:r xmlns:w="http://schemas.openxmlformats.org/wordprocessingml/2006/main" w:rsidRPr="00E84C88">
        <w:rPr>
          <w:rFonts w:ascii="GHEA Grapalat" w:eastAsia="Times New Roman" w:hAnsi="GHEA Grapalat" w:cs="Times New Roman"/>
          <w:sz w:val="20"/>
          <w:szCs w:val="20"/>
          <w:lang w:val="en-AU"/>
        </w:rPr>
        <w:t xml:space="preserve">) </w:t>
      </w:r>
      <w:r xmlns:w="http://schemas.openxmlformats.org/wordprocessingml/2006/main" w:rsidRPr="00E84C88">
        <w:rPr>
          <w:rFonts w:ascii="Arial" w:eastAsia="Times New Roman" w:hAnsi="Arial" w:cs="Arial"/>
          <w:sz w:val="20"/>
          <w:szCs w:val="20"/>
          <w:lang w:val="en-AU"/>
        </w:rPr>
        <w:t xml:space="preserve">that</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00A406BF">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grouped together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00A406BF">
        <w:rPr>
          <w:rFonts w:ascii="Arial" w:eastAsia="Times New Roman" w:hAnsi="Arial" w:cs="Arial"/>
          <w:sz w:val="20"/>
          <w:szCs w:val="20"/>
          <w:lang w:val="hy-AM"/>
        </w:rPr>
        <w:t xml:space="preserve">is 1</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AU"/>
        </w:rPr>
        <w:t xml:space="preserve">dose </w:t>
      </w:r>
      <w:r xmlns:w="http://schemas.openxmlformats.org/wordprocessingml/2006/main" w:rsidR="00A406BF">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AU"/>
        </w:rPr>
        <w:t xml:space="preserve">:</w:t>
      </w:r>
      <w:r xmlns:w="http://schemas.openxmlformats.org/wordprocessingml/2006/main" w:rsidRPr="00E84C88">
        <w:rPr>
          <w:rFonts w:ascii="GHEA Grapalat" w:eastAsia="Times New Roman" w:hAnsi="GHEA Grapalat" w:cs="Times Armenian"/>
          <w:sz w:val="20"/>
          <w:szCs w:val="20"/>
          <w:lang w:val="af-ZA"/>
        </w:rPr>
        <w:t xml:space="preserve">​</w:t>
      </w:r>
    </w:p>
    <w:p w14:paraId="3BD860C9" w14:textId="77777777" w:rsidR="00532D6C" w:rsidRPr="00E84C88" w:rsidRDefault="00532D6C" w:rsidP="00532D6C">
      <w:pPr>
        <w:spacing w:after="0" w:line="240" w:lineRule="auto"/>
        <w:rPr>
          <w:rFonts w:ascii="GHEA Grapalat" w:eastAsia="Times New Roman" w:hAnsi="GHEA Grapalat" w:cs="Times New Roman"/>
          <w:sz w:val="24"/>
          <w:szCs w:val="24"/>
          <w:lang w:val="af-ZA"/>
        </w:rPr>
      </w:pPr>
    </w:p>
    <w:tbl>
      <w:tblPr>
        <w:tblW w:w="825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559"/>
        <w:gridCol w:w="5387"/>
      </w:tblGrid>
      <w:tr w:rsidR="00532D6C" w:rsidRPr="00E84C88" w14:paraId="79B12378" w14:textId="77777777" w:rsidTr="00532D6C">
        <w:tc>
          <w:tcPr>
            <w:tcW w:w="1305" w:type="dxa"/>
            <w:vAlign w:val="center"/>
          </w:tcPr>
          <w:p w14:paraId="7705CB7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iCs/>
                <w:sz w:val="20"/>
                <w:szCs w:val="20"/>
                <w:lang w:val="af-ZA"/>
              </w:rPr>
            </w:pPr>
            <w:r xmlns:w="http://schemas.openxmlformats.org/wordprocessingml/2006/main" w:rsidRPr="00E84C88">
              <w:rPr>
                <w:rFonts w:ascii="Arial" w:eastAsia="Times New Roman" w:hAnsi="Arial" w:cs="Arial"/>
                <w:b/>
                <w:bCs/>
                <w:iCs/>
                <w:sz w:val="20"/>
                <w:szCs w:val="20"/>
                <w:lang w:val="af-ZA"/>
              </w:rPr>
              <w:t xml:space="preserve">Dose</w:t>
            </w:r>
            <w:r xmlns:w="http://schemas.openxmlformats.org/wordprocessingml/2006/main" w:rsidRPr="00E84C88">
              <w:rPr>
                <w:rFonts w:ascii="GHEA Grapalat" w:eastAsia="Times New Roman" w:hAnsi="GHEA Grapalat" w:cs="Times New Roman"/>
                <w:b/>
                <w:bCs/>
                <w:iCs/>
                <w:sz w:val="20"/>
                <w:szCs w:val="20"/>
                <w:lang w:val="af-ZA"/>
              </w:rPr>
              <w:t xml:space="preserve"> </w:t>
            </w:r>
            <w:r xmlns:w="http://schemas.openxmlformats.org/wordprocessingml/2006/main" w:rsidRPr="00E84C88">
              <w:rPr>
                <w:rFonts w:ascii="Arial" w:eastAsia="Times New Roman" w:hAnsi="Arial" w:cs="Arial"/>
                <w:b/>
                <w:bCs/>
                <w:iCs/>
                <w:sz w:val="20"/>
                <w:szCs w:val="20"/>
                <w:lang w:val="af-ZA"/>
              </w:rPr>
              <w:t xml:space="preserve">the number</w:t>
            </w:r>
          </w:p>
        </w:tc>
        <w:tc>
          <w:tcPr>
            <w:tcW w:w="1559" w:type="dxa"/>
          </w:tcPr>
          <w:p w14:paraId="345AB8B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iCs/>
                <w:sz w:val="20"/>
                <w:szCs w:val="20"/>
                <w:lang w:val="hy-AM"/>
              </w:rPr>
            </w:pPr>
            <w:r xmlns:w="http://schemas.openxmlformats.org/wordprocessingml/2006/main" w:rsidRPr="00E84C88">
              <w:rPr>
                <w:rFonts w:ascii="Arial" w:eastAsia="Times New Roman" w:hAnsi="Arial" w:cs="Arial"/>
                <w:b/>
                <w:bCs/>
                <w:iCs/>
                <w:sz w:val="20"/>
                <w:szCs w:val="20"/>
                <w:lang w:val="hy-AM"/>
              </w:rPr>
              <w:t xml:space="preserve">Purchase</w:t>
            </w:r>
            <w:r xmlns:w="http://schemas.openxmlformats.org/wordprocessingml/2006/main" w:rsidRPr="00E84C88">
              <w:rPr>
                <w:rFonts w:ascii="GHEA Grapalat" w:eastAsia="Times New Roman" w:hAnsi="GHEA Grapalat" w:cs="Sylfaen"/>
                <w:b/>
                <w:bCs/>
                <w:iCs/>
                <w:sz w:val="20"/>
                <w:szCs w:val="20"/>
                <w:lang w:val="hy-AM"/>
              </w:rPr>
              <w:t xml:space="preserve"> </w:t>
            </w:r>
            <w:r xmlns:w="http://schemas.openxmlformats.org/wordprocessingml/2006/main" w:rsidRPr="00E84C88">
              <w:rPr>
                <w:rFonts w:ascii="Arial" w:eastAsia="Times New Roman" w:hAnsi="Arial" w:cs="Arial"/>
                <w:b/>
                <w:bCs/>
                <w:iCs/>
                <w:sz w:val="20"/>
                <w:szCs w:val="20"/>
                <w:lang w:val="hy-AM"/>
              </w:rPr>
              <w:t xml:space="preserve">the price</w:t>
            </w:r>
          </w:p>
        </w:tc>
        <w:tc>
          <w:tcPr>
            <w:tcW w:w="5387" w:type="dxa"/>
            <w:vAlign w:val="center"/>
          </w:tcPr>
          <w:p w14:paraId="176E33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iCs/>
                <w:sz w:val="20"/>
                <w:szCs w:val="20"/>
                <w:lang w:val="af-ZA"/>
              </w:rPr>
            </w:pPr>
            <w:r xmlns:w="http://schemas.openxmlformats.org/wordprocessingml/2006/main" w:rsidRPr="00E84C88">
              <w:rPr>
                <w:rFonts w:ascii="Arial" w:eastAsia="Times New Roman" w:hAnsi="Arial" w:cs="Arial"/>
                <w:b/>
                <w:bCs/>
                <w:iCs/>
                <w:sz w:val="20"/>
                <w:szCs w:val="20"/>
                <w:lang w:val="af-ZA"/>
              </w:rPr>
              <w:t xml:space="preserve">Dose</w:t>
            </w:r>
            <w:r xmlns:w="http://schemas.openxmlformats.org/wordprocessingml/2006/main" w:rsidRPr="00E84C88">
              <w:rPr>
                <w:rFonts w:ascii="GHEA Grapalat" w:eastAsia="Times New Roman" w:hAnsi="GHEA Grapalat" w:cs="Times New Roman"/>
                <w:b/>
                <w:bCs/>
                <w:iCs/>
                <w:sz w:val="20"/>
                <w:szCs w:val="20"/>
                <w:lang w:val="af-ZA"/>
              </w:rPr>
              <w:t xml:space="preserve"> </w:t>
            </w:r>
            <w:r xmlns:w="http://schemas.openxmlformats.org/wordprocessingml/2006/main" w:rsidRPr="00E84C88">
              <w:rPr>
                <w:rFonts w:ascii="Arial" w:eastAsia="Times New Roman" w:hAnsi="Arial" w:cs="Arial"/>
                <w:b/>
                <w:bCs/>
                <w:iCs/>
                <w:sz w:val="20"/>
                <w:szCs w:val="20"/>
                <w:lang w:val="af-ZA"/>
              </w:rPr>
              <w:t xml:space="preserve">name:</w:t>
            </w:r>
          </w:p>
        </w:tc>
      </w:tr>
      <w:tr w:rsidR="00E84C88" w:rsidRPr="00E84C88" w14:paraId="500D9F03" w14:textId="77777777" w:rsidTr="00E84C88">
        <w:trPr>
          <w:trHeight w:val="508"/>
        </w:trPr>
        <w:tc>
          <w:tcPr>
            <w:tcW w:w="1305" w:type="dxa"/>
            <w:shd w:val="clear" w:color="auto" w:fill="FFFFFF" w:themeFill="background1"/>
            <w:vAlign w:val="center"/>
          </w:tcPr>
          <w:p w14:paraId="1BAAB126" w14:textId="77777777" w:rsidR="00532D6C" w:rsidRPr="00E84C88" w:rsidRDefault="00532D6C" w:rsidP="00E84C88">
            <w:pPr xmlns:w="http://schemas.openxmlformats.org/wordprocessingml/2006/main">
              <w:spacing w:after="0" w:line="240" w:lineRule="auto"/>
              <w:jc w:val="center"/>
              <w:rPr>
                <w:rFonts w:ascii="GHEA Grapalat" w:eastAsia="Times New Roman" w:hAnsi="GHEA Grapalat" w:cs="Times New Roman"/>
                <w:color w:val="000000" w:themeColor="text1"/>
                <w:sz w:val="16"/>
                <w:szCs w:val="20"/>
                <w:lang w:val="af-ZA"/>
              </w:rPr>
            </w:pPr>
            <w:r xmlns:w="http://schemas.openxmlformats.org/wordprocessingml/2006/main" w:rsidRPr="00E84C88">
              <w:rPr>
                <w:rFonts w:ascii="GHEA Grapalat" w:eastAsia="Times New Roman" w:hAnsi="GHEA Grapalat" w:cs="Times New Roman"/>
                <w:color w:val="000000" w:themeColor="text1"/>
                <w:sz w:val="16"/>
                <w:szCs w:val="20"/>
                <w:lang w:val="af-ZA"/>
              </w:rPr>
              <w:t xml:space="preserve">1:</w:t>
            </w:r>
          </w:p>
        </w:tc>
        <w:tc>
          <w:tcPr>
            <w:tcW w:w="1559" w:type="dxa"/>
            <w:shd w:val="clear" w:color="auto" w:fill="FFFFFF" w:themeFill="background1"/>
            <w:vAlign w:val="center"/>
          </w:tcPr>
          <w:p w14:paraId="7E5AD0B3" w14:textId="378F762E" w:rsidR="00532D6C" w:rsidRPr="00E84C88" w:rsidRDefault="00E84C88" w:rsidP="00DD30C4">
            <w:pPr xmlns:w="http://schemas.openxmlformats.org/wordprocessingml/2006/main">
              <w:spacing w:after="0" w:line="240" w:lineRule="auto"/>
              <w:jc w:val="center"/>
              <w:rPr>
                <w:rFonts w:ascii="GHEA Grapalat" w:eastAsia="Times New Roman" w:hAnsi="GHEA Grapalat" w:cs="Sylfaen"/>
                <w:color w:val="000000" w:themeColor="text1"/>
                <w:sz w:val="20"/>
                <w:szCs w:val="20"/>
                <w:lang w:val="hy-AM"/>
              </w:rPr>
            </w:pPr>
            <w:r xmlns:w="http://schemas.openxmlformats.org/wordprocessingml/2006/main" w:rsidRPr="00E84C88">
              <w:rPr>
                <w:rFonts w:ascii="GHEA Grapalat" w:eastAsia="Times New Roman" w:hAnsi="GHEA Grapalat" w:cs="Sylfaen"/>
                <w:color w:val="000000" w:themeColor="text1"/>
                <w:sz w:val="20"/>
                <w:szCs w:val="20"/>
                <w:lang w:val="hy-AM"/>
              </w:rPr>
              <w:t xml:space="preserve">2 </w:t>
            </w:r>
            <w:r xmlns:w="http://schemas.openxmlformats.org/wordprocessingml/2006/main" w:rsidR="00DD30C4">
              <w:rPr>
                <w:rFonts w:ascii="GHEA Grapalat" w:eastAsia="Times New Roman" w:hAnsi="GHEA Grapalat" w:cs="Sylfaen"/>
                <w:color w:val="000000" w:themeColor="text1"/>
                <w:sz w:val="20"/>
                <w:szCs w:val="20"/>
                <w:lang w:val="en-US"/>
              </w:rPr>
              <w:t xml:space="preserve">45 </w:t>
            </w:r>
            <w:r xmlns:w="http://schemas.openxmlformats.org/wordprocessingml/2006/main" w:rsidRPr="00E84C88">
              <w:rPr>
                <w:rFonts w:ascii="GHEA Grapalat" w:eastAsia="Times New Roman" w:hAnsi="GHEA Grapalat" w:cs="Sylfaen"/>
                <w:color w:val="000000" w:themeColor="text1"/>
                <w:sz w:val="20"/>
                <w:szCs w:val="20"/>
                <w:lang w:val="hy-AM"/>
              </w:rPr>
              <w:t xml:space="preserve">0000</w:t>
            </w:r>
          </w:p>
        </w:tc>
        <w:tc>
          <w:tcPr>
            <w:tcW w:w="5387" w:type="dxa"/>
            <w:shd w:val="clear" w:color="auto" w:fill="FFFFFF" w:themeFill="background1"/>
            <w:vAlign w:val="center"/>
          </w:tcPr>
          <w:p w14:paraId="7D055152" w14:textId="77777777" w:rsidR="00532D6C" w:rsidRPr="00E84C88" w:rsidRDefault="00532D6C" w:rsidP="00E84C88">
            <w:pPr xmlns:w="http://schemas.openxmlformats.org/wordprocessingml/2006/main">
              <w:spacing w:after="0" w:line="240" w:lineRule="auto"/>
              <w:jc w:val="center"/>
              <w:rPr>
                <w:rFonts w:ascii="GHEA Grapalat" w:eastAsia="Times New Roman" w:hAnsi="GHEA Grapalat" w:cs="Times New Roman"/>
                <w:color w:val="000000" w:themeColor="text1"/>
                <w:sz w:val="20"/>
                <w:szCs w:val="20"/>
                <w:vertAlign w:val="subscript"/>
                <w:lang w:val="af-ZA"/>
              </w:rPr>
            </w:pPr>
            <w:r xmlns:w="http://schemas.openxmlformats.org/wordprocessingml/2006/main" w:rsidRPr="00E84C88">
              <w:rPr>
                <w:rFonts w:ascii="Arial" w:eastAsia="Times New Roman" w:hAnsi="Arial" w:cs="Arial"/>
                <w:color w:val="000000" w:themeColor="text1"/>
                <w:sz w:val="20"/>
                <w:szCs w:val="20"/>
                <w:lang w:val="af-ZA"/>
              </w:rPr>
              <w:t xml:space="preserve">Diesel</w:t>
            </w:r>
            <w:r xmlns:w="http://schemas.openxmlformats.org/wordprocessingml/2006/main" w:rsidRPr="00E84C88">
              <w:rPr>
                <w:rFonts w:ascii="GHEA Grapalat" w:eastAsia="Times New Roman" w:hAnsi="GHEA Grapalat" w:cs="Times New Roman"/>
                <w:color w:val="000000" w:themeColor="text1"/>
                <w:sz w:val="20"/>
                <w:szCs w:val="20"/>
                <w:lang w:val="af-ZA"/>
              </w:rPr>
              <w:t xml:space="preserve"> </w:t>
            </w:r>
            <w:r xmlns:w="http://schemas.openxmlformats.org/wordprocessingml/2006/main" w:rsidRPr="00E84C88">
              <w:rPr>
                <w:rFonts w:ascii="Arial" w:eastAsia="Times New Roman" w:hAnsi="Arial" w:cs="Arial"/>
                <w:color w:val="000000" w:themeColor="text1"/>
                <w:sz w:val="20"/>
                <w:szCs w:val="20"/>
                <w:lang w:val="af-ZA"/>
              </w:rPr>
              <w:t xml:space="preserve">fuel</w:t>
            </w:r>
            <w:r xmlns:w="http://schemas.openxmlformats.org/wordprocessingml/2006/main" w:rsidRPr="00E84C88">
              <w:rPr>
                <w:rFonts w:ascii="GHEA Grapalat" w:eastAsia="Times New Roman" w:hAnsi="GHEA Grapalat" w:cs="Times New Roman"/>
                <w:color w:val="000000" w:themeColor="text1"/>
                <w:sz w:val="20"/>
                <w:szCs w:val="20"/>
                <w:lang w:val="af-ZA"/>
              </w:rPr>
              <w:t xml:space="preserve"> </w:t>
            </w:r>
            <w:r xmlns:w="http://schemas.openxmlformats.org/wordprocessingml/2006/main" w:rsidRPr="00E84C88">
              <w:rPr>
                <w:rFonts w:ascii="Arial" w:eastAsia="Times New Roman" w:hAnsi="Arial" w:cs="Arial"/>
                <w:color w:val="000000" w:themeColor="text1"/>
                <w:sz w:val="20"/>
                <w:szCs w:val="20"/>
                <w:lang w:val="af-ZA"/>
              </w:rPr>
              <w:t xml:space="preserve">it was </w:t>
            </w:r>
            <w:r xmlns:w="http://schemas.openxmlformats.org/wordprocessingml/2006/main" w:rsidRPr="00E84C88">
              <w:rPr>
                <w:rFonts w:ascii="Arial" w:eastAsia="Times New Roman" w:hAnsi="Arial" w:cs="Arial"/>
                <w:color w:val="000000" w:themeColor="text1"/>
                <w:sz w:val="20"/>
                <w:szCs w:val="20"/>
                <w:lang w:val="hy-AM"/>
              </w:rPr>
              <w:t xml:space="preserve">summer</w:t>
            </w:r>
          </w:p>
        </w:tc>
      </w:tr>
    </w:tbl>
    <w:p w14:paraId="359A2968" w14:textId="77777777" w:rsidR="00532D6C" w:rsidRPr="00E84C88" w:rsidRDefault="00532D6C" w:rsidP="00532D6C">
      <w:pPr>
        <w:spacing w:after="0" w:line="240" w:lineRule="auto"/>
        <w:ind w:firstLine="567"/>
        <w:jc w:val="both"/>
        <w:rPr>
          <w:rFonts w:ascii="GHEA Grapalat" w:eastAsia="Times New Roman" w:hAnsi="GHEA Grapalat" w:cs="Sylfaen"/>
          <w:sz w:val="20"/>
          <w:szCs w:val="20"/>
          <w:lang w:val="af-ZA"/>
        </w:rPr>
      </w:pPr>
    </w:p>
    <w:p w14:paraId="7633432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Product: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technical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characteristics </w:t>
      </w:r>
      <w:r xmlns:w="http://schemas.openxmlformats.org/wordprocessingml/2006/main" w:rsidRPr="00E84C88">
        <w:rPr>
          <w:rFonts w:ascii="GHEA Grapalat" w:eastAsia="Times New Roman" w:hAnsi="GHEA Grapalat" w:cs="Times New Roman"/>
          <w:sz w:val="20"/>
          <w:szCs w:val="20"/>
          <w:lang w:val="af-ZA"/>
        </w:rPr>
        <w:t xml:space="preserve">like</w:t>
      </w:r>
      <w:r xmlns:w="http://schemas.openxmlformats.org/wordprocessingml/2006/main" w:rsidRPr="00E84C88">
        <w:rPr>
          <w:rFonts w:ascii="Arial" w:eastAsia="Times New Roman" w:hAnsi="Arial" w:cs="Arial"/>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also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specification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technical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data</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other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price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conditions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complete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equivalent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description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make up</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are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be sealed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contract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inseparable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part </w:t>
      </w:r>
      <w:r xmlns:w="http://schemas.openxmlformats.org/wordprocessingml/2006/main" w:rsidRPr="00E84C88">
        <w:rPr>
          <w:rFonts w:ascii="GHEA Grapalat" w:eastAsia="Times New Roman" w:hAnsi="GHEA Grapalat" w:cs="Times New Roman"/>
          <w:sz w:val="20"/>
          <w:szCs w:val="20"/>
          <w:lang w:val="af-ZA"/>
        </w:rPr>
        <w:t xml:space="preserve">of </w:t>
      </w:r>
      <w:r xmlns:w="http://schemas.openxmlformats.org/wordprocessingml/2006/main" w:rsidRPr="00E84C88">
        <w:rPr>
          <w:rFonts w:ascii="Arial" w:eastAsia="Times New Roman" w:hAnsi="Arial" w:cs="Arial"/>
          <w:sz w:val="20"/>
          <w:szCs w:val="20"/>
          <w:lang w:val="af-ZA"/>
        </w:rPr>
        <w:t xml:space="preserve">which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project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presented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hereby</w:t>
      </w:r>
      <w:r xmlns:w="http://schemas.openxmlformats.org/wordprocessingml/2006/main" w:rsidRPr="00E84C88">
        <w:rPr>
          <w:rFonts w:ascii="GHEA Grapalat" w:eastAsia="Times New Roman" w:hAnsi="GHEA Grapalat" w:cs="Times New Roman"/>
          <w:sz w:val="20"/>
          <w:szCs w:val="20"/>
          <w:lang w:val="af-ZA"/>
        </w:rPr>
        <w:t xml:space="preserve"> in Annex </w:t>
      </w:r>
      <w:r xmlns:w="http://schemas.openxmlformats.org/wordprocessingml/2006/main" w:rsidRPr="00E84C88">
        <w:rPr>
          <w:rFonts w:ascii="GHEA Grapalat" w:eastAsia="Times New Roman" w:hAnsi="GHEA Grapalat" w:cs="Times New Roman"/>
          <w:sz w:val="20"/>
          <w:szCs w:val="20"/>
          <w:lang w:val="af-ZA"/>
        </w:rPr>
        <w:t xml:space="preserve">N 6 </w:t>
      </w:r>
      <w:r xmlns:w="http://schemas.openxmlformats.org/wordprocessingml/2006/main" w:rsidRPr="00E84C88">
        <w:rPr>
          <w:rFonts w:ascii="Arial" w:eastAsia="Times New Roman" w:hAnsi="Arial" w:cs="Arial"/>
          <w:sz w:val="20"/>
          <w:szCs w:val="20"/>
          <w:lang w:val="af-ZA"/>
        </w:rPr>
        <w:t xml:space="preserve">of the invitation </w:t>
      </w:r>
      <w:r xmlns:w="http://schemas.openxmlformats.org/wordprocessingml/2006/main" w:rsidRPr="00E84C88">
        <w:rPr>
          <w:rFonts w:ascii="Arial" w:eastAsia="Times New Roman" w:hAnsi="Arial" w:cs="Arial"/>
          <w:sz w:val="20"/>
          <w:szCs w:val="20"/>
          <w:lang w:val="af-ZA"/>
        </w:rPr>
        <w:t xml:space="preserve">.</w:t>
      </w:r>
    </w:p>
    <w:p w14:paraId="27A46791"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es-ES"/>
        </w:rPr>
      </w:pPr>
    </w:p>
    <w:p w14:paraId="69260043" w14:textId="77777777" w:rsidR="00950D0E" w:rsidRPr="00E84C88" w:rsidRDefault="00950D0E" w:rsidP="00950D0E">
      <w:pPr xmlns:w="http://schemas.openxmlformats.org/wordprocessingml/2006/main">
        <w:jc w:val="center"/>
        <w:rPr>
          <w:rFonts w:ascii="GHEA Grapalat" w:hAnsi="GHEA Grapalat"/>
          <w:b/>
          <w:sz w:val="20"/>
          <w:lang w:val="es-ES"/>
        </w:rPr>
      </w:pPr>
      <w:r xmlns:w="http://schemas.openxmlformats.org/wordprocessingml/2006/main" w:rsidRPr="00E84C88">
        <w:rPr>
          <w:rFonts w:ascii="GHEA Grapalat" w:hAnsi="GHEA Grapalat"/>
          <w:b/>
          <w:sz w:val="20"/>
          <w:lang w:val="es-ES"/>
        </w:rPr>
        <w:t xml:space="preserve">2. </w:t>
      </w:r>
      <w:r xmlns:w="http://schemas.openxmlformats.org/wordprocessingml/2006/main" w:rsidRPr="00E84C88">
        <w:rPr>
          <w:rFonts w:ascii="Arial" w:hAnsi="Arial" w:cs="Arial"/>
          <w:b/>
          <w:sz w:val="20"/>
        </w:rPr>
        <w:t xml:space="preserve">PARTICIPANT</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PARTICIPATION</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RIGHT</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GHEA Grapalat" w:hAnsi="GHEA Grapalat"/>
          <w:b/>
          <w:sz w:val="20"/>
          <w:lang w:val="es-ES"/>
        </w:rPr>
        <w:t xml:space="preserve">QUALIFICATION </w:t>
      </w:r>
      <w:r xmlns:w="http://schemas.openxmlformats.org/wordprocessingml/2006/main" w:rsidRPr="00E84C88">
        <w:rPr>
          <w:rFonts w:ascii="Arial" w:hAnsi="Arial" w:cs="Arial"/>
          <w:b/>
          <w:sz w:val="20"/>
        </w:rPr>
        <w:t xml:space="preserve">REQUIREMENTS</w:t>
      </w:r>
      <w:r xmlns:w="http://schemas.openxmlformats.org/wordprocessingml/2006/main" w:rsidRPr="00E84C88">
        <w:rPr>
          <w:rFonts w:ascii="Arial" w:hAnsi="Arial" w:cs="Arial"/>
          <w:b/>
          <w:sz w:val="20"/>
        </w:rPr>
        <w:t xml:space="preserve">​</w:t>
      </w:r>
      <w:r xmlns:w="http://schemas.openxmlformats.org/wordprocessingml/2006/main" w:rsidRPr="00E84C88">
        <w:rPr>
          <w:rFonts w:ascii="GHEA Grapalat" w:hAnsi="GHEA Grapalat"/>
          <w:b/>
          <w:sz w:val="20"/>
          <w:lang w:val="es-ES"/>
        </w:rPr>
        <w:t xml:space="preserve"> </w:t>
      </w:r>
      <w:proofErr xmlns:w="http://schemas.openxmlformats.org/wordprocessingml/2006/main" w:type="gramStart"/>
      <w:r xmlns:w="http://schemas.openxmlformats.org/wordprocessingml/2006/main" w:rsidRPr="00E84C88">
        <w:rPr>
          <w:rFonts w:ascii="Arial" w:hAnsi="Arial" w:cs="Arial"/>
          <w:b/>
          <w:sz w:val="20"/>
        </w:rPr>
        <w:t xml:space="preserve">THE STANDARDS</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lang w:val="es-ES"/>
        </w:rPr>
        <w:t xml:space="preserve">AND:</w:t>
      </w:r>
      <w:proofErr xmlns:w="http://schemas.openxmlformats.org/wordprocessingml/2006/main" w:type="gramEnd"/>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THEM</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lang w:val="es-ES"/>
        </w:rPr>
        <w:t xml:space="preserve">C </w:t>
      </w:r>
      <w:r xmlns:w="http://schemas.openxmlformats.org/wordprocessingml/2006/main" w:rsidRPr="00E84C88">
        <w:rPr>
          <w:rFonts w:ascii="Arial" w:hAnsi="Arial" w:cs="Arial"/>
          <w:b/>
          <w:sz w:val="20"/>
        </w:rPr>
        <w:t xml:space="preserve">NAHATMAN</w:t>
      </w:r>
      <w:r xmlns:w="http://schemas.openxmlformats.org/wordprocessingml/2006/main" w:rsidRPr="00E84C88">
        <w:rPr>
          <w:rFonts w:ascii="GHEA Grapalat" w:hAnsi="GHEA Grapalat"/>
          <w:b/>
          <w:sz w:val="20"/>
          <w:lang w:val="es-ES"/>
        </w:rPr>
        <w:t xml:space="preserve"> </w:t>
      </w:r>
      <w:r xmlns:w="http://schemas.openxmlformats.org/wordprocessingml/2006/main" w:rsidRPr="00E84C88">
        <w:rPr>
          <w:rFonts w:ascii="Arial" w:hAnsi="Arial" w:cs="Arial"/>
          <w:b/>
          <w:sz w:val="20"/>
        </w:rPr>
        <w:t xml:space="preserve">There </w:t>
      </w:r>
      <w:r xmlns:w="http://schemas.openxmlformats.org/wordprocessingml/2006/main" w:rsidRPr="00E84C88">
        <w:rPr>
          <w:rFonts w:ascii="Arial" w:hAnsi="Arial" w:cs="Arial"/>
          <w:b/>
          <w:sz w:val="20"/>
        </w:rPr>
        <w:t xml:space="preserve">was </w:t>
      </w:r>
      <w:r xmlns:w="http://schemas.openxmlformats.org/wordprocessingml/2006/main" w:rsidRPr="00E84C88">
        <w:rPr>
          <w:rFonts w:ascii="Arial" w:hAnsi="Arial" w:cs="Arial"/>
          <w:b/>
          <w:sz w:val="20"/>
          <w:lang w:val="es-ES"/>
        </w:rPr>
        <w:t xml:space="preserve">G</w:t>
      </w:r>
      <w:r xmlns:w="http://schemas.openxmlformats.org/wordprocessingml/2006/main" w:rsidRPr="00E84C88">
        <w:rPr>
          <w:rFonts w:ascii="GHEA Grapalat" w:hAnsi="GHEA Grapalat"/>
          <w:b/>
          <w:sz w:val="20"/>
          <w:lang w:val="es-ES"/>
        </w:rPr>
        <w:t xml:space="preserve"> </w:t>
      </w:r>
    </w:p>
    <w:p w14:paraId="71E4FB54" w14:textId="77777777" w:rsidR="00950D0E" w:rsidRPr="00E84C88" w:rsidRDefault="00950D0E" w:rsidP="00950D0E">
      <w:pPr xmlns:w="http://schemas.openxmlformats.org/wordprocessingml/2006/main">
        <w:ind w:firstLine="567"/>
        <w:jc w:val="both"/>
        <w:rPr>
          <w:rFonts w:ascii="GHEA Grapalat" w:hAnsi="GHEA Grapalat" w:cs="Arial Armenian"/>
          <w:sz w:val="20"/>
          <w:lang w:val="es-ES"/>
        </w:rPr>
      </w:pPr>
      <w:r xmlns:w="http://schemas.openxmlformats.org/wordprocessingml/2006/main" w:rsidRPr="00E84C88">
        <w:rPr>
          <w:rFonts w:ascii="GHEA Grapalat" w:hAnsi="GHEA Grapalat" w:cs="Arial Armenian"/>
          <w:sz w:val="20"/>
          <w:lang w:val="es-ES"/>
        </w:rPr>
        <w:t xml:space="preserve">2.1 </w:t>
      </w:r>
      <w:r xmlns:w="http://schemas.openxmlformats.org/wordprocessingml/2006/main" w:rsidRPr="00E84C88">
        <w:rPr>
          <w:rFonts w:ascii="Arial" w:hAnsi="Arial" w:cs="Arial"/>
          <w:sz w:val="20"/>
        </w:rPr>
        <w:t xml:space="preserve">Herein</w:t>
      </w:r>
      <w:r xmlns:w="http://schemas.openxmlformats.org/wordprocessingml/2006/main" w:rsidRPr="00E84C88">
        <w:rPr>
          <w:rFonts w:ascii="GHEA Grapalat" w:hAnsi="GHEA Grapalat" w:cs="Arial Armenian"/>
          <w:sz w:val="20"/>
          <w:lang w:val="es-ES"/>
        </w:rPr>
        <w:t xml:space="preserve">  </w:t>
      </w:r>
      <w:r xmlns:w="http://schemas.openxmlformats.org/wordprocessingml/2006/main" w:rsidRPr="00E84C88">
        <w:rPr>
          <w:rFonts w:ascii="Arial" w:hAnsi="Arial" w:cs="Arial"/>
          <w:sz w:val="20"/>
          <w:lang w:val="es-ES"/>
        </w:rPr>
        <w:t xml:space="preserve">to the procedure</w:t>
      </w:r>
      <w:r xmlns:w="http://schemas.openxmlformats.org/wordprocessingml/2006/main" w:rsidRPr="00E84C88">
        <w:rPr>
          <w:rFonts w:ascii="GHEA Grapalat" w:hAnsi="GHEA Grapalat" w:cs="Arial Armenian"/>
          <w:sz w:val="20"/>
          <w:lang w:val="es-ES"/>
        </w:rPr>
        <w:t xml:space="preserve"> </w:t>
      </w:r>
      <w:r xmlns:w="http://schemas.openxmlformats.org/wordprocessingml/2006/main" w:rsidRPr="00E84C88">
        <w:rPr>
          <w:rFonts w:ascii="Arial" w:hAnsi="Arial" w:cs="Arial"/>
          <w:sz w:val="20"/>
        </w:rPr>
        <w:t xml:space="preserve">to participate</w:t>
      </w:r>
      <w:r xmlns:w="http://schemas.openxmlformats.org/wordprocessingml/2006/main" w:rsidRPr="00E84C88">
        <w:rPr>
          <w:rFonts w:ascii="GHEA Grapalat" w:hAnsi="GHEA Grapalat" w:cs="Arial Armenian"/>
          <w:sz w:val="20"/>
          <w:lang w:val="es-ES"/>
        </w:rPr>
        <w:t xml:space="preserve"> </w:t>
      </w:r>
      <w:r xmlns:w="http://schemas.openxmlformats.org/wordprocessingml/2006/main" w:rsidRPr="00E84C88">
        <w:rPr>
          <w:rFonts w:ascii="Arial" w:hAnsi="Arial" w:cs="Arial"/>
          <w:sz w:val="20"/>
        </w:rPr>
        <w:t xml:space="preserve">right</w:t>
      </w:r>
      <w:r xmlns:w="http://schemas.openxmlformats.org/wordprocessingml/2006/main" w:rsidRPr="00E84C88">
        <w:rPr>
          <w:rFonts w:ascii="GHEA Grapalat" w:hAnsi="GHEA Grapalat" w:cs="Arial Armenian"/>
          <w:sz w:val="20"/>
          <w:lang w:val="es-ES"/>
        </w:rPr>
        <w:t xml:space="preserve"> </w:t>
      </w:r>
      <w:r xmlns:w="http://schemas.openxmlformats.org/wordprocessingml/2006/main" w:rsidRPr="00E84C88">
        <w:rPr>
          <w:rFonts w:ascii="Arial" w:hAnsi="Arial" w:cs="Arial"/>
          <w:sz w:val="20"/>
        </w:rPr>
        <w:t xml:space="preserve">they don't have</w:t>
      </w:r>
      <w:r xmlns:w="http://schemas.openxmlformats.org/wordprocessingml/2006/main" w:rsidRPr="00E84C88">
        <w:rPr>
          <w:rFonts w:ascii="GHEA Grapalat" w:hAnsi="GHEA Grapalat" w:cs="Arial Armenian"/>
          <w:sz w:val="20"/>
          <w:lang w:val="es-ES"/>
        </w:rPr>
        <w:t xml:space="preserve"> </w:t>
      </w:r>
      <w:r xmlns:w="http://schemas.openxmlformats.org/wordprocessingml/2006/main" w:rsidRPr="00E84C88">
        <w:rPr>
          <w:rFonts w:ascii="Arial" w:hAnsi="Arial" w:cs="Arial"/>
          <w:sz w:val="20"/>
        </w:rPr>
        <w:t xml:space="preserve">persons </w:t>
      </w:r>
      <w:r xmlns:w="http://schemas.openxmlformats.org/wordprocessingml/2006/main" w:rsidRPr="00E84C88">
        <w:rPr>
          <w:rFonts w:ascii="GHEA Grapalat" w:hAnsi="GHEA Grapalat" w:cs="Sylfaen"/>
          <w:sz w:val="20"/>
          <w:lang w:val="es-ES"/>
        </w:rPr>
        <w:t xml:space="preserve">.</w:t>
      </w:r>
    </w:p>
    <w:p w14:paraId="788AC26B" w14:textId="77777777" w:rsidR="00950D0E" w:rsidRPr="00E84C88" w:rsidRDefault="00950D0E" w:rsidP="00950D0E">
      <w:pPr xmlns:w="http://schemas.openxmlformats.org/wordprocessingml/2006/main">
        <w:ind w:firstLine="720"/>
        <w:jc w:val="both"/>
        <w:rPr>
          <w:rFonts w:ascii="GHEA Grapalat" w:hAnsi="GHEA Grapalat"/>
          <w:sz w:val="20"/>
          <w:szCs w:val="20"/>
          <w:lang w:val="es-ES"/>
        </w:rPr>
      </w:pPr>
      <w:r xmlns:w="http://schemas.openxmlformats.org/wordprocessingml/2006/main" w:rsidRPr="00E84C88">
        <w:rPr>
          <w:rFonts w:ascii="GHEA Grapalat" w:hAnsi="GHEA Grapalat"/>
          <w:sz w:val="20"/>
          <w:szCs w:val="20"/>
          <w:lang w:val="es-ES"/>
        </w:rPr>
        <w:t xml:space="preserve">1) </w:t>
      </w:r>
      <w:r xmlns:w="http://schemas.openxmlformats.org/wordprocessingml/2006/main" w:rsidRPr="00E84C88">
        <w:rPr>
          <w:rFonts w:ascii="Arial" w:hAnsi="Arial" w:cs="Arial"/>
          <w:sz w:val="20"/>
          <w:szCs w:val="20"/>
        </w:rPr>
        <w:t xml:space="preserve">which ones?</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the application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present</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of the day</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as of</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judicial</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in order</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recognized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are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bankrupt </w:t>
      </w:r>
      <w:r xmlns:w="http://schemas.openxmlformats.org/wordprocessingml/2006/main" w:rsidRPr="00E84C88">
        <w:rPr>
          <w:rFonts w:ascii="GHEA Grapalat" w:hAnsi="GHEA Grapalat"/>
          <w:sz w:val="20"/>
          <w:szCs w:val="20"/>
          <w:lang w:val="es-ES"/>
        </w:rPr>
        <w:t xml:space="preserve">.</w:t>
      </w:r>
    </w:p>
    <w:p w14:paraId="7E517B47" w14:textId="77777777" w:rsidR="00950D0E" w:rsidRPr="00E84C88" w:rsidRDefault="00950D0E" w:rsidP="00950D0E">
      <w:pPr xmlns:w="http://schemas.openxmlformats.org/wordprocessingml/2006/main">
        <w:ind w:firstLine="720"/>
        <w:jc w:val="both"/>
        <w:rPr>
          <w:rFonts w:ascii="GHEA Grapalat" w:hAnsi="GHEA Grapalat"/>
          <w:sz w:val="20"/>
          <w:szCs w:val="20"/>
          <w:lang w:val="es-ES"/>
        </w:rPr>
      </w:pPr>
      <w:r xmlns:w="http://schemas.openxmlformats.org/wordprocessingml/2006/main" w:rsidRPr="00E84C88">
        <w:rPr>
          <w:rFonts w:ascii="GHEA Grapalat" w:hAnsi="GHEA Grapalat"/>
          <w:sz w:val="20"/>
          <w:szCs w:val="20"/>
          <w:lang w:val="es-ES"/>
        </w:rPr>
        <w:t xml:space="preserve">3) </w:t>
      </w:r>
      <w:r xmlns:w="http://schemas.openxmlformats.org/wordprocessingml/2006/main" w:rsidRPr="00E84C88">
        <w:rPr>
          <w:rFonts w:ascii="Arial" w:hAnsi="Arial" w:cs="Arial"/>
          <w:sz w:val="20"/>
          <w:szCs w:val="20"/>
        </w:rPr>
        <w:t xml:space="preserve">which ones?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or</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to whom</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executive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of the body</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representative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the application</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to present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on the day</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preceding</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lang w:val="hy-AM"/>
        </w:rPr>
        <w:t xml:space="preserve">five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years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during</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convicted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was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of terrorism</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financing </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child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operation</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or</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human</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trafficking</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including</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crime </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criminal</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cooperation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create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or</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it</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participate </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bribe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GHEA Grapalat" w:hAnsi="GHEA Grapalat"/>
          <w:sz w:val="20"/>
          <w:szCs w:val="20"/>
          <w:lang w:val="es-ES"/>
        </w:rPr>
        <w:t xml:space="preserve">to </w:t>
      </w:r>
      <w:r xmlns:w="http://schemas.openxmlformats.org/wordprocessingml/2006/main" w:rsidRPr="00E84C88">
        <w:rPr>
          <w:rFonts w:ascii="Arial" w:hAnsi="Arial" w:cs="Arial"/>
          <w:sz w:val="20"/>
          <w:szCs w:val="20"/>
        </w:rPr>
        <w:t xml:space="preserve">receive </w:t>
      </w:r>
      <w:r xmlns:w="http://schemas.openxmlformats.org/wordprocessingml/2006/main" w:rsidRPr="00E84C88">
        <w:rPr>
          <w:rFonts w:ascii="Arial" w:hAnsi="Arial" w:cs="Arial"/>
          <w:sz w:val="20"/>
          <w:szCs w:val="20"/>
        </w:rPr>
        <w:t xml:space="preserve">a bribe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to give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or</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of bribery</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mediation</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and: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by law</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planned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economic</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activity</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against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directed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crimes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for</w:t>
      </w:r>
      <w:r xmlns:w="http://schemas.openxmlformats.org/wordprocessingml/2006/main" w:rsidRPr="00E84C88">
        <w:rPr>
          <w:rFonts w:ascii="GHEA Grapalat" w:hAnsi="GHEA Grapalat"/>
          <w:sz w:val="20"/>
          <w:szCs w:val="20"/>
          <w:lang w:val="es-ES"/>
        </w:rPr>
        <w:t xml:space="preserv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except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cases </w:t>
      </w:r>
      <w:r xmlns:w="http://schemas.openxmlformats.org/wordprocessingml/2006/main" w:rsidRPr="00E84C88">
        <w:rPr>
          <w:rFonts w:ascii="GHEA Grapalat" w:hAnsi="GHEA Grapalat"/>
          <w:sz w:val="20"/>
          <w:szCs w:val="20"/>
          <w:lang w:val="es-ES"/>
        </w:rPr>
        <w:t xml:space="preserve">when</w:t>
      </w:r>
      <w:r xmlns:w="http://schemas.openxmlformats.org/wordprocessingml/2006/main" w:rsidRPr="00E84C88">
        <w:rPr>
          <w:rFonts w:ascii="Arial" w:hAnsi="Arial" w:cs="Arial"/>
          <w:sz w:val="20"/>
          <w:szCs w:val="20"/>
        </w:rPr>
        <w:t xml:space="preserv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conviction</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by law</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defined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in order</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removed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or</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paid off</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is</w:t>
      </w:r>
      <w:r xmlns:w="http://schemas.openxmlformats.org/wordprocessingml/2006/main" w:rsidRPr="00E84C88">
        <w:rPr>
          <w:rFonts w:ascii="GHEA Grapalat" w:hAnsi="GHEA Grapalat"/>
          <w:sz w:val="20"/>
          <w:szCs w:val="20"/>
          <w:lang w:val="es-ES"/>
        </w:rPr>
        <w:t xml:space="preserve">​</w:t>
      </w:r>
    </w:p>
    <w:p w14:paraId="16F34F1A" w14:textId="77777777" w:rsidR="00950D0E" w:rsidRPr="00E84C88" w:rsidRDefault="00950D0E" w:rsidP="00950D0E">
      <w:pPr xmlns:w="http://schemas.openxmlformats.org/wordprocessingml/2006/main">
        <w:ind w:firstLine="720"/>
        <w:jc w:val="both"/>
        <w:rPr>
          <w:rFonts w:ascii="GHEA Grapalat" w:hAnsi="GHEA Grapalat"/>
          <w:sz w:val="20"/>
          <w:szCs w:val="20"/>
          <w:lang w:val="es-ES"/>
        </w:rPr>
      </w:pPr>
      <w:r xmlns:w="http://schemas.openxmlformats.org/wordprocessingml/2006/main" w:rsidRPr="00E84C88">
        <w:rPr>
          <w:rFonts w:ascii="GHEA Grapalat" w:hAnsi="GHEA Grapalat" w:cs="Sylfaen"/>
          <w:sz w:val="20"/>
          <w:szCs w:val="20"/>
          <w:lang w:val="es-ES"/>
        </w:rPr>
        <w:t xml:space="preserve">4)</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to whom</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regarding</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shopping</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in the field</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anti-competitive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of agreement </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dominant</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position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of abuse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or</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unscrupulous</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competition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for</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responsibility</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defining</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administrative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the act</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the application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be presented</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on the day</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preceding</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three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of the year</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during</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became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is</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unappealable </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huh?</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appealed</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be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case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be left</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is</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unchanged </w:t>
      </w:r>
      <w:r xmlns:w="http://schemas.openxmlformats.org/wordprocessingml/2006/main" w:rsidRPr="00E84C88">
        <w:rPr>
          <w:rFonts w:ascii="Cambria Math" w:hAnsi="Cambria Math" w:cs="Cambria Math"/>
          <w:sz w:val="20"/>
          <w:szCs w:val="20"/>
          <w:lang w:val="es-ES"/>
        </w:rPr>
        <w:t xml:space="preserv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GHEA Grapalat" w:hAnsi="GHEA Grapalat" w:cs="Sylfaen"/>
          <w:sz w:val="20"/>
          <w:szCs w:val="20"/>
          <w:lang w:val="es-ES"/>
        </w:rPr>
        <w:t xml:space="preserve">5) </w:t>
      </w:r>
      <w:r xmlns:w="http://schemas.openxmlformats.org/wordprocessingml/2006/main" w:rsidRPr="00E84C88">
        <w:rPr>
          <w:rFonts w:ascii="Arial" w:hAnsi="Arial" w:cs="Arial"/>
          <w:sz w:val="20"/>
          <w:szCs w:val="20"/>
        </w:rPr>
        <w:t xml:space="preserve">which ones?</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the application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present</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of the day</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as of</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included</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are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Eurasian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economic</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the union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member</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countries</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shopping</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about</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legislation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according to</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published</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shopping</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the process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to participate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right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without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participants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in the list </w:t>
      </w:r>
      <w:r xmlns:w="http://schemas.openxmlformats.org/wordprocessingml/2006/main" w:rsidRPr="00E84C88">
        <w:rPr>
          <w:rFonts w:ascii="GHEA Grapalat" w:hAnsi="GHEA Grapalat" w:cs="Sylfaen"/>
          <w:sz w:val="20"/>
          <w:szCs w:val="20"/>
          <w:lang w:val="es-ES"/>
        </w:rPr>
        <w:t xml:space="preserve">.</w:t>
      </w:r>
    </w:p>
    <w:p w14:paraId="0F2E591D" w14:textId="77777777" w:rsidR="00950D0E" w:rsidRPr="00E84C88" w:rsidRDefault="00950D0E" w:rsidP="00950D0E">
      <w:pPr xmlns:w="http://schemas.openxmlformats.org/wordprocessingml/2006/main">
        <w:ind w:firstLine="567"/>
        <w:jc w:val="both"/>
        <w:rPr>
          <w:rFonts w:ascii="GHEA Grapalat" w:hAnsi="GHEA Grapalat"/>
          <w:sz w:val="20"/>
          <w:szCs w:val="20"/>
          <w:lang w:val="es-ES"/>
        </w:rPr>
      </w:pPr>
      <w:r xmlns:w="http://schemas.openxmlformats.org/wordprocessingml/2006/main" w:rsidRPr="00E84C88">
        <w:rPr>
          <w:rFonts w:ascii="GHEA Grapalat" w:hAnsi="GHEA Grapalat"/>
          <w:sz w:val="20"/>
          <w:szCs w:val="20"/>
          <w:lang w:val="es-ES"/>
        </w:rPr>
        <w:t xml:space="preserve">6) </w:t>
      </w:r>
      <w:r xmlns:w="http://schemas.openxmlformats.org/wordprocessingml/2006/main" w:rsidRPr="00E84C88">
        <w:rPr>
          <w:rFonts w:ascii="Arial" w:hAnsi="Arial" w:cs="Arial"/>
          <w:sz w:val="20"/>
          <w:szCs w:val="20"/>
        </w:rPr>
        <w:t xml:space="preserve">which ones?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the application</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to present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of the day</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as of</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included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are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shopping</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to the process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to participate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right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without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participants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in the list </w:t>
      </w:r>
      <w:r xmlns:w="http://schemas.openxmlformats.org/wordprocessingml/2006/main" w:rsidRPr="00E84C88">
        <w:rPr>
          <w:rFonts w:ascii="GHEA Grapalat" w:hAnsi="GHEA Grapalat"/>
          <w:sz w:val="20"/>
          <w:szCs w:val="20"/>
          <w:lang w:val="es-ES"/>
        </w:rPr>
        <w:t xml:space="preserve">.</w:t>
      </w:r>
    </w:p>
    <w:p w14:paraId="001D57A6" w14:textId="77777777" w:rsidR="00950D0E" w:rsidRPr="00E84C88" w:rsidRDefault="00950D0E" w:rsidP="00950D0E">
      <w:pPr xmlns:w="http://schemas.openxmlformats.org/wordprocessingml/2006/main">
        <w:ind w:firstLine="567"/>
        <w:jc w:val="both"/>
        <w:rPr>
          <w:rFonts w:ascii="GHEA Grapalat" w:hAnsi="GHEA Grapalat" w:cs="Sylfaen"/>
          <w:sz w:val="20"/>
          <w:lang w:val="es-ES"/>
        </w:rPr>
      </w:pPr>
      <w:r xmlns:w="http://schemas.openxmlformats.org/wordprocessingml/2006/main" w:rsidRPr="00E84C88">
        <w:rPr>
          <w:rFonts w:ascii="Arial" w:hAnsi="Arial" w:cs="Arial"/>
          <w:sz w:val="20"/>
          <w:lang w:val="es-ES"/>
        </w:rPr>
        <w:t xml:space="preserve">And</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in </w:t>
      </w:r>
      <w:r xmlns:w="http://schemas.openxmlformats.org/wordprocessingml/2006/main" w:rsidRPr="00E84C88">
        <w:rPr>
          <w:rFonts w:ascii="GHEA Grapalat" w:hAnsi="GHEA Grapalat" w:cs="Sylfaen"/>
          <w:sz w:val="20"/>
          <w:lang w:val="es-ES"/>
        </w:rPr>
        <w:t xml:space="preserve">which </w:t>
      </w:r>
      <w:r xmlns:w="http://schemas.openxmlformats.org/wordprocessingml/2006/main" w:rsidRPr="00E84C88">
        <w:rPr>
          <w:rFonts w:ascii="Arial" w:hAnsi="Arial" w:cs="Arial"/>
          <w:sz w:val="20"/>
          <w:lang w:val="es-ES"/>
        </w:rPr>
        <w:t xml:space="preserve">if</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the participant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hereby</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Item </w:t>
      </w:r>
      <w:r xmlns:w="http://schemas.openxmlformats.org/wordprocessingml/2006/main" w:rsidRPr="00E84C88">
        <w:rPr>
          <w:rFonts w:ascii="GHEA Grapalat" w:hAnsi="GHEA Grapalat" w:cs="Sylfaen"/>
          <w:sz w:val="20"/>
          <w:lang w:val="es-ES"/>
        </w:rPr>
        <w:t xml:space="preserve">5</w:t>
      </w:r>
      <w:r xmlns:w="http://schemas.openxmlformats.org/wordprocessingml/2006/main" w:rsidRPr="00E84C88">
        <w:rPr>
          <w:rFonts w:ascii="Arial" w:hAnsi="Arial" w:cs="Arial"/>
          <w:sz w:val="20"/>
          <w:lang w:val="es-ES"/>
        </w:rPr>
        <w:t xml:space="preserve">​</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and </w:t>
      </w:r>
      <w:r xmlns:w="http://schemas.openxmlformats.org/wordprocessingml/2006/main" w:rsidRPr="00E84C88">
        <w:rPr>
          <w:rFonts w:ascii="Arial" w:hAnsi="Arial" w:cs="Arial"/>
          <w:sz w:val="20"/>
          <w:lang w:val="es-ES"/>
        </w:rPr>
        <w:t xml:space="preserve">the </w:t>
      </w:r>
      <w:r xmlns:w="http://schemas.openxmlformats.org/wordprocessingml/2006/main" w:rsidRPr="00E84C88">
        <w:rPr>
          <w:rFonts w:ascii="GHEA Grapalat" w:hAnsi="GHEA Grapalat" w:cs="Sylfaen"/>
          <w:sz w:val="20"/>
          <w:lang w:val="es-ES"/>
        </w:rPr>
        <w:t xml:space="preserve">6th</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with subsections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planned</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in lists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be included</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is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the application</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to present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from the date</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then</w:t>
      </w:r>
      <w:r xmlns:w="http://schemas.openxmlformats.org/wordprocessingml/2006/main" w:rsidRPr="00E84C88">
        <w:rPr>
          <w:rFonts w:ascii="GHEA Grapalat" w:hAnsi="GHEA Grapalat" w:cs="Sylfaen"/>
          <w:sz w:val="20"/>
          <w:lang w:val="es-ES"/>
        </w:rPr>
        <w:t xml:space="preserve">​</w:t>
      </w:r>
      <w:r xmlns:w="http://schemas.openxmlformats.org/wordprocessingml/2006/main" w:rsidRPr="00E84C88">
        <w:rPr>
          <w:rFonts w:ascii="Arial" w:hAnsi="Arial" w:cs="Arial"/>
          <w:sz w:val="20"/>
          <w:lang w:val="es-ES"/>
        </w:rPr>
        <w:t xml:space="preserve">​</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his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given</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the application</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subject to</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not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GHEA Grapalat" w:hAnsi="GHEA Grapalat" w:cs="Sylfaen"/>
          <w:sz w:val="20"/>
          <w:lang w:val="es-ES"/>
        </w:rPr>
        <w:t xml:space="preserve">of </w:t>
      </w:r>
      <w:r xmlns:w="http://schemas.openxmlformats.org/wordprocessingml/2006/main" w:rsidRPr="00E84C88">
        <w:rPr>
          <w:rFonts w:ascii="Arial" w:hAnsi="Arial" w:cs="Arial"/>
          <w:sz w:val="20"/>
          <w:lang w:val="es-ES"/>
        </w:rPr>
        <w:t xml:space="preserve">rejection</w:t>
      </w:r>
    </w:p>
    <w:p w14:paraId="00B831EE" w14:textId="77777777" w:rsidR="00950D0E" w:rsidRPr="00E84C88" w:rsidRDefault="00950D0E" w:rsidP="00950D0E">
      <w:pPr xmlns:w="http://schemas.openxmlformats.org/wordprocessingml/2006/main">
        <w:shd w:val="clear" w:color="auto" w:fill="FFFFFF"/>
        <w:ind w:firstLine="375"/>
        <w:jc w:val="both"/>
        <w:rPr>
          <w:rFonts w:ascii="GHEA Grapalat" w:hAnsi="GHEA Grapalat" w:cs="Arial"/>
          <w:sz w:val="20"/>
          <w:lang w:val="es-ES"/>
        </w:rPr>
      </w:pPr>
      <w:r xmlns:w="http://schemas.openxmlformats.org/wordprocessingml/2006/main" w:rsidRPr="00E84C88">
        <w:rPr>
          <w:rFonts w:ascii="Arial" w:hAnsi="Arial" w:cs="Arial"/>
          <w:sz w:val="20"/>
          <w:lang w:val="es-ES"/>
        </w:rPr>
        <w:t xml:space="preserve">Participant</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included</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is</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shopping</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to the process</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to participate</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right</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without</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participants</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in the list </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hereafter:</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also</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list </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if </w:t>
      </w:r>
      <w:r xmlns:w="http://schemas.openxmlformats.org/wordprocessingml/2006/main" w:rsidRPr="00E84C88">
        <w:rPr>
          <w:rFonts w:ascii="GHEA Grapalat" w:hAnsi="GHEA Grapalat" w:cs="Arial"/>
          <w:sz w:val="20"/>
          <w:lang w:val="es-ES"/>
        </w:rPr>
        <w:t xml:space="preserve">:</w:t>
      </w:r>
    </w:p>
    <w:p w14:paraId="35603AE6" w14:textId="77777777" w:rsidR="00950D0E" w:rsidRPr="00E84C88" w:rsidRDefault="00950D0E" w:rsidP="00950D0E">
      <w:pPr xmlns:w="http://schemas.openxmlformats.org/wordprocessingml/2006/main">
        <w:pStyle w:val="aff3"/>
        <w:numPr>
          <w:ilvl w:val="0"/>
          <w:numId w:val="32"/>
        </w:numPr>
        <w:shd w:val="clear" w:color="auto" w:fill="FFFFFF"/>
        <w:ind w:left="0" w:firstLine="720"/>
        <w:jc w:val="both"/>
        <w:rPr>
          <w:rFonts w:ascii="GHEA Grapalat" w:hAnsi="GHEA Grapalat" w:cs="Arial"/>
          <w:sz w:val="20"/>
          <w:lang w:val="es-ES" w:eastAsia="en-US"/>
        </w:rPr>
      </w:pPr>
      <w:r xmlns:w="http://schemas.openxmlformats.org/wordprocessingml/2006/main" w:rsidRPr="00E84C88">
        <w:rPr>
          <w:rFonts w:ascii="Arial" w:hAnsi="Arial" w:cs="Arial"/>
          <w:sz w:val="20"/>
          <w:lang w:val="es-ES" w:eastAsia="en-US"/>
        </w:rPr>
        <w:t xml:space="preserve">violate</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is</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by contract</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planned</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or</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of purchase</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process</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in the frame</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undertaken</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the </w:t>
      </w:r>
      <w:r xmlns:w="http://schemas.openxmlformats.org/wordprocessingml/2006/main" w:rsidRPr="00E84C88">
        <w:rPr>
          <w:rFonts w:ascii="Arial" w:hAnsi="Arial" w:cs="Arial"/>
          <w:sz w:val="20"/>
          <w:lang w:val="es-ES" w:eastAsia="en-US"/>
        </w:rPr>
        <w:t xml:space="preserve">obligation </w:t>
      </w:r>
      <w:r xmlns:w="http://schemas.openxmlformats.org/wordprocessingml/2006/main" w:rsidRPr="00E84C88">
        <w:rPr>
          <w:rFonts w:ascii="GHEA Grapalat" w:hAnsi="GHEA Grapalat" w:cs="Arial"/>
          <w:sz w:val="20"/>
          <w:lang w:val="es-ES" w:eastAsia="en-US"/>
        </w:rPr>
        <w:t xml:space="preserve">which</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lead to</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is</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of the client</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by</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of the contract</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unilateral</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to the solution</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or</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of purchase</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to the process</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given</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to participate</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further</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participation</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termination</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and:</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the participant</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by invitation</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and </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or </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by contract</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defined</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within the deadline</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no</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to pay</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application </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contract</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and </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or </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qualified</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provision</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GHEA Grapalat" w:hAnsi="GHEA Grapalat" w:cs="Arial"/>
          <w:sz w:val="20"/>
          <w:lang w:val="es-ES" w:eastAsia="en-US"/>
        </w:rPr>
        <w:t xml:space="preserve">the </w:t>
      </w:r>
      <w:r xmlns:w="http://schemas.openxmlformats.org/wordprocessingml/2006/main" w:rsidRPr="00E84C88">
        <w:rPr>
          <w:rFonts w:ascii="Arial" w:hAnsi="Arial" w:cs="Arial"/>
          <w:sz w:val="20"/>
          <w:lang w:val="es-ES" w:eastAsia="en-US"/>
        </w:rPr>
        <w:t xml:space="preserve">amount</w:t>
      </w:r>
    </w:p>
    <w:p w14:paraId="47C05DB0" w14:textId="77777777" w:rsidR="00950D0E" w:rsidRPr="00E84C88" w:rsidRDefault="00950D0E" w:rsidP="00950D0E">
      <w:pPr xmlns:w="http://schemas.openxmlformats.org/wordprocessingml/2006/main">
        <w:pStyle w:val="aff3"/>
        <w:numPr>
          <w:ilvl w:val="0"/>
          <w:numId w:val="32"/>
        </w:numPr>
        <w:shd w:val="clear" w:color="auto" w:fill="FFFFFF"/>
        <w:ind w:left="0" w:firstLine="720"/>
        <w:jc w:val="both"/>
        <w:rPr>
          <w:rFonts w:ascii="GHEA Grapalat" w:hAnsi="GHEA Grapalat" w:cs="Arial"/>
          <w:sz w:val="20"/>
          <w:lang w:val="es-ES"/>
        </w:rPr>
      </w:pPr>
      <w:r xmlns:w="http://schemas.openxmlformats.org/wordprocessingml/2006/main" w:rsidRPr="00E84C88">
        <w:rPr>
          <w:rFonts w:ascii="Arial" w:hAnsi="Arial" w:cs="Arial"/>
          <w:sz w:val="20"/>
          <w:lang w:val="es-ES" w:eastAsia="en-US"/>
        </w:rPr>
        <w:t xml:space="preserve">as</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selected</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participant</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give up</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or</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be deprived</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is</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contract</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Arial" w:hAnsi="Arial" w:cs="Arial"/>
          <w:sz w:val="20"/>
          <w:lang w:val="es-ES" w:eastAsia="en-US"/>
        </w:rPr>
        <w:t xml:space="preserve">to seal</w:t>
      </w:r>
      <w:r xmlns:w="http://schemas.openxmlformats.org/wordprocessingml/2006/main" w:rsidRPr="00E84C88">
        <w:rPr>
          <w:rFonts w:ascii="GHEA Grapalat" w:hAnsi="GHEA Grapalat" w:cs="Arial"/>
          <w:sz w:val="20"/>
          <w:lang w:val="es-ES" w:eastAsia="en-US"/>
        </w:rPr>
        <w:t xml:space="preserve"> </w:t>
      </w:r>
      <w:r xmlns:w="http://schemas.openxmlformats.org/wordprocessingml/2006/main" w:rsidRPr="00E84C88">
        <w:rPr>
          <w:rFonts w:ascii="GHEA Grapalat" w:hAnsi="GHEA Grapalat" w:cs="Arial"/>
          <w:sz w:val="20"/>
          <w:lang w:val="es-ES" w:eastAsia="en-US"/>
        </w:rPr>
        <w:t xml:space="preserve">from </w:t>
      </w:r>
      <w:r xmlns:w="http://schemas.openxmlformats.org/wordprocessingml/2006/main" w:rsidRPr="00E84C88">
        <w:rPr>
          <w:rFonts w:ascii="Arial" w:hAnsi="Arial" w:cs="Arial"/>
          <w:sz w:val="20"/>
          <w:lang w:val="es-ES" w:eastAsia="en-US"/>
        </w:rPr>
        <w:t xml:space="preserve">law</w:t>
      </w:r>
    </w:p>
    <w:p w14:paraId="39D6F6B7" w14:textId="77777777" w:rsidR="00950D0E" w:rsidRPr="00E84C88" w:rsidRDefault="00950D0E" w:rsidP="00950D0E">
      <w:pPr>
        <w:ind w:firstLine="567"/>
        <w:jc w:val="both"/>
        <w:rPr>
          <w:rFonts w:ascii="GHEA Grapalat" w:hAnsi="GHEA Grapalat" w:cs="Sylfaen"/>
          <w:sz w:val="20"/>
          <w:lang w:val="es-ES"/>
        </w:rPr>
      </w:pPr>
    </w:p>
    <w:p w14:paraId="06C392CA" w14:textId="77777777" w:rsidR="00950D0E" w:rsidRPr="00E84C88" w:rsidRDefault="00950D0E" w:rsidP="00950D0E">
      <w:pPr xmlns:w="http://schemas.openxmlformats.org/wordprocessingml/2006/main">
        <w:ind w:firstLine="567"/>
        <w:jc w:val="both"/>
        <w:rPr>
          <w:rFonts w:ascii="GHEA Grapalat" w:hAnsi="GHEA Grapalat" w:cs="Sylfaen"/>
          <w:sz w:val="20"/>
          <w:lang w:val="es-ES"/>
        </w:rPr>
      </w:pPr>
      <w:r xmlns:w="http://schemas.openxmlformats.org/wordprocessingml/2006/main" w:rsidRPr="00E84C88">
        <w:rPr>
          <w:rFonts w:ascii="GHEA Grapalat" w:hAnsi="GHEA Grapalat" w:cs="Sylfaen"/>
          <w:sz w:val="20"/>
          <w:lang w:val="es-ES"/>
        </w:rPr>
        <w:t xml:space="preserve">2.2 </w:t>
      </w:r>
      <w:r xmlns:w="http://schemas.openxmlformats.org/wordprocessingml/2006/main" w:rsidRPr="00E84C88">
        <w:rPr>
          <w:rFonts w:ascii="Arial" w:hAnsi="Arial" w:cs="Arial"/>
          <w:sz w:val="20"/>
          <w:lang w:val="es-ES"/>
        </w:rPr>
        <w:t xml:space="preserve">Participation</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of right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evaluation</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for</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the participant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by application</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need</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is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to present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her</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by</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lang w:val="es-ES"/>
        </w:rPr>
        <w:t xml:space="preserve">approved </w:t>
      </w:r>
      <w:r xmlns:w="http://schemas.openxmlformats.org/wordprocessingml/2006/main" w:rsidRPr="00E84C88">
        <w:rPr>
          <w:rFonts w:ascii="GHEA Grapalat" w:hAnsi="GHEA Grapalat" w:cs="Sylfaen"/>
          <w:sz w:val="20"/>
          <w:lang w:val="es-ES"/>
        </w:rPr>
        <w:t xml:space="preserve">herewith</w:t>
      </w:r>
      <w:r xmlns:w="http://schemas.openxmlformats.org/wordprocessingml/2006/main" w:rsidRPr="00E84C88">
        <w:rPr>
          <w:rFonts w:ascii="Arial" w:hAnsi="Arial" w:cs="Arial"/>
          <w:sz w:val="20"/>
          <w:lang w:val="es-ES"/>
        </w:rPr>
        <w:t xml:space="preserve">​</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GHEA Grapalat" w:hAnsi="GHEA Grapalat" w:cs="Arial"/>
          <w:sz w:val="20"/>
          <w:lang w:val="es-ES"/>
        </w:rPr>
        <w:t xml:space="preserve">2nd </w:t>
      </w:r>
      <w:r xmlns:w="http://schemas.openxmlformats.org/wordprocessingml/2006/main" w:rsidRPr="00E84C88">
        <w:rPr>
          <w:rFonts w:ascii="Arial" w:hAnsi="Arial" w:cs="Arial"/>
          <w:sz w:val="20"/>
          <w:lang w:val="es-ES"/>
        </w:rPr>
        <w:t xml:space="preserve">of </w:t>
      </w:r>
      <w:r xmlns:w="http://schemas.openxmlformats.org/wordprocessingml/2006/main" w:rsidRPr="00E84C88">
        <w:rPr>
          <w:rFonts w:ascii="Arial" w:hAnsi="Arial" w:cs="Arial"/>
          <w:sz w:val="20"/>
          <w:lang w:val="es-ES"/>
        </w:rPr>
        <w:t xml:space="preserve">the invitation</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part </w:t>
      </w:r>
      <w:r xmlns:w="http://schemas.openxmlformats.org/wordprocessingml/2006/main" w:rsidRPr="00E84C88">
        <w:rPr>
          <w:rFonts w:ascii="GHEA Grapalat" w:hAnsi="GHEA Grapalat" w:cs="Arial"/>
          <w:sz w:val="20"/>
          <w:lang w:val="es-ES"/>
        </w:rPr>
        <w:t xml:space="preserve">2. </w:t>
      </w:r>
      <w:r xmlns:w="http://schemas.openxmlformats.org/wordprocessingml/2006/main" w:rsidRPr="00E84C88">
        <w:rPr>
          <w:rFonts w:ascii="GHEA Grapalat" w:hAnsi="GHEA Grapalat" w:cs="Arial"/>
          <w:sz w:val="20"/>
          <w:lang w:val="hy-AM"/>
        </w:rPr>
        <w:t xml:space="preserve">1</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with a point</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planned</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in writing</w:t>
      </w:r>
      <w:r xmlns:w="http://schemas.openxmlformats.org/wordprocessingml/2006/main" w:rsidRPr="00E84C88">
        <w:rPr>
          <w:rFonts w:ascii="GHEA Grapalat" w:hAnsi="GHEA Grapalat" w:cs="Arial"/>
          <w:sz w:val="20"/>
          <w:lang w:val="es-ES"/>
        </w:rPr>
        <w:t xml:space="preserve"> </w:t>
      </w:r>
      <w:r xmlns:w="http://schemas.openxmlformats.org/wordprocessingml/2006/main" w:rsidRPr="00E84C88">
        <w:rPr>
          <w:rFonts w:ascii="Arial" w:hAnsi="Arial" w:cs="Arial"/>
          <w:sz w:val="20"/>
          <w:lang w:val="es-ES"/>
        </w:rPr>
        <w:t xml:space="preserve">statement </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Besides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hereby</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with a point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planned</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from the announcement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participation</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of right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evaluation</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for</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from the participant </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that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seems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selected</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from the participant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other</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documents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or</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justifications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they are not</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t xml:space="preserve">can</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rPr>
        <w:lastRenderedPageBreak xmlns:w="http://schemas.openxmlformats.org/wordprocessingml/2006/main"/>
      </w:r>
      <w:r xmlns:w="http://schemas.openxmlformats.org/wordprocessingml/2006/main" w:rsidRPr="00E84C88">
        <w:rPr>
          <w:rFonts w:ascii="GHEA Grapalat" w:hAnsi="GHEA Grapalat" w:cs="Sylfaen"/>
          <w:sz w:val="20"/>
          <w:lang w:val="es-ES"/>
        </w:rPr>
        <w:t xml:space="preserve">be </w:t>
      </w:r>
      <w:r xmlns:w="http://schemas.openxmlformats.org/wordprocessingml/2006/main" w:rsidRPr="00E84C88">
        <w:rPr>
          <w:rFonts w:ascii="Arial" w:hAnsi="Arial" w:cs="Arial"/>
          <w:sz w:val="20"/>
        </w:rPr>
        <w:t xml:space="preserve">required</w:t>
      </w:r>
      <w:r xmlns:w="http://schemas.openxmlformats.org/wordprocessingml/2006/main" w:rsidRPr="00E84C88">
        <w:rPr>
          <w:rFonts w:ascii="GHEA Grapalat" w:hAnsi="GHEA Grapalat" w:cs="Tahoma"/>
          <w:sz w:val="20"/>
          <w:lang w:val="hy-AM"/>
        </w:rPr>
        <w:t xml:space="preserve"> </w:t>
      </w:r>
      <w:r xmlns:w="http://schemas.openxmlformats.org/wordprocessingml/2006/main" w:rsidRPr="00E84C88">
        <w:rPr>
          <w:rFonts w:ascii="Arial" w:hAnsi="Arial" w:cs="Arial"/>
          <w:sz w:val="20"/>
        </w:rPr>
        <w:t xml:space="preserve">To participate</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statement</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authenticity</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appraiser</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the commission </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hereinafter </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commission </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assessment</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is</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hereby</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by invitation</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defined</w:t>
      </w:r>
      <w:r xmlns:w="http://schemas.openxmlformats.org/wordprocessingml/2006/main" w:rsidRPr="00E84C88">
        <w:rPr>
          <w:rFonts w:ascii="GHEA Grapalat" w:hAnsi="GHEA Grapalat" w:cs="Tahoma"/>
          <w:sz w:val="20"/>
          <w:lang w:val="es-ES"/>
        </w:rPr>
        <w:t xml:space="preserve"> </w:t>
      </w:r>
      <w:r xmlns:w="http://schemas.openxmlformats.org/wordprocessingml/2006/main" w:rsidRPr="00E84C88">
        <w:rPr>
          <w:rFonts w:ascii="Arial" w:hAnsi="Arial" w:cs="Arial"/>
          <w:sz w:val="20"/>
        </w:rPr>
        <w:t xml:space="preserve">with conditions </w:t>
      </w:r>
      <w:r xmlns:w="http://schemas.openxmlformats.org/wordprocessingml/2006/main" w:rsidRPr="00E84C88">
        <w:rPr>
          <w:rFonts w:ascii="GHEA Grapalat" w:hAnsi="GHEA Grapalat" w:cs="Tahoma"/>
          <w:sz w:val="20"/>
          <w:lang w:val="es-ES"/>
        </w:rPr>
        <w:t xml:space="preserve">.</w:t>
      </w:r>
    </w:p>
    <w:p w14:paraId="17E30DBA" w14:textId="77777777" w:rsidR="00950D0E" w:rsidRPr="00E84C88" w:rsidRDefault="00950D0E" w:rsidP="00950D0E">
      <w:pPr xmlns:w="http://schemas.openxmlformats.org/wordprocessingml/2006/main">
        <w:ind w:firstLine="720"/>
        <w:jc w:val="both"/>
        <w:rPr>
          <w:rFonts w:ascii="GHEA Grapalat" w:hAnsi="GHEA Grapalat"/>
          <w:sz w:val="20"/>
          <w:szCs w:val="20"/>
          <w:lang w:val="es-ES"/>
        </w:rPr>
      </w:pPr>
      <w:r xmlns:w="http://schemas.openxmlformats.org/wordprocessingml/2006/main" w:rsidRPr="00E84C88">
        <w:rPr>
          <w:rFonts w:ascii="GHEA Grapalat" w:hAnsi="GHEA Grapalat" w:cs="Tahoma"/>
          <w:sz w:val="20"/>
          <w:szCs w:val="20"/>
          <w:lang w:val="es-ES"/>
        </w:rPr>
        <w:t xml:space="preserve">2.3 </w:t>
      </w:r>
      <w:r xmlns:w="http://schemas.openxmlformats.org/wordprocessingml/2006/main" w:rsidRPr="00E84C88">
        <w:rPr>
          <w:rFonts w:ascii="Arial" w:hAnsi="Arial" w:cs="Arial"/>
          <w:sz w:val="20"/>
          <w:szCs w:val="20"/>
        </w:rPr>
        <w:t xml:space="preserve">Prohibited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hereby</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with a point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defined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interconnected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persons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and </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or </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the same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by </w:t>
      </w:r>
      <w:r xmlns:w="http://schemas.openxmlformats.org/wordprocessingml/2006/main" w:rsidRPr="00E84C88">
        <w:rPr>
          <w:rFonts w:ascii="Arial" w:hAnsi="Arial" w:cs="Arial"/>
          <w:sz w:val="20"/>
          <w:szCs w:val="20"/>
        </w:rPr>
        <w:t xml:space="preserve">person </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s </w:t>
      </w:r>
      <w:r xmlns:w="http://schemas.openxmlformats.org/wordprocessingml/2006/main" w:rsidRPr="00E84C88">
        <w:rPr>
          <w:rFonts w:ascii="GHEA Grapalat" w:hAnsi="GHEA Grapalat"/>
          <w:sz w:val="20"/>
          <w:szCs w:val="20"/>
          <w:lang w:val="es-ES"/>
        </w:rPr>
        <w:t xml:space="preserv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established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or</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more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than</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fifty</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percent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at the same time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belonging to </w:t>
      </w:r>
      <w:r xmlns:w="http://schemas.openxmlformats.org/wordprocessingml/2006/main" w:rsidRPr="00E84C88">
        <w:rPr>
          <w:rFonts w:ascii="Arial" w:hAnsi="Arial" w:cs="Arial"/>
          <w:sz w:val="20"/>
          <w:szCs w:val="20"/>
        </w:rPr>
        <w:t xml:space="preserve">person </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s </w:t>
      </w:r>
      <w:r xmlns:w="http://schemas.openxmlformats.org/wordprocessingml/2006/main" w:rsidRPr="00E84C88">
        <w:rPr>
          <w:rFonts w:ascii="GHEA Grapalat" w:hAnsi="GHEA Grapalat"/>
          <w:sz w:val="20"/>
          <w:szCs w:val="20"/>
          <w:lang w:val="es-ES"/>
        </w:rPr>
        <w:t xml:space="preserv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having </w:t>
      </w:r>
      <w:r xmlns:w="http://schemas.openxmlformats.org/wordprocessingml/2006/main" w:rsidRPr="00E84C88">
        <w:rPr>
          <w:rFonts w:ascii="Arial" w:hAnsi="Arial" w:cs="Arial"/>
          <w:sz w:val="20"/>
          <w:szCs w:val="20"/>
        </w:rPr>
        <w:t xml:space="preserve">a </w:t>
      </w:r>
      <w:r xmlns:w="http://schemas.openxmlformats.org/wordprocessingml/2006/main" w:rsidRPr="00E84C88">
        <w:rPr>
          <w:rFonts w:ascii="GHEA Grapalat" w:hAnsi="GHEA Grapalat"/>
          <w:sz w:val="20"/>
          <w:szCs w:val="20"/>
          <w:lang w:val="es-ES"/>
        </w:rPr>
        <w:t xml:space="preserve">share</w:t>
      </w:r>
      <w:r xmlns:w="http://schemas.openxmlformats.org/wordprocessingml/2006/main" w:rsidRPr="00E84C88">
        <w:rPr>
          <w:rFonts w:ascii="Arial" w:hAnsi="Arial" w:cs="Arial"/>
          <w:sz w:val="20"/>
          <w:szCs w:val="20"/>
        </w:rPr>
        <w:t xml:space="preserve">​</w:t>
      </w:r>
      <w:r xmlns:w="http://schemas.openxmlformats.org/wordprocessingml/2006/main" w:rsidRPr="00E84C88">
        <w:rPr>
          <w:rFonts w:ascii="GHEA Grapalat" w:hAnsi="GHEA Grapalat"/>
          <w:sz w:val="20"/>
          <w:szCs w:val="20"/>
          <w:lang w:val="es-ES"/>
        </w:rPr>
        <w:t xml:space="preserv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organizations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simultaneous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participation</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hereby</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to the procedure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at the same time</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dose </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except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of the state</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or</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communities</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by</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established</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organizations</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and </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or </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rPr>
        <w:t xml:space="preserve">jointly</w:t>
      </w:r>
      <w:r xmlns:w="http://schemas.openxmlformats.org/wordprocessingml/2006/main" w:rsidRPr="00E84C88">
        <w:rPr>
          <w:rFonts w:ascii="GHEA Grapalat" w:hAnsi="GHEA Grapalat" w:cs="Times Armenian"/>
          <w:sz w:val="20"/>
          <w:lang w:val="af-ZA"/>
        </w:rPr>
        <w:t xml:space="preserve"> </w:t>
      </w:r>
      <w:r xmlns:w="http://schemas.openxmlformats.org/wordprocessingml/2006/main" w:rsidRPr="00E84C88">
        <w:rPr>
          <w:rFonts w:ascii="Arial" w:hAnsi="Arial" w:cs="Arial"/>
          <w:sz w:val="20"/>
        </w:rPr>
        <w:t xml:space="preserve">activity</w:t>
      </w:r>
      <w:r xmlns:w="http://schemas.openxmlformats.org/wordprocessingml/2006/main" w:rsidRPr="00E84C88">
        <w:rPr>
          <w:rFonts w:ascii="GHEA Grapalat" w:hAnsi="GHEA Grapalat" w:cs="Times Armenian"/>
          <w:sz w:val="20"/>
          <w:lang w:val="af-ZA"/>
        </w:rPr>
        <w:t xml:space="preserve"> </w:t>
      </w:r>
      <w:r xmlns:w="http://schemas.openxmlformats.org/wordprocessingml/2006/main" w:rsidRPr="00E84C88">
        <w:rPr>
          <w:rFonts w:ascii="Arial" w:hAnsi="Arial" w:cs="Arial"/>
          <w:sz w:val="20"/>
        </w:rPr>
        <w:t xml:space="preserve">in order</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GHEA Grapalat" w:hAnsi="GHEA Grapalat" w:cs="Times Armenian"/>
          <w:sz w:val="20"/>
          <w:lang w:val="af-ZA"/>
        </w:rPr>
        <w:t xml:space="preserve">( </w:t>
      </w:r>
      <w:r xmlns:w="http://schemas.openxmlformats.org/wordprocessingml/2006/main" w:rsidRPr="00E84C88">
        <w:rPr>
          <w:rFonts w:ascii="Arial" w:hAnsi="Arial" w:cs="Arial"/>
          <w:sz w:val="20"/>
        </w:rPr>
        <w:t xml:space="preserve">consortium </w:t>
      </w:r>
      <w:r xmlns:w="http://schemas.openxmlformats.org/wordprocessingml/2006/main" w:rsidRPr="00E84C88">
        <w:rPr>
          <w:rFonts w:ascii="GHEA Grapalat" w:hAnsi="GHEA Grapalat" w:cs="Times Armenian"/>
          <w:sz w:val="20"/>
          <w:lang w:val="af-ZA"/>
        </w:rPr>
        <w:t xml:space="preserve">) </w:t>
      </w:r>
      <w:r xmlns:w="http://schemas.openxmlformats.org/wordprocessingml/2006/main" w:rsidRPr="00E84C88">
        <w:rPr>
          <w:rFonts w:ascii="Arial" w:hAnsi="Arial" w:cs="Arial"/>
          <w:sz w:val="20"/>
        </w:rPr>
        <w:t xml:space="preserve">purchases</w:t>
      </w:r>
      <w:r xmlns:w="http://schemas.openxmlformats.org/wordprocessingml/2006/main" w:rsidRPr="00E84C88">
        <w:rPr>
          <w:rFonts w:ascii="GHEA Grapalat" w:hAnsi="GHEA Grapalat" w:cs="Times Armenian"/>
          <w:sz w:val="20"/>
          <w:lang w:val="af-ZA"/>
        </w:rPr>
        <w:t xml:space="preserve"> </w:t>
      </w:r>
      <w:r xmlns:w="http://schemas.openxmlformats.org/wordprocessingml/2006/main" w:rsidRPr="00E84C88">
        <w:rPr>
          <w:rFonts w:ascii="Arial" w:hAnsi="Arial" w:cs="Arial"/>
          <w:sz w:val="20"/>
        </w:rPr>
        <w:t xml:space="preserve">to the process</w:t>
      </w:r>
      <w:r xmlns:w="http://schemas.openxmlformats.org/wordprocessingml/2006/main" w:rsidRPr="00E84C88">
        <w:rPr>
          <w:rFonts w:ascii="GHEA Grapalat" w:hAnsi="GHEA Grapalat" w:cs="Sylfaen"/>
          <w:sz w:val="20"/>
          <w:lang w:val="es-ES"/>
        </w:rPr>
        <w:t xml:space="preserve"> </w:t>
      </w:r>
      <w:r xmlns:w="http://schemas.openxmlformats.org/wordprocessingml/2006/main" w:rsidRPr="00E84C88">
        <w:rPr>
          <w:rFonts w:ascii="Arial" w:hAnsi="Arial" w:cs="Arial"/>
          <w:sz w:val="20"/>
          <w:szCs w:val="20"/>
        </w:rPr>
        <w:t xml:space="preserve">participation</w:t>
      </w:r>
      <w:r xmlns:w="http://schemas.openxmlformats.org/wordprocessingml/2006/main" w:rsidRPr="00E84C88">
        <w:rPr>
          <w:rFonts w:ascii="GHEA Grapalat" w:hAnsi="GHEA Grapalat" w:cs="Sylfaen"/>
          <w:sz w:val="20"/>
          <w:szCs w:val="20"/>
          <w:lang w:val="es-ES"/>
        </w:rPr>
        <w:t xml:space="preserve"> </w:t>
      </w:r>
      <w:r xmlns:w="http://schemas.openxmlformats.org/wordprocessingml/2006/main" w:rsidRPr="00E84C88">
        <w:rPr>
          <w:rFonts w:ascii="Arial" w:hAnsi="Arial" w:cs="Arial"/>
          <w:sz w:val="20"/>
          <w:szCs w:val="20"/>
        </w:rPr>
        <w:t xml:space="preserve">of cases </w:t>
      </w:r>
      <w:r xmlns:w="http://schemas.openxmlformats.org/wordprocessingml/2006/main" w:rsidRPr="00E84C88">
        <w:rPr>
          <w:rFonts w:ascii="GHEA Grapalat" w:hAnsi="GHEA Grapalat" w:cs="Sylfaen"/>
          <w:sz w:val="20"/>
          <w:szCs w:val="20"/>
          <w:lang w:val="es-ES"/>
        </w:rPr>
        <w:t xml:space="preserve">.</w:t>
      </w:r>
    </w:p>
    <w:p w14:paraId="7C9250D7"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GHEA Grapalat" w:hAnsi="GHEA Grapalat"/>
          <w:sz w:val="20"/>
          <w:szCs w:val="20"/>
          <w:lang w:val="es-ES"/>
        </w:rPr>
        <w:t xml:space="preserve">119th </w:t>
      </w:r>
      <w:r xmlns:w="http://schemas.openxmlformats.org/wordprocessingml/2006/main" w:rsidRPr="00E84C88">
        <w:rPr>
          <w:rFonts w:ascii="Arial" w:hAnsi="Arial" w:cs="Arial"/>
          <w:sz w:val="20"/>
          <w:szCs w:val="20"/>
        </w:rPr>
        <w:t xml:space="preserve">of </w:t>
      </w:r>
      <w:r xmlns:w="http://schemas.openxmlformats.org/wordprocessingml/2006/main" w:rsidRPr="00E84C88">
        <w:rPr>
          <w:rFonts w:ascii="Arial" w:hAnsi="Arial" w:cs="Arial"/>
          <w:sz w:val="20"/>
          <w:szCs w:val="20"/>
        </w:rPr>
        <w:t xml:space="preserve">the order</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rPr>
        <w:t xml:space="preserve">point</w:t>
      </w:r>
      <w:r xmlns:w="http://schemas.openxmlformats.org/wordprocessingml/2006/main" w:rsidRPr="00E84C88">
        <w:rPr>
          <w:rFonts w:ascii="GHEA Grapalat" w:hAnsi="GHEA Grapalat"/>
          <w:sz w:val="20"/>
          <w:szCs w:val="20"/>
          <w:lang w:val="es-ES"/>
        </w:rPr>
        <w:t xml:space="preserve"> </w:t>
      </w:r>
      <w:r xmlns:w="http://schemas.openxmlformats.org/wordprocessingml/2006/main" w:rsidRPr="00E84C88">
        <w:rPr>
          <w:rFonts w:ascii="Arial" w:hAnsi="Arial" w:cs="Arial"/>
          <w:sz w:val="20"/>
          <w:szCs w:val="20"/>
          <w:lang w:val="hy-AM"/>
        </w:rPr>
        <w:t xml:space="preserve">meaning </w:t>
      </w:r>
      <w:r xmlns:w="http://schemas.openxmlformats.org/wordprocessingml/2006/main" w:rsidRPr="00E84C88">
        <w:rPr>
          <w:rFonts w:ascii="GHEA Grapalat" w:hAnsi="GHEA Grapalat"/>
          <w:sz w:val="20"/>
          <w:szCs w:val="20"/>
          <w:lang w:val="hy-AM"/>
        </w:rPr>
        <w:t xml:space="preserve">:</w:t>
      </w:r>
    </w:p>
    <w:p w14:paraId="143431C2"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GHEA Grapalat" w:hAnsi="GHEA Grapalat"/>
          <w:sz w:val="20"/>
          <w:szCs w:val="20"/>
          <w:lang w:val="hy-AM"/>
        </w:rPr>
        <w:t xml:space="preserve">1) </w:t>
      </w:r>
      <w:r xmlns:w="http://schemas.openxmlformats.org/wordprocessingml/2006/main" w:rsidRPr="00E84C88">
        <w:rPr>
          <w:rFonts w:ascii="Arial" w:hAnsi="Arial" w:cs="Arial"/>
          <w:sz w:val="20"/>
          <w:szCs w:val="20"/>
          <w:lang w:val="hy-AM"/>
        </w:rPr>
        <w:t xml:space="preserve">physical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persons</w:t>
      </w:r>
      <w:r xmlns:w="http://schemas.openxmlformats.org/wordprocessingml/2006/main" w:rsidRPr="00E84C88">
        <w:rPr>
          <w:rFonts w:ascii="GHEA Grapalat" w:hAnsi="GHEA Grapalat" w:cs="GHEA Grapalat"/>
          <w:sz w:val="20"/>
          <w:szCs w:val="20"/>
          <w:lang w:val="hy-AM"/>
        </w:rPr>
        <w:t xml:space="preserve"> </w:t>
      </w:r>
      <w:r xmlns:w="http://schemas.openxmlformats.org/wordprocessingml/2006/main" w:rsidRPr="00E84C88">
        <w:rPr>
          <w:rFonts w:ascii="Arial" w:hAnsi="Arial" w:cs="Arial"/>
          <w:sz w:val="20"/>
          <w:szCs w:val="20"/>
          <w:lang w:val="hy-AM"/>
        </w:rPr>
        <w:t xml:space="preserve">considered</w:t>
      </w:r>
      <w:r xmlns:w="http://schemas.openxmlformats.org/wordprocessingml/2006/main" w:rsidRPr="00E84C88">
        <w:rPr>
          <w:rFonts w:ascii="GHEA Grapalat" w:hAnsi="GHEA Grapalat" w:cs="GHEA Grapalat"/>
          <w:sz w:val="20"/>
          <w:szCs w:val="20"/>
          <w:lang w:val="hy-AM"/>
        </w:rPr>
        <w:t xml:space="preserve"> </w:t>
      </w:r>
      <w:r xmlns:w="http://schemas.openxmlformats.org/wordprocessingml/2006/main" w:rsidRPr="00E84C88">
        <w:rPr>
          <w:rFonts w:ascii="Arial" w:hAnsi="Arial" w:cs="Arial"/>
          <w:sz w:val="20"/>
          <w:szCs w:val="20"/>
          <w:lang w:val="hy-AM"/>
        </w:rPr>
        <w:t xml:space="preserve">are</w:t>
      </w:r>
      <w:r xmlns:w="http://schemas.openxmlformats.org/wordprocessingml/2006/main" w:rsidRPr="00E84C88">
        <w:rPr>
          <w:rFonts w:ascii="GHEA Grapalat" w:hAnsi="GHEA Grapalat" w:cs="GHEA Grapalat"/>
          <w:sz w:val="20"/>
          <w:szCs w:val="20"/>
          <w:lang w:val="hy-AM"/>
        </w:rPr>
        <w:t xml:space="preserve"> </w:t>
      </w:r>
      <w:r xmlns:w="http://schemas.openxmlformats.org/wordprocessingml/2006/main" w:rsidRPr="00E84C88">
        <w:rPr>
          <w:rFonts w:ascii="Arial" w:hAnsi="Arial" w:cs="Arial"/>
          <w:sz w:val="20"/>
          <w:szCs w:val="20"/>
          <w:lang w:val="hy-AM"/>
        </w:rPr>
        <w:t xml:space="preserve">correlated </w:t>
      </w:r>
      <w:r xmlns:w="http://schemas.openxmlformats.org/wordprocessingml/2006/main" w:rsidRPr="00E84C88">
        <w:rPr>
          <w:rFonts w:ascii="GHEA Grapalat" w:hAnsi="GHEA Grapalat" w:cs="GHEA Grapalat"/>
          <w:sz w:val="20"/>
          <w:szCs w:val="20"/>
          <w:lang w:val="hy-AM"/>
        </w:rPr>
        <w:t xml:space="preserve">if</w:t>
      </w:r>
      <w:r xmlns:w="http://schemas.openxmlformats.org/wordprocessingml/2006/main" w:rsidRPr="00E84C88">
        <w:rPr>
          <w:rFonts w:ascii="Arial" w:hAnsi="Arial" w:cs="Arial"/>
          <w:sz w:val="20"/>
          <w:szCs w:val="20"/>
          <w:lang w:val="hy-AM"/>
        </w:rPr>
        <w:t xml:space="preser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at the same time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family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member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are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driving</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general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economy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together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entrepreneurial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activity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act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agreed </w:t>
      </w:r>
      <w:r xmlns:w="http://schemas.openxmlformats.org/wordprocessingml/2006/main" w:rsidRPr="00E84C88">
        <w:rPr>
          <w:rFonts w:ascii="GHEA Grapalat" w:hAnsi="GHEA Grapalat"/>
          <w:sz w:val="20"/>
          <w:szCs w:val="20"/>
          <w:lang w:val="hy-AM"/>
        </w:rPr>
        <w:t xml:space="preserve">based </w:t>
      </w:r>
      <w:r xmlns:w="http://schemas.openxmlformats.org/wordprocessingml/2006/main" w:rsidRPr="00E84C88">
        <w:rPr>
          <w:rFonts w:ascii="Arial" w:hAnsi="Arial" w:cs="Arial"/>
          <w:sz w:val="20"/>
          <w:szCs w:val="20"/>
          <w:lang w:val="hy-AM"/>
        </w:rPr>
        <w:t xml:space="preserve">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general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economic</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interests </w:t>
      </w:r>
      <w:r xmlns:w="http://schemas.openxmlformats.org/wordprocessingml/2006/main" w:rsidRPr="00E84C88">
        <w:rPr>
          <w:rFonts w:ascii="GHEA Grapalat" w:hAnsi="GHEA Grapalat"/>
          <w:sz w:val="20"/>
          <w:szCs w:val="20"/>
          <w:lang w:val="hy-AM"/>
        </w:rPr>
        <w:t xml:space="preserve">,</w:t>
      </w:r>
    </w:p>
    <w:p w14:paraId="31659773"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GHEA Grapalat" w:hAnsi="GHEA Grapalat"/>
          <w:sz w:val="20"/>
          <w:szCs w:val="20"/>
          <w:lang w:val="hy-AM"/>
        </w:rPr>
        <w:t xml:space="preserve">2) </w:t>
      </w:r>
      <w:r xmlns:w="http://schemas.openxmlformats.org/wordprocessingml/2006/main" w:rsidRPr="00E84C88">
        <w:rPr>
          <w:rFonts w:ascii="Arial" w:hAnsi="Arial" w:cs="Arial"/>
          <w:sz w:val="20"/>
          <w:szCs w:val="20"/>
          <w:lang w:val="hy-AM"/>
        </w:rPr>
        <w:t xml:space="preserve">physical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and: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legal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considered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correlated </w:t>
      </w:r>
      <w:r xmlns:w="http://schemas.openxmlformats.org/wordprocessingml/2006/main" w:rsidRPr="00E84C88">
        <w:rPr>
          <w:rFonts w:ascii="GHEA Grapalat" w:hAnsi="GHEA Grapalat"/>
          <w:sz w:val="20"/>
          <w:szCs w:val="20"/>
          <w:lang w:val="hy-AM"/>
        </w:rPr>
        <w:t xml:space="preserve">if</w:t>
      </w:r>
      <w:r xmlns:w="http://schemas.openxmlformats.org/wordprocessingml/2006/main" w:rsidRPr="00E84C88">
        <w:rPr>
          <w:rFonts w:ascii="Arial" w:hAnsi="Arial" w:cs="Arial"/>
          <w:sz w:val="20"/>
          <w:szCs w:val="20"/>
          <w:lang w:val="hy-AM"/>
        </w:rPr>
        <w:t xml:space="preser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act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agreed upon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based 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general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economic</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interests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if</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given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physical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his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family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member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is</w:t>
      </w:r>
    </w:p>
    <w:p w14:paraId="216FE48E"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Arial" w:hAnsi="Arial" w:cs="Arial"/>
          <w:sz w:val="20"/>
          <w:szCs w:val="20"/>
          <w:lang w:val="hy-AM"/>
        </w:rPr>
        <w:t xml:space="preserve">a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given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legal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shares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from percent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more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managing</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participant </w:t>
      </w:r>
      <w:r xmlns:w="http://schemas.openxmlformats.org/wordprocessingml/2006/main" w:rsidRPr="00E84C88">
        <w:rPr>
          <w:rFonts w:ascii="GHEA Grapalat" w:hAnsi="GHEA Grapalat"/>
          <w:sz w:val="20"/>
          <w:szCs w:val="20"/>
          <w:lang w:val="hy-AM"/>
        </w:rPr>
        <w:t xml:space="preserve">.</w:t>
      </w:r>
    </w:p>
    <w:p w14:paraId="5C9FE3E4"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Arial" w:hAnsi="Arial" w:cs="Arial"/>
          <w:sz w:val="20"/>
          <w:szCs w:val="20"/>
          <w:lang w:val="hy-AM"/>
        </w:rPr>
        <w:t xml:space="preserve">b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Armenia</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Republic</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by legislation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not prohibited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other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form</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legal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decisions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to predetermine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opportunity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having</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w:t>
      </w:r>
    </w:p>
    <w:p w14:paraId="7CF68687"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Arial" w:hAnsi="Arial" w:cs="Arial"/>
          <w:sz w:val="20"/>
          <w:szCs w:val="20"/>
          <w:lang w:val="hy-AM"/>
        </w:rPr>
        <w:t xml:space="preserve">c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given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legal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council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chairman </w:t>
      </w:r>
      <w:r xmlns:w="http://schemas.openxmlformats.org/wordprocessingml/2006/main" w:rsidRPr="00E84C88">
        <w:rPr>
          <w:rFonts w:ascii="Arial" w:hAnsi="Arial" w:cs="Arial"/>
          <w:sz w:val="20"/>
          <w:szCs w:val="20"/>
          <w:lang w:val="hy-AM"/>
        </w:rPr>
        <w:t xml:space="preserve">of the </w:t>
      </w:r>
      <w:r xmlns:w="http://schemas.openxmlformats.org/wordprocessingml/2006/main" w:rsidRPr="00E84C88">
        <w:rPr>
          <w:rFonts w:ascii="GHEA Grapalat" w:hAnsi="GHEA Grapalat"/>
          <w:sz w:val="20"/>
          <w:szCs w:val="20"/>
          <w:lang w:val="hy-AM"/>
        </w:rPr>
        <w:t xml:space="preserve">board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 president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deputy </w:t>
      </w:r>
      <w:r xmlns:w="http://schemas.openxmlformats.org/wordprocessingml/2006/main" w:rsidRPr="00E84C88">
        <w:rPr>
          <w:rFonts w:ascii="Arial" w:hAnsi="Arial" w:cs="Arial"/>
          <w:sz w:val="20"/>
          <w:szCs w:val="20"/>
          <w:lang w:val="hy-AM"/>
        </w:rPr>
        <w:t xml:space="preserve">of the </w:t>
      </w:r>
      <w:r xmlns:w="http://schemas.openxmlformats.org/wordprocessingml/2006/main" w:rsidRPr="00E84C88">
        <w:rPr>
          <w:rFonts w:ascii="GHEA Grapalat" w:hAnsi="GHEA Grapalat"/>
          <w:sz w:val="20"/>
          <w:szCs w:val="20"/>
          <w:lang w:val="hy-AM"/>
        </w:rPr>
        <w:t xml:space="preserve">council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member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executive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director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his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deputy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executive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 body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functions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executor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collegiate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 body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chairman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member </w:t>
      </w:r>
      <w:r xmlns:w="http://schemas.openxmlformats.org/wordprocessingml/2006/main" w:rsidRPr="00E84C88">
        <w:rPr>
          <w:rFonts w:ascii="GHEA Grapalat" w:hAnsi="GHEA Grapalat"/>
          <w:sz w:val="20"/>
          <w:szCs w:val="20"/>
          <w:lang w:val="hy-AM"/>
        </w:rPr>
        <w:t xml:space="preserve">.</w:t>
      </w:r>
    </w:p>
    <w:p w14:paraId="1893EE0B"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Arial" w:hAnsi="Arial" w:cs="Arial"/>
          <w:sz w:val="20"/>
          <w:szCs w:val="20"/>
          <w:lang w:val="hy-AM"/>
        </w:rPr>
        <w:t xml:space="preserve">d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legal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such</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an </w:t>
      </w:r>
      <w:r xmlns:w="http://schemas.openxmlformats.org/wordprocessingml/2006/main" w:rsidRPr="00E84C88">
        <w:rPr>
          <w:rFonts w:ascii="Arial" w:hAnsi="Arial" w:cs="Arial"/>
          <w:sz w:val="20"/>
          <w:szCs w:val="20"/>
          <w:lang w:val="hy-AM"/>
        </w:rPr>
        <w:t xml:space="preserve">employee </w:t>
      </w:r>
      <w:r xmlns:w="http://schemas.openxmlformats.org/wordprocessingml/2006/main" w:rsidRPr="00E84C88">
        <w:rPr>
          <w:rFonts w:ascii="GHEA Grapalat" w:hAnsi="GHEA Grapalat"/>
          <w:sz w:val="20"/>
          <w:szCs w:val="20"/>
          <w:lang w:val="hy-AM"/>
        </w:rPr>
        <w:t xml:space="preserve">who</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works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executive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 director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immediate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management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under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legal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management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bodies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decisions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establishment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request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any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essential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effect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has</w:t>
      </w:r>
      <w:r xmlns:w="http://schemas.openxmlformats.org/wordprocessingml/2006/main" w:rsidRPr="00E84C88">
        <w:rPr>
          <w:rFonts w:ascii="GHEA Grapalat" w:hAnsi="GHEA Grapalat"/>
          <w:sz w:val="20"/>
          <w:szCs w:val="20"/>
          <w:lang w:val="hy-AM"/>
        </w:rPr>
        <w:t xml:space="preserve">​</w:t>
      </w:r>
    </w:p>
    <w:p w14:paraId="7E1FDF5A"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GHEA Grapalat" w:hAnsi="GHEA Grapalat"/>
          <w:sz w:val="20"/>
          <w:szCs w:val="20"/>
          <w:lang w:val="hy-AM"/>
        </w:rPr>
        <w:t xml:space="preserve">3) </w:t>
      </w:r>
      <w:r xmlns:w="http://schemas.openxmlformats.org/wordprocessingml/2006/main" w:rsidRPr="00E84C88">
        <w:rPr>
          <w:rFonts w:ascii="Arial" w:hAnsi="Arial" w:cs="Arial"/>
          <w:sz w:val="20"/>
          <w:szCs w:val="20"/>
          <w:lang w:val="hy-AM"/>
        </w:rPr>
        <w:t xml:space="preserve">physical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status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without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participants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considered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connected </w:t>
      </w:r>
      <w:r xmlns:w="http://schemas.openxmlformats.org/wordprocessingml/2006/main" w:rsidRPr="00E84C88">
        <w:rPr>
          <w:rFonts w:ascii="Arial" w:hAnsi="Arial" w:cs="Arial"/>
          <w:sz w:val="20"/>
          <w:szCs w:val="20"/>
          <w:lang w:val="hy-AM"/>
        </w:rPr>
        <w:t xml:space="preserve">if </w:t>
      </w:r>
      <w:r xmlns:w="http://schemas.openxmlformats.org/wordprocessingml/2006/main" w:rsidRPr="00E84C88">
        <w:rPr>
          <w:rFonts w:ascii="GHEA Grapalat" w:hAnsi="GHEA Grapalat"/>
          <w:sz w:val="20"/>
          <w:szCs w:val="20"/>
          <w:lang w:val="hy-AM"/>
        </w:rPr>
        <w:t xml:space="preserve">:</w:t>
      </w:r>
      <w:r xmlns:w="http://schemas.openxmlformats.org/wordprocessingml/2006/main" w:rsidRPr="00E84C88">
        <w:rPr>
          <w:rFonts w:ascii="GHEA Grapalat" w:hAnsi="GHEA Grapalat"/>
          <w:sz w:val="20"/>
          <w:szCs w:val="20"/>
          <w:lang w:val="hy-AM"/>
        </w:rPr>
        <w:t xml:space="preserve">​</w:t>
      </w:r>
    </w:p>
    <w:p w14:paraId="27C88B37" w14:textId="77777777" w:rsidR="00950D0E" w:rsidRPr="00E84C88" w:rsidRDefault="00950D0E" w:rsidP="00950D0E">
      <w:pPr xmlns:w="http://schemas.openxmlformats.org/wordprocessingml/2006/main">
        <w:pStyle w:val="af4"/>
        <w:spacing w:before="0" w:beforeAutospacing="0" w:after="0" w:afterAutospacing="0"/>
        <w:ind w:firstLine="269"/>
        <w:jc w:val="both"/>
        <w:rPr>
          <w:rFonts w:ascii="GHEA Grapalat" w:hAnsi="GHEA Grapalat"/>
          <w:sz w:val="20"/>
          <w:szCs w:val="20"/>
          <w:lang w:val="hy-AM"/>
        </w:rPr>
      </w:pPr>
      <w:r xmlns:w="http://schemas.openxmlformats.org/wordprocessingml/2006/main" w:rsidRPr="00E84C88">
        <w:rPr>
          <w:rFonts w:ascii="GHEA Grapalat" w:hAnsi="GHEA Grapalat"/>
          <w:sz w:val="20"/>
          <w:szCs w:val="20"/>
          <w:lang w:val="hy-AM"/>
        </w:rPr>
        <w:tab xmlns:w="http://schemas.openxmlformats.org/wordprocessingml/2006/main"/>
      </w:r>
      <w:r xmlns:w="http://schemas.openxmlformats.org/wordprocessingml/2006/main" w:rsidRPr="00E84C88">
        <w:rPr>
          <w:rFonts w:ascii="Arial" w:hAnsi="Arial" w:cs="Arial"/>
          <w:sz w:val="20"/>
          <w:szCs w:val="20"/>
          <w:lang w:val="hy-AM"/>
        </w:rPr>
        <w:t xml:space="preserve">a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given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to vote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by right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 possession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other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voice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right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giver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w:t>
      </w:r>
      <w:r xmlns:w="http://schemas.openxmlformats.org/wordprocessingml/2006/main" w:rsidRPr="00E84C88">
        <w:rPr>
          <w:rFonts w:ascii="Arial" w:hAnsi="Arial" w:cs="Arial"/>
          <w:sz w:val="20"/>
          <w:szCs w:val="20"/>
          <w:lang w:val="hy-AM"/>
        </w:rPr>
        <w:t xml:space="preserve">shares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shares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stakes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hereinafter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shares </w:t>
      </w:r>
      <w:r xmlns:w="http://schemas.openxmlformats.org/wordprocessingml/2006/main" w:rsidRPr="00E84C88">
        <w:rPr>
          <w:rFonts w:ascii="GHEA Grapalat" w:hAnsi="GHEA Grapalat"/>
          <w:sz w:val="20"/>
          <w:szCs w:val="20"/>
          <w:lang w:val="hy-AM"/>
        </w:rPr>
        <w:t xml:space="preser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and: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more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percent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participation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by force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given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between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sealed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to the contract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appropriate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opportunity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has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to predetermine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to the other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decisions </w:t>
      </w:r>
      <w:r xmlns:w="http://schemas.openxmlformats.org/wordprocessingml/2006/main" w:rsidRPr="00E84C88">
        <w:rPr>
          <w:rFonts w:ascii="GHEA Grapalat" w:hAnsi="GHEA Grapalat"/>
          <w:sz w:val="20"/>
          <w:szCs w:val="20"/>
          <w:lang w:val="hy-AM"/>
        </w:rPr>
        <w:t xml:space="preserve">.</w:t>
      </w:r>
    </w:p>
    <w:p w14:paraId="539178D9" w14:textId="77777777" w:rsidR="00950D0E" w:rsidRPr="00E84C88" w:rsidRDefault="00950D0E" w:rsidP="00950D0E">
      <w:pPr xmlns:w="http://schemas.openxmlformats.org/wordprocessingml/2006/main">
        <w:pStyle w:val="af4"/>
        <w:spacing w:before="0" w:beforeAutospacing="0" w:after="0" w:afterAutospacing="0"/>
        <w:ind w:firstLine="269"/>
        <w:jc w:val="both"/>
        <w:rPr>
          <w:rFonts w:ascii="GHEA Grapalat" w:hAnsi="GHEA Grapalat"/>
          <w:sz w:val="20"/>
          <w:szCs w:val="20"/>
          <w:lang w:val="hy-AM"/>
        </w:rPr>
      </w:pPr>
      <w:r xmlns:w="http://schemas.openxmlformats.org/wordprocessingml/2006/main" w:rsidRPr="00E84C88">
        <w:rPr>
          <w:rFonts w:ascii="GHEA Grapalat" w:hAnsi="GHEA Grapalat"/>
          <w:sz w:val="20"/>
          <w:szCs w:val="20"/>
          <w:lang w:val="hy-AM"/>
        </w:rPr>
        <w:tab xmlns:w="http://schemas.openxmlformats.org/wordprocessingml/2006/main"/>
      </w:r>
      <w:r xmlns:w="http://schemas.openxmlformats.org/wordprocessingml/2006/main" w:rsidRPr="00E84C88">
        <w:rPr>
          <w:rFonts w:ascii="Arial" w:hAnsi="Arial" w:cs="Arial"/>
          <w:sz w:val="20"/>
          <w:szCs w:val="20"/>
          <w:lang w:val="hy-AM"/>
        </w:rPr>
        <w:t xml:space="preserve">b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them</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one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voice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right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giver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shares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from percent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more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possessed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by law</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not prohibited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other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form</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his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decisions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to predetermine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opportunity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having</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participant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shareholders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and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participants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shareholders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them</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family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members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if</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participant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physical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right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have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directly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indirect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manner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possess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that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including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sales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fiduciary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management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joint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activity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contracts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instructions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other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transactions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based 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on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other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voice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right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giver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shares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from percent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more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have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Armenia</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Republic</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by legislation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not prohibited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other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form</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latter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decisions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to predetermine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opportunity</w:t>
      </w:r>
      <w:r xmlns:w="http://schemas.openxmlformats.org/wordprocessingml/2006/main" w:rsidRPr="00E84C88">
        <w:rPr>
          <w:rFonts w:ascii="GHEA Grapalat" w:hAnsi="GHEA Grapalat"/>
          <w:sz w:val="20"/>
          <w:szCs w:val="20"/>
          <w:lang w:val="hy-AM"/>
        </w:rPr>
        <w:t xml:space="preserve">​</w:t>
      </w:r>
    </w:p>
    <w:p w14:paraId="0ED5FBB2"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Arial" w:hAnsi="Arial" w:cs="Arial"/>
          <w:sz w:val="20"/>
          <w:szCs w:val="20"/>
          <w:lang w:val="hy-AM"/>
        </w:rPr>
        <w:t xml:space="preserve">c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them</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one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any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management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 body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like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responsibilities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performer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other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persons </w:t>
      </w:r>
      <w:r xmlns:w="http://schemas.openxmlformats.org/wordprocessingml/2006/main" w:rsidRPr="00E84C88">
        <w:rPr>
          <w:rFonts w:ascii="GHEA Grapalat" w:hAnsi="GHEA Grapalat"/>
          <w:sz w:val="20"/>
          <w:szCs w:val="20"/>
          <w:lang w:val="hy-AM"/>
        </w:rPr>
        <w:t xml:space="preserve">as</w:t>
      </w:r>
      <w:r xmlns:w="http://schemas.openxmlformats.org/wordprocessingml/2006/main" w:rsidRPr="00E84C88">
        <w:rPr>
          <w:rFonts w:ascii="Arial" w:hAnsi="Arial" w:cs="Arial"/>
          <w:sz w:val="20"/>
          <w:szCs w:val="20"/>
          <w:lang w:val="hy-AM"/>
        </w:rPr>
        <w:t xml:space="preser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also</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them</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family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 members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any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one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at the same time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other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any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management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 body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member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like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responsibilities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performer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other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person</w:t>
      </w:r>
      <w:r xmlns:w="http://schemas.openxmlformats.org/wordprocessingml/2006/main" w:rsidRPr="00E84C88">
        <w:rPr>
          <w:rFonts w:ascii="GHEA Grapalat" w:hAnsi="GHEA Grapalat"/>
          <w:sz w:val="20"/>
          <w:szCs w:val="20"/>
          <w:lang w:val="hy-AM"/>
        </w:rPr>
        <w:t xml:space="preserve">​</w:t>
      </w:r>
    </w:p>
    <w:p w14:paraId="42258D7E" w14:textId="77777777" w:rsidR="00950D0E" w:rsidRPr="00E84C88" w:rsidRDefault="00950D0E" w:rsidP="00950D0E">
      <w:pPr xmlns:w="http://schemas.openxmlformats.org/wordprocessingml/2006/main">
        <w:pStyle w:val="af4"/>
        <w:spacing w:before="0" w:beforeAutospacing="0" w:after="0" w:afterAutospacing="0"/>
        <w:ind w:firstLine="708"/>
        <w:jc w:val="both"/>
        <w:rPr>
          <w:rFonts w:ascii="GHEA Grapalat" w:hAnsi="GHEA Grapalat"/>
          <w:sz w:val="20"/>
          <w:szCs w:val="20"/>
          <w:lang w:val="hy-AM"/>
        </w:rPr>
      </w:pPr>
      <w:r xmlns:w="http://schemas.openxmlformats.org/wordprocessingml/2006/main" w:rsidRPr="00E84C88">
        <w:rPr>
          <w:rFonts w:ascii="Arial" w:hAnsi="Arial" w:cs="Arial"/>
          <w:sz w:val="20"/>
          <w:szCs w:val="20"/>
          <w:lang w:val="hy-AM"/>
        </w:rPr>
        <w:t xml:space="preserve">d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act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 action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agreed upon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based 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general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economic</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interests </w:t>
      </w:r>
      <w:r xmlns:w="http://schemas.openxmlformats.org/wordprocessingml/2006/main" w:rsidRPr="00E84C88">
        <w:rPr>
          <w:rFonts w:ascii="GHEA Grapalat" w:hAnsi="GHEA Grapalat"/>
          <w:sz w:val="20"/>
          <w:szCs w:val="20"/>
          <w:lang w:val="hy-AM"/>
        </w:rPr>
        <w:t xml:space="preserve">.</w:t>
      </w:r>
    </w:p>
    <w:p w14:paraId="35B1EC99" w14:textId="77777777" w:rsidR="00950D0E" w:rsidRPr="00E84C88" w:rsidRDefault="00950D0E" w:rsidP="00950D0E">
      <w:pPr xmlns:w="http://schemas.openxmlformats.org/wordprocessingml/2006/main">
        <w:ind w:firstLine="284"/>
        <w:jc w:val="both"/>
        <w:rPr>
          <w:rFonts w:ascii="GHEA Grapalat" w:hAnsi="GHEA Grapalat"/>
          <w:sz w:val="20"/>
          <w:szCs w:val="20"/>
          <w:lang w:val="hy-AM"/>
        </w:rPr>
      </w:pP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Present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point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 sense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family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member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considered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father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mother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husband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husband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parents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grandmother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grandfather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sister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brother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children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sister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brother's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husband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and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GHEA Grapalat" w:hAnsi="GHEA Grapalat"/>
          <w:sz w:val="20"/>
          <w:szCs w:val="20"/>
          <w:lang w:val="hy-AM"/>
        </w:rPr>
        <w:t xml:space="preserve">the </w:t>
      </w:r>
      <w:r xmlns:w="http://schemas.openxmlformats.org/wordprocessingml/2006/main" w:rsidRPr="00E84C88">
        <w:rPr>
          <w:rFonts w:ascii="Arial" w:hAnsi="Arial" w:cs="Arial"/>
          <w:sz w:val="20"/>
          <w:szCs w:val="20"/>
          <w:lang w:val="hy-AM"/>
        </w:rPr>
        <w:t xml:space="preserve">children</w:t>
      </w:r>
    </w:p>
    <w:p w14:paraId="05CE6A8C" w14:textId="77777777" w:rsidR="00950D0E" w:rsidRPr="00E84C88" w:rsidRDefault="00950D0E" w:rsidP="00950D0E">
      <w:pPr xmlns:w="http://schemas.openxmlformats.org/wordprocessingml/2006/main">
        <w:ind w:firstLine="567"/>
        <w:jc w:val="both"/>
        <w:rPr>
          <w:rFonts w:ascii="GHEA Grapalat" w:hAnsi="GHEA Grapalat" w:cs="Arial"/>
          <w:sz w:val="20"/>
          <w:lang w:val="hy-AM"/>
        </w:rPr>
      </w:pPr>
      <w:r xmlns:w="http://schemas.openxmlformats.org/wordprocessingml/2006/main" w:rsidRPr="00E84C88">
        <w:rPr>
          <w:rFonts w:ascii="GHEA Grapalat" w:hAnsi="GHEA Grapalat" w:cs="Arial Armenian"/>
          <w:sz w:val="20"/>
          <w:lang w:val="hy-AM"/>
        </w:rPr>
        <w:t xml:space="preserve">2.4 </w:t>
      </w:r>
      <w:r xmlns:w="http://schemas.openxmlformats.org/wordprocessingml/2006/main" w:rsidRPr="00E84C88">
        <w:rPr>
          <w:rFonts w:ascii="Arial" w:hAnsi="Arial" w:cs="Arial"/>
          <w:sz w:val="20"/>
          <w:lang w:val="hy-AM"/>
        </w:rPr>
        <w:t xml:space="preserve">Participant</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selected</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participant</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to be recognized</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in case </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Article </w:t>
      </w:r>
      <w:r xmlns:w="http://schemas.openxmlformats.org/wordprocessingml/2006/main" w:rsidRPr="00E84C88">
        <w:rPr>
          <w:rFonts w:ascii="GHEA Grapalat" w:hAnsi="GHEA Grapalat" w:cs="Arial"/>
          <w:sz w:val="20"/>
          <w:lang w:val="hy-AM"/>
        </w:rPr>
        <w:t xml:space="preserve">35 </w:t>
      </w:r>
      <w:r xmlns:w="http://schemas.openxmlformats.org/wordprocessingml/2006/main" w:rsidRPr="00E84C88">
        <w:rPr>
          <w:rFonts w:ascii="Arial" w:hAnsi="Arial" w:cs="Arial"/>
          <w:sz w:val="20"/>
          <w:lang w:val="hy-AM"/>
        </w:rPr>
        <w:t xml:space="preserve">of the Law</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by article</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defined</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within the deadline</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and:</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in order</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present</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is</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qualification</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provides:</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her</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presented by</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price</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offer</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GHEA Grapalat" w:hAnsi="GHEA Grapalat"/>
          <w:sz w:val="20"/>
          <w:szCs w:val="20"/>
          <w:lang w:val="hy-AM"/>
        </w:rPr>
        <w:t xml:space="preserve">15 </w:t>
      </w:r>
      <w:r xmlns:w="http://schemas.openxmlformats.org/wordprocessingml/2006/main" w:rsidRPr="00E84C88">
        <w:rPr>
          <w:rFonts w:ascii="Arial" w:hAnsi="Arial" w:cs="Arial"/>
          <w:sz w:val="20"/>
          <w:szCs w:val="20"/>
          <w:lang w:val="hy-AM"/>
        </w:rPr>
        <w:t xml:space="preserve">percent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Size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Qualification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provide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no</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presented </w:t>
      </w:r>
      <w:r xmlns:w="http://schemas.openxmlformats.org/wordprocessingml/2006/main" w:rsidRPr="00E84C88">
        <w:rPr>
          <w:rFonts w:ascii="GHEA Grapalat" w:hAnsi="GHEA Grapalat"/>
          <w:sz w:val="20"/>
          <w:szCs w:val="20"/>
          <w:lang w:val="hy-AM"/>
        </w:rPr>
        <w:t xml:space="preserve">if</w:t>
      </w:r>
      <w:r xmlns:w="http://schemas.openxmlformats.org/wordprocessingml/2006/main" w:rsidRPr="00E84C88">
        <w:rPr>
          <w:rFonts w:ascii="Arial" w:hAnsi="Arial" w:cs="Arial"/>
          <w:sz w:val="20"/>
          <w:szCs w:val="20"/>
          <w:lang w:val="hy-AM"/>
        </w:rPr>
        <w:t xml:space="preser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selected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participant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given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 procedure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 the frame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latter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by </w:t>
      </w:r>
      <w:r xmlns:w="http://schemas.openxmlformats.org/wordprocessingml/2006/main" w:rsidRPr="00E84C88">
        <w:rPr>
          <w:rFonts w:ascii="Arial" w:hAnsi="Arial" w:cs="Arial"/>
          <w:sz w:val="20"/>
          <w:szCs w:val="20"/>
          <w:lang w:val="hy-AM"/>
        </w:rPr>
        <w:t xml:space="preserve">as</w:t>
      </w:r>
      <w:r xmlns:w="http://schemas.openxmlformats.org/wordprocessingml/2006/main" w:rsidRPr="00E84C88">
        <w:rPr>
          <w:rFonts w:ascii="GHEA Grapalat" w:hAnsi="GHEA Grapalat"/>
          <w:sz w:val="20"/>
          <w:szCs w:val="20"/>
          <w:lang w:val="hy-AM"/>
        </w:rPr>
        <w:t xml:space="preser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official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representative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supplier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the products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producer</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organization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applications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to open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the day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as of</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has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international</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authoritative</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organizations </w:t>
      </w:r>
      <w:r xmlns:w="http://schemas.openxmlformats.org/wordprocessingml/2006/main" w:rsidRPr="00E84C88">
        <w:rPr>
          <w:rFonts w:ascii="GHEA Grapalat" w:hAnsi="GHEA Grapalat"/>
          <w:sz w:val="20"/>
          <w:szCs w:val="20"/>
          <w:lang w:val="hy-AM"/>
        </w:rPr>
        <w:t xml:space="preserve">(Fitch, Moody's, </w:t>
      </w:r>
      <w:hyperlink xmlns:w="http://schemas.openxmlformats.org/wordprocessingml/2006/main" xmlns:r="http://schemas.openxmlformats.org/officeDocument/2006/relationships" r:id="rId8" w:tgtFrame="_blank" w:history="1">
        <w:r xmlns:w="http://schemas.openxmlformats.org/wordprocessingml/2006/main" w:rsidRPr="00E84C88">
          <w:rPr>
            <w:rFonts w:ascii="GHEA Grapalat" w:hAnsi="GHEA Grapalat"/>
            <w:sz w:val="20"/>
            <w:szCs w:val="20"/>
            <w:lang w:val="hy-AM"/>
          </w:rPr>
          <w:t xml:space="preserve">Standard &amp; Poor's</w:t>
        </w:r>
      </w:hyperlink>
      <w:r xmlns:w="http://schemas.openxmlformats.org/wordprocessingml/2006/main" w:rsidRPr="00E84C88">
        <w:rPr>
          <w:rFonts w:ascii="GHEA Grapalat" w:hAnsi="GHEA Grapalat" w:cs="Courier New"/>
          <w:sz w:val="20"/>
          <w:szCs w:val="20"/>
          <w:lang w:val="hy-AM"/>
        </w:rPr>
        <w:t xml:space="preserve"> </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by</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granted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creditworthiness</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rating</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at least</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of Armenia</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Republic</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granted</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sovereign</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rating</w:t>
      </w:r>
      <w:r xmlns:w="http://schemas.openxmlformats.org/wordprocessingml/2006/main" w:rsidRPr="00E84C88">
        <w:rPr>
          <w:rFonts w:ascii="GHEA Grapalat" w:hAnsi="GHEA Grapalat"/>
          <w:sz w:val="20"/>
          <w:szCs w:val="20"/>
          <w:lang w:val="hy-AM"/>
        </w:rPr>
        <w:t xml:space="preserve"> </w:t>
      </w:r>
      <w:r xmlns:w="http://schemas.openxmlformats.org/wordprocessingml/2006/main" w:rsidRPr="00E84C88">
        <w:rPr>
          <w:rFonts w:ascii="Arial" w:hAnsi="Arial" w:cs="Arial"/>
          <w:sz w:val="20"/>
          <w:szCs w:val="20"/>
          <w:lang w:val="hy-AM"/>
        </w:rPr>
        <w:t xml:space="preserve">in size</w:t>
      </w:r>
      <w:r xmlns:w="http://schemas.openxmlformats.org/wordprocessingml/2006/main" w:rsidRPr="00E84C88" w:rsidDel="00EA4B24">
        <w:rPr>
          <w:rFonts w:ascii="GHEA Grapalat" w:hAnsi="GHEA Grapalat" w:cs="Arial"/>
          <w:sz w:val="20"/>
          <w:lang w:val="hy-AM"/>
        </w:rPr>
        <w:t xml:space="preserve"> </w:t>
      </w:r>
      <w:r xmlns:w="http://schemas.openxmlformats.org/wordprocessingml/2006/main" w:rsidRPr="00E84C88">
        <w:rPr>
          <w:rFonts w:ascii="GHEA Grapalat" w:hAnsi="GHEA Grapalat" w:cs="Arial"/>
          <w:sz w:val="20"/>
          <w:lang w:val="hy-AM"/>
        </w:rPr>
        <w:t xml:space="preserve">:</w:t>
      </w:r>
    </w:p>
    <w:p w14:paraId="5ADA42D7" w14:textId="77777777" w:rsidR="00950D0E" w:rsidRPr="00E84C88" w:rsidRDefault="00950D0E" w:rsidP="00950D0E">
      <w:pPr xmlns:w="http://schemas.openxmlformats.org/wordprocessingml/2006/main">
        <w:pStyle w:val="norm"/>
        <w:spacing w:line="240" w:lineRule="auto"/>
        <w:ind w:firstLine="540"/>
        <w:rPr>
          <w:rFonts w:ascii="GHEA Grapalat" w:hAnsi="GHEA Grapalat" w:cs="Sylfaen"/>
          <w:sz w:val="20"/>
          <w:szCs w:val="24"/>
          <w:lang w:val="af-ZA" w:eastAsia="en-US"/>
        </w:rPr>
      </w:pPr>
      <w:r xmlns:w="http://schemas.openxmlformats.org/wordprocessingml/2006/main" w:rsidRPr="00E84C88">
        <w:rPr>
          <w:rFonts w:ascii="GHEA Grapalat" w:hAnsi="GHEA Grapalat" w:cs="Sylfaen"/>
          <w:sz w:val="20"/>
          <w:szCs w:val="24"/>
          <w:lang w:val="hy-AM" w:eastAsia="en-US"/>
        </w:rPr>
        <w:t xml:space="preserve">2.5 </w:t>
      </w:r>
      <w:r xmlns:w="http://schemas.openxmlformats.org/wordprocessingml/2006/main" w:rsidRPr="00E84C88">
        <w:rPr>
          <w:rFonts w:ascii="Arial" w:hAnsi="Arial" w:cs="Arial"/>
          <w:sz w:val="20"/>
          <w:szCs w:val="24"/>
          <w:lang w:val="hy-AM" w:eastAsia="en-US"/>
        </w:rPr>
        <w:t xml:space="preserve">Herein</w:t>
      </w:r>
      <w:r xmlns:w="http://schemas.openxmlformats.org/wordprocessingml/2006/main" w:rsidRPr="00E84C88">
        <w:rPr>
          <w:rFonts w:ascii="GHEA Grapalat" w:hAnsi="GHEA Grapalat" w:cs="Sylfaen"/>
          <w:sz w:val="20"/>
          <w:szCs w:val="24"/>
          <w:lang w:val="hy-AM" w:eastAsia="en-US"/>
        </w:rPr>
        <w:t xml:space="preserve"> </w:t>
      </w:r>
      <w:r xmlns:w="http://schemas.openxmlformats.org/wordprocessingml/2006/main" w:rsidRPr="00E84C88">
        <w:rPr>
          <w:rFonts w:ascii="Arial" w:hAnsi="Arial" w:cs="Arial"/>
          <w:sz w:val="20"/>
          <w:szCs w:val="24"/>
          <w:lang w:val="hy-AM" w:eastAsia="en-US"/>
        </w:rPr>
        <w:t xml:space="preserve">of the procedure</w:t>
      </w:r>
      <w:r xmlns:w="http://schemas.openxmlformats.org/wordprocessingml/2006/main" w:rsidRPr="00E84C88">
        <w:rPr>
          <w:rFonts w:ascii="GHEA Grapalat" w:hAnsi="GHEA Grapalat" w:cs="Sylfaen"/>
          <w:sz w:val="20"/>
          <w:szCs w:val="24"/>
          <w:lang w:val="hy-AM" w:eastAsia="en-US"/>
        </w:rPr>
        <w:t xml:space="preserve"> </w:t>
      </w:r>
      <w:r xmlns:w="http://schemas.openxmlformats.org/wordprocessingml/2006/main" w:rsidRPr="00E84C88">
        <w:rPr>
          <w:rFonts w:ascii="Arial" w:hAnsi="Arial" w:cs="Arial"/>
          <w:sz w:val="20"/>
          <w:szCs w:val="24"/>
          <w:lang w:val="hy-AM" w:eastAsia="en-US"/>
        </w:rPr>
        <w:t xml:space="preserve">in the frame</w:t>
      </w:r>
      <w:r xmlns:w="http://schemas.openxmlformats.org/wordprocessingml/2006/main" w:rsidRPr="00E84C88">
        <w:rPr>
          <w:rFonts w:ascii="GHEA Grapalat" w:hAnsi="GHEA Grapalat" w:cs="Sylfaen"/>
          <w:sz w:val="20"/>
          <w:szCs w:val="24"/>
          <w:lang w:val="hy-AM" w:eastAsia="en-US"/>
        </w:rPr>
        <w:t xml:space="preserve"> </w:t>
      </w:r>
      <w:r xmlns:w="http://schemas.openxmlformats.org/wordprocessingml/2006/main" w:rsidRPr="00E84C88">
        <w:rPr>
          <w:rFonts w:ascii="Arial" w:hAnsi="Arial" w:cs="Arial"/>
          <w:sz w:val="20"/>
          <w:szCs w:val="24"/>
          <w:lang w:val="hy-AM" w:eastAsia="en-US"/>
        </w:rPr>
        <w:t xml:space="preserve">to be sealed</w:t>
      </w:r>
      <w:r xmlns:w="http://schemas.openxmlformats.org/wordprocessingml/2006/main" w:rsidRPr="00E84C88">
        <w:rPr>
          <w:rFonts w:ascii="GHEA Grapalat" w:hAnsi="GHEA Grapalat" w:cs="Sylfaen"/>
          <w:sz w:val="20"/>
          <w:szCs w:val="24"/>
          <w:lang w:val="hy-AM" w:eastAsia="en-US"/>
        </w:rPr>
        <w:t xml:space="preserve"> </w:t>
      </w:r>
      <w:r xmlns:w="http://schemas.openxmlformats.org/wordprocessingml/2006/main" w:rsidRPr="00E84C88">
        <w:rPr>
          <w:rFonts w:ascii="Arial" w:hAnsi="Arial" w:cs="Arial"/>
          <w:sz w:val="20"/>
          <w:szCs w:val="24"/>
          <w:lang w:val="hy-AM" w:eastAsia="en-US"/>
        </w:rPr>
        <w:t xml:space="preserve">the contract</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val="hy-AM" w:eastAsia="en-US"/>
        </w:rPr>
        <w:t xml:space="preserve">can</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val="af-ZA" w:eastAsia="en-US"/>
        </w:rPr>
        <w:t xml:space="preserve">is</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val="hy-AM" w:eastAsia="en-US"/>
        </w:rPr>
        <w:t xml:space="preserve">implemented</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val="hy-AM" w:eastAsia="en-US"/>
        </w:rPr>
        <w:t xml:space="preserve">agency</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val="hy-AM" w:eastAsia="en-US"/>
        </w:rPr>
        <w:t xml:space="preserve">contract</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val="hy-AM" w:eastAsia="en-US"/>
        </w:rPr>
        <w:t xml:space="preserve">to seal</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val="hy-AM" w:eastAsia="en-US"/>
        </w:rPr>
        <w:t xml:space="preserve">through</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Agency</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of the contract</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side</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no</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can</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to be</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hereby</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to the procedure</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rPr>
        <w:t xml:space="preserve">at the same time</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rPr>
        <w:t xml:space="preserve">portion </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szCs w:val="24"/>
          <w:lang w:eastAsia="en-US"/>
        </w:rPr>
        <w:t xml:space="preserve">to participate</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purpose</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application</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Arial" w:hAnsi="Arial" w:cs="Arial"/>
          <w:sz w:val="20"/>
          <w:szCs w:val="24"/>
          <w:lang w:eastAsia="en-US"/>
        </w:rPr>
        <w:t xml:space="preserve">presented by</w:t>
      </w:r>
      <w:r xmlns:w="http://schemas.openxmlformats.org/wordprocessingml/2006/main" w:rsidRPr="00E84C88">
        <w:rPr>
          <w:rFonts w:ascii="GHEA Grapalat" w:hAnsi="GHEA Grapalat" w:cs="Sylfaen"/>
          <w:sz w:val="20"/>
          <w:szCs w:val="24"/>
          <w:lang w:val="af-ZA" w:eastAsia="en-US"/>
        </w:rPr>
        <w:t xml:space="preserve"> </w:t>
      </w:r>
      <w:r xmlns:w="http://schemas.openxmlformats.org/wordprocessingml/2006/main" w:rsidRPr="00E84C88">
        <w:rPr>
          <w:rFonts w:ascii="GHEA Grapalat" w:hAnsi="GHEA Grapalat" w:cs="Sylfaen"/>
          <w:sz w:val="20"/>
          <w:szCs w:val="24"/>
          <w:lang w:val="af-ZA" w:eastAsia="en-US"/>
        </w:rPr>
        <w:t xml:space="preserve">the </w:t>
      </w:r>
      <w:r xmlns:w="http://schemas.openxmlformats.org/wordprocessingml/2006/main" w:rsidRPr="00E84C88">
        <w:rPr>
          <w:rFonts w:ascii="Arial" w:hAnsi="Arial" w:cs="Arial"/>
          <w:sz w:val="20"/>
          <w:szCs w:val="24"/>
          <w:lang w:eastAsia="en-US"/>
        </w:rPr>
        <w:t xml:space="preserve">participant</w:t>
      </w:r>
    </w:p>
    <w:p w14:paraId="024324FA" w14:textId="77777777" w:rsidR="00950D0E" w:rsidRPr="00E84C88" w:rsidRDefault="00950D0E" w:rsidP="00950D0E">
      <w:pPr xmlns:w="http://schemas.openxmlformats.org/wordprocessingml/2006/main">
        <w:pStyle w:val="23"/>
        <w:spacing w:line="240" w:lineRule="auto"/>
        <w:rPr>
          <w:rFonts w:ascii="GHEA Grapalat" w:hAnsi="GHEA Grapalat" w:cs="Sylfaen"/>
          <w:szCs w:val="24"/>
        </w:rPr>
      </w:pPr>
      <w:r xmlns:w="http://schemas.openxmlformats.org/wordprocessingml/2006/main" w:rsidRPr="00E84C88">
        <w:rPr>
          <w:rFonts w:ascii="GHEA Grapalat" w:hAnsi="GHEA Grapalat" w:cs="Sylfaen"/>
          <w:szCs w:val="24"/>
        </w:rPr>
        <w:lastRenderedPageBreak xmlns:w="http://schemas.openxmlformats.org/wordprocessingml/2006/main"/>
      </w:r>
      <w:r xmlns:w="http://schemas.openxmlformats.org/wordprocessingml/2006/main" w:rsidRPr="00E84C88">
        <w:rPr>
          <w:rFonts w:ascii="GHEA Grapalat" w:hAnsi="GHEA Grapalat" w:cs="Sylfaen"/>
          <w:szCs w:val="24"/>
        </w:rPr>
        <w:t xml:space="preserve">2 </w:t>
      </w:r>
      <w:r xmlns:w="http://schemas.openxmlformats.org/wordprocessingml/2006/main" w:rsidRPr="00E84C88">
        <w:rPr>
          <w:rFonts w:ascii="GHEA Grapalat" w:hAnsi="GHEA Grapalat" w:cs="Sylfaen"/>
          <w:szCs w:val="24"/>
          <w:lang w:val="hy-AM"/>
        </w:rPr>
        <w:t xml:space="preserve">. </w:t>
      </w:r>
      <w:r xmlns:w="http://schemas.openxmlformats.org/wordprocessingml/2006/main" w:rsidRPr="00E84C88">
        <w:rPr>
          <w:rFonts w:ascii="GHEA Grapalat" w:hAnsi="GHEA Grapalat" w:cs="Sylfaen"/>
          <w:szCs w:val="24"/>
        </w:rPr>
        <w:t xml:space="preserve">6 </w:t>
      </w:r>
      <w:r xmlns:w="http://schemas.openxmlformats.org/wordprocessingml/2006/main" w:rsidRPr="00E84C88">
        <w:rPr>
          <w:rFonts w:ascii="Arial" w:hAnsi="Arial" w:cs="Arial"/>
          <w:szCs w:val="24"/>
          <w:lang w:val="ru-RU"/>
        </w:rPr>
        <w:t xml:space="preserve">Participants</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can</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are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hereby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to the procedure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to participate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together</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activity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in order </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consortium </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Similar</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in case </w:t>
      </w:r>
      <w:r xmlns:w="http://schemas.openxmlformats.org/wordprocessingml/2006/main" w:rsidRPr="00E84C88">
        <w:rPr>
          <w:rFonts w:ascii="GHEA Grapalat" w:hAnsi="GHEA Grapalat" w:cs="Sylfaen"/>
          <w:szCs w:val="24"/>
        </w:rPr>
        <w:t xml:space="preserve">:</w:t>
      </w:r>
    </w:p>
    <w:p w14:paraId="64EE2964" w14:textId="77777777" w:rsidR="00950D0E" w:rsidRPr="00E84C88" w:rsidRDefault="00950D0E" w:rsidP="00950D0E">
      <w:pPr xmlns:w="http://schemas.openxmlformats.org/wordprocessingml/2006/main">
        <w:pStyle w:val="23"/>
        <w:spacing w:line="240" w:lineRule="auto"/>
        <w:rPr>
          <w:rFonts w:ascii="GHEA Grapalat" w:hAnsi="GHEA Grapalat" w:cs="Sylfaen"/>
          <w:szCs w:val="24"/>
        </w:rPr>
      </w:pPr>
      <w:r xmlns:w="http://schemas.openxmlformats.org/wordprocessingml/2006/main" w:rsidRPr="00E84C88">
        <w:rPr>
          <w:rFonts w:ascii="GHEA Grapalat" w:hAnsi="GHEA Grapalat" w:cs="Sylfaen"/>
          <w:szCs w:val="24"/>
        </w:rPr>
        <w:t xml:space="preserve">1) </w:t>
      </w:r>
      <w:r xmlns:w="http://schemas.openxmlformats.org/wordprocessingml/2006/main" w:rsidRPr="00E84C88">
        <w:rPr>
          <w:rFonts w:ascii="Arial" w:hAnsi="Arial" w:cs="Arial"/>
          <w:szCs w:val="24"/>
          <w:lang w:val="ru-RU"/>
        </w:rPr>
        <w:t xml:space="preserve">jointly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activity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of the contract</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from the sides</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any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one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no</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can</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the same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to the procedure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GHEA Grapalat" w:hAnsi="GHEA Grapalat" w:cs="Sylfaen"/>
        </w:rPr>
        <w:t xml:space="preserve">( </w:t>
      </w:r>
      <w:r xmlns:w="http://schemas.openxmlformats.org/wordprocessingml/2006/main" w:rsidRPr="00E84C88">
        <w:rPr>
          <w:rFonts w:ascii="Arial" w:hAnsi="Arial" w:cs="Arial"/>
          <w:lang w:val="en-US"/>
        </w:rPr>
        <w:t xml:space="preserve">at the same time</w:t>
      </w:r>
      <w:r xmlns:w="http://schemas.openxmlformats.org/wordprocessingml/2006/main" w:rsidRPr="00E84C88">
        <w:rPr>
          <w:rFonts w:ascii="GHEA Grapalat" w:hAnsi="GHEA Grapalat" w:cs="Sylfaen"/>
        </w:rPr>
        <w:t xml:space="preserve"> </w:t>
      </w:r>
      <w:r xmlns:w="http://schemas.openxmlformats.org/wordprocessingml/2006/main" w:rsidRPr="00E84C88">
        <w:rPr>
          <w:rFonts w:ascii="Arial" w:hAnsi="Arial" w:cs="Arial"/>
          <w:lang w:val="en-US"/>
        </w:rPr>
        <w:t xml:space="preserve">portion </w:t>
      </w:r>
      <w:r xmlns:w="http://schemas.openxmlformats.org/wordprocessingml/2006/main" w:rsidRPr="00E84C88">
        <w:rPr>
          <w:rFonts w:ascii="GHEA Grapalat" w:hAnsi="GHEA Grapalat" w:cs="Sylfaen"/>
        </w:rPr>
        <w:t xml:space="preserve">) </w:t>
      </w:r>
      <w:r xmlns:w="http://schemas.openxmlformats.org/wordprocessingml/2006/main" w:rsidRPr="00E84C88">
        <w:rPr>
          <w:rFonts w:ascii="Arial" w:hAnsi="Arial" w:cs="Arial"/>
          <w:szCs w:val="24"/>
          <w:lang w:val="ru-RU"/>
        </w:rPr>
        <w:t xml:space="preserve">to submit</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separately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Application </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Present</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paragraph</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demand</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non-compliance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in case </w:t>
      </w:r>
      <w:r xmlns:w="http://schemas.openxmlformats.org/wordprocessingml/2006/main" w:rsidRPr="00E84C88">
        <w:rPr>
          <w:rFonts w:ascii="GHEA Grapalat" w:hAnsi="GHEA Grapalat" w:cs="Sylfaen"/>
          <w:szCs w:val="24"/>
        </w:rPr>
        <w:t xml:space="preserve">of </w:t>
      </w:r>
      <w:r xmlns:w="http://schemas.openxmlformats.org/wordprocessingml/2006/main" w:rsidRPr="00E84C88">
        <w:rPr>
          <w:rFonts w:ascii="Arial" w:hAnsi="Arial" w:cs="Arial"/>
          <w:szCs w:val="24"/>
          <w:lang w:val="ru-RU"/>
        </w:rPr>
        <w:t xml:space="preserve">applications</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opening</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in the session</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rejected</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are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how</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together</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activity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in order </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so</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email</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separately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presented</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applications </w:t>
      </w:r>
      <w:r xmlns:w="http://schemas.openxmlformats.org/wordprocessingml/2006/main" w:rsidRPr="00E84C88">
        <w:rPr>
          <w:rFonts w:ascii="GHEA Grapalat" w:hAnsi="GHEA Grapalat" w:cs="Sylfaen"/>
          <w:szCs w:val="24"/>
        </w:rPr>
        <w:t xml:space="preserve">.</w:t>
      </w:r>
    </w:p>
    <w:p w14:paraId="1FB6BF5E" w14:textId="77777777" w:rsidR="00950D0E" w:rsidRPr="00E84C88" w:rsidRDefault="00950D0E" w:rsidP="00950D0E">
      <w:pPr xmlns:w="http://schemas.openxmlformats.org/wordprocessingml/2006/main">
        <w:pStyle w:val="23"/>
        <w:spacing w:line="240" w:lineRule="auto"/>
        <w:ind w:firstLine="567"/>
        <w:rPr>
          <w:rFonts w:ascii="GHEA Grapalat" w:hAnsi="GHEA Grapalat" w:cs="Sylfaen"/>
          <w:szCs w:val="24"/>
          <w:lang w:val="hy-AM"/>
        </w:rPr>
      </w:pPr>
      <w:r xmlns:w="http://schemas.openxmlformats.org/wordprocessingml/2006/main" w:rsidRPr="00E84C88">
        <w:rPr>
          <w:rFonts w:ascii="GHEA Grapalat" w:hAnsi="GHEA Grapalat" w:cs="Sylfaen"/>
          <w:szCs w:val="24"/>
        </w:rPr>
        <w:t xml:space="preserve">2 </w:t>
      </w:r>
      <w:r xmlns:w="http://schemas.openxmlformats.org/wordprocessingml/2006/main" w:rsidRPr="00E84C88">
        <w:rPr>
          <w:rFonts w:ascii="Arial" w:hAnsi="Arial" w:cs="Arial"/>
          <w:szCs w:val="24"/>
          <w:lang w:val="ru-RU"/>
        </w:rPr>
        <w:t xml:space="preserve">) </w:t>
      </w:r>
      <w:r xmlns:w="http://schemas.openxmlformats.org/wordprocessingml/2006/main" w:rsidRPr="00E84C88">
        <w:rPr>
          <w:rFonts w:ascii="Arial" w:hAnsi="Arial" w:cs="Arial"/>
          <w:szCs w:val="24"/>
        </w:rPr>
        <w:t xml:space="preserve">Participants</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wearing</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are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together</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and:</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jointly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responsibility</w:t>
      </w:r>
      <w:r xmlns:w="http://schemas.openxmlformats.org/wordprocessingml/2006/main" w:rsidRPr="00E84C88">
        <w:rPr>
          <w:rFonts w:ascii="GHEA Grapalat" w:hAnsi="GHEA Grapalat" w:cs="Sylfaen"/>
          <w:szCs w:val="24"/>
        </w:rPr>
        <w:t xml:space="preserve">​</w:t>
      </w:r>
      <w:r xmlns:w="http://schemas.openxmlformats.org/wordprocessingml/2006/main" w:rsidRPr="00E84C88">
        <w:rPr>
          <w:rFonts w:ascii="GHEA Grapalat" w:hAnsi="GHEA Grapalat" w:cs="Sylfaen"/>
          <w:szCs w:val="24"/>
          <w:lang w:val="hy-AM"/>
        </w:rPr>
        <w:t xml:space="preserve"> </w:t>
      </w:r>
      <w:r xmlns:w="http://schemas.openxmlformats.org/wordprocessingml/2006/main" w:rsidRPr="00E84C88">
        <w:rPr>
          <w:rFonts w:ascii="Arial" w:hAnsi="Arial" w:cs="Arial"/>
          <w:szCs w:val="24"/>
        </w:rPr>
        <w:t xml:space="preserve">And</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rPr>
        <w:t xml:space="preserve">in </w:t>
      </w:r>
      <w:r xmlns:w="http://schemas.openxmlformats.org/wordprocessingml/2006/main" w:rsidRPr="00E84C88">
        <w:rPr>
          <w:rFonts w:ascii="GHEA Grapalat" w:hAnsi="GHEA Grapalat" w:cs="Sylfaen"/>
          <w:szCs w:val="24"/>
        </w:rPr>
        <w:t xml:space="preserve">which</w:t>
      </w:r>
      <w:r xmlns:w="http://schemas.openxmlformats.org/wordprocessingml/2006/main" w:rsidRPr="00E84C88">
        <w:rPr>
          <w:rFonts w:ascii="GHEA Grapalat" w:hAnsi="GHEA Grapalat" w:cs="Sylfaen"/>
          <w:szCs w:val="24"/>
          <w:lang w:val="hy-AM"/>
        </w:rPr>
        <w:t xml:space="preserve"> </w:t>
      </w:r>
      <w:r xmlns:w="http://schemas.openxmlformats.org/wordprocessingml/2006/main" w:rsidRPr="00E84C88">
        <w:rPr>
          <w:rFonts w:ascii="Arial" w:hAnsi="Arial" w:cs="Arial"/>
          <w:szCs w:val="24"/>
          <w:lang w:val="ru-RU"/>
        </w:rPr>
        <w:t xml:space="preserve">of the consortium</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member</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from the consortium</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out</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to come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case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of the consortium</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with</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en-US"/>
        </w:rPr>
        <w:t xml:space="preserve">to </w:t>
      </w:r>
      <w:r xmlns:w="http://schemas.openxmlformats.org/wordprocessingml/2006/main" w:rsidRPr="00E84C88">
        <w:rPr>
          <w:rFonts w:ascii="Arial" w:hAnsi="Arial" w:cs="Arial"/>
          <w:szCs w:val="24"/>
          <w:lang w:val="ru-RU"/>
        </w:rPr>
        <w:t xml:space="preserve">the donor</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sealed</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the contract</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unilaterally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being resolved</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is</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and:</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of the consortium</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members</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towards</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applies</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are</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by contract</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planned</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responsibility</w:t>
      </w:r>
      <w:r xmlns:w="http://schemas.openxmlformats.org/wordprocessingml/2006/main" w:rsidRPr="00E84C88">
        <w:rPr>
          <w:rFonts w:ascii="GHEA Grapalat" w:hAnsi="GHEA Grapalat" w:cs="Sylfaen"/>
          <w:szCs w:val="24"/>
        </w:rPr>
        <w:t xml:space="preserve"> </w:t>
      </w:r>
      <w:r xmlns:w="http://schemas.openxmlformats.org/wordprocessingml/2006/main" w:rsidRPr="00E84C88">
        <w:rPr>
          <w:rFonts w:ascii="Arial" w:hAnsi="Arial" w:cs="Arial"/>
          <w:szCs w:val="24"/>
          <w:lang w:val="ru-RU"/>
        </w:rPr>
        <w:t xml:space="preserve">the funds </w:t>
      </w:r>
      <w:r xmlns:w="http://schemas.openxmlformats.org/wordprocessingml/2006/main" w:rsidRPr="00E84C88">
        <w:rPr>
          <w:rFonts w:ascii="GHEA Grapalat" w:hAnsi="GHEA Grapalat" w:cs="Sylfaen"/>
          <w:szCs w:val="24"/>
          <w:lang w:val="hy-AM"/>
        </w:rPr>
        <w:t xml:space="preserve">.</w:t>
      </w:r>
    </w:p>
    <w:p w14:paraId="40D8420E"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hy-AM"/>
        </w:rPr>
      </w:pPr>
    </w:p>
    <w:p w14:paraId="436AE2C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3. </w:t>
      </w:r>
      <w:r xmlns:w="http://schemas.openxmlformats.org/wordprocessingml/2006/main" w:rsidRPr="00E84C88">
        <w:rPr>
          <w:rFonts w:ascii="Arial" w:eastAsia="Times New Roman" w:hAnsi="Arial" w:cs="Arial"/>
          <w:b/>
          <w:sz w:val="20"/>
          <w:szCs w:val="24"/>
          <w:lang w:val="hy-AM"/>
        </w:rPr>
        <w:t xml:space="preserve">INVITATION</w:t>
      </w:r>
      <w:r xmlns:w="http://schemas.openxmlformats.org/wordprocessingml/2006/main" w:rsidRPr="00E84C88">
        <w:rPr>
          <w:rFonts w:ascii="GHEA Grapalat" w:eastAsia="Times New Roman" w:hAnsi="GHEA Grapalat" w:cs="Arial"/>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THE EXPLANATION</w:t>
      </w:r>
      <w:r xmlns:w="http://schemas.openxmlformats.org/wordprocessingml/2006/main" w:rsidRPr="00E84C88">
        <w:rPr>
          <w:rFonts w:ascii="GHEA Grapalat" w:eastAsia="Times New Roman" w:hAnsi="GHEA Grapalat" w:cs="Arial"/>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Arial"/>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INVITATION</w:t>
      </w:r>
      <w:r xmlns:w="http://schemas.openxmlformats.org/wordprocessingml/2006/main" w:rsidRPr="00E84C88">
        <w:rPr>
          <w:rFonts w:ascii="GHEA Grapalat" w:eastAsia="Times New Roman" w:hAnsi="GHEA Grapalat" w:cs="Arial"/>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A CHANGE</w:t>
      </w:r>
      <w:r xmlns:w="http://schemas.openxmlformats.org/wordprocessingml/2006/main" w:rsidRPr="00E84C88">
        <w:rPr>
          <w:rFonts w:ascii="GHEA Grapalat" w:eastAsia="Times New Roman" w:hAnsi="GHEA Grapalat" w:cs="Arial"/>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TO PERFORM</w:t>
      </w:r>
      <w:r xmlns:w="http://schemas.openxmlformats.org/wordprocessingml/2006/main" w:rsidRPr="00E84C88">
        <w:rPr>
          <w:rFonts w:ascii="GHEA Grapalat" w:eastAsia="Times New Roman" w:hAnsi="GHEA Grapalat" w:cs="Arial"/>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THE PROCEDURE</w:t>
      </w:r>
      <w:r xmlns:w="http://schemas.openxmlformats.org/wordprocessingml/2006/main" w:rsidRPr="00E84C88">
        <w:rPr>
          <w:rFonts w:ascii="GHEA Grapalat" w:eastAsia="Times New Roman" w:hAnsi="GHEA Grapalat" w:cs="Arial"/>
          <w:b/>
          <w:sz w:val="20"/>
          <w:szCs w:val="24"/>
          <w:lang w:val="af-ZA"/>
        </w:rPr>
        <w:t xml:space="preserve"> </w:t>
      </w:r>
    </w:p>
    <w:p w14:paraId="768C033A"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af-ZA"/>
        </w:rPr>
      </w:pPr>
    </w:p>
    <w:p w14:paraId="7464B4B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3.1 </w:t>
      </w:r>
      <w:r xmlns:w="http://schemas.openxmlformats.org/wordprocessingml/2006/main" w:rsidRPr="00E84C88">
        <w:rPr>
          <w:rFonts w:ascii="Arial" w:eastAsia="Times New Roman" w:hAnsi="Arial" w:cs="Arial"/>
          <w:sz w:val="20"/>
          <w:szCs w:val="24"/>
          <w:lang w:val="en-US"/>
        </w:rPr>
        <w:t xml:space="preserve">Article </w:t>
      </w:r>
      <w:r xmlns:w="http://schemas.openxmlformats.org/wordprocessingml/2006/main" w:rsidRPr="00E84C88">
        <w:rPr>
          <w:rFonts w:ascii="GHEA Grapalat" w:eastAsia="Times New Roman" w:hAnsi="GHEA Grapalat" w:cs="Arial"/>
          <w:sz w:val="20"/>
          <w:szCs w:val="24"/>
          <w:lang w:val="af-ZA"/>
        </w:rPr>
        <w:t xml:space="preserve">29 </w:t>
      </w:r>
      <w:r xmlns:w="http://schemas.openxmlformats.org/wordprocessingml/2006/main" w:rsidRPr="00E84C88">
        <w:rPr>
          <w:rFonts w:ascii="Arial" w:eastAsia="Times New Roman" w:hAnsi="Arial" w:cs="Arial"/>
          <w:sz w:val="20"/>
          <w:szCs w:val="24"/>
          <w:lang w:val="en-US"/>
        </w:rPr>
        <w:t xml:space="preserve">of the Law</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article</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according </w:t>
      </w:r>
      <w:r xmlns:w="http://schemas.openxmlformats.org/wordprocessingml/2006/main" w:rsidRPr="00E84C88">
        <w:rPr>
          <w:rFonts w:ascii="GHEA Grapalat" w:eastAsia="Times New Roman" w:hAnsi="GHEA Grapalat" w:cs="Arial"/>
          <w:sz w:val="20"/>
          <w:szCs w:val="24"/>
          <w:lang w:val="af-ZA"/>
        </w:rPr>
        <w:t xml:space="preserve">to </w:t>
      </w:r>
      <w:r xmlns:w="http://schemas.openxmlformats.org/wordprocessingml/2006/main" w:rsidRPr="00E84C88">
        <w:rPr>
          <w:rFonts w:ascii="Arial" w:eastAsia="Times New Roman" w:hAnsi="Arial" w:cs="Arial"/>
          <w:sz w:val="20"/>
          <w:szCs w:val="24"/>
          <w:lang w:val="en-US"/>
        </w:rPr>
        <w:t xml:space="preserve">the participant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right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has</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from the customer</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demand</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invitation</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clarification.</w:t>
      </w:r>
    </w:p>
    <w:p w14:paraId="5675B901" w14:textId="77777777" w:rsidR="00532D6C" w:rsidRPr="00E84C88" w:rsidRDefault="00532D6C" w:rsidP="00532D6C">
      <w:pPr xmlns:w="http://schemas.openxmlformats.org/wordprocessingml/2006/main">
        <w:autoSpaceDE w:val="0"/>
        <w:autoSpaceDN w:val="0"/>
        <w:adjustRightInd w:val="0"/>
        <w:spacing w:after="0" w:line="240" w:lineRule="auto"/>
        <w:ind w:firstLine="567"/>
        <w:jc w:val="both"/>
        <w:rPr>
          <w:rFonts w:ascii="GHEA Grapalat" w:eastAsia="Times New Roman" w:hAnsi="GHEA Grapalat" w:cs="Times New Roman"/>
          <w:sz w:val="20"/>
          <w:szCs w:val="24"/>
          <w:lang w:val="af-ZA"/>
        </w:rPr>
      </w:pPr>
      <w:r xmlns:w="http://schemas.openxmlformats.org/wordprocessingml/2006/main" w:rsidRPr="00E84C88">
        <w:rPr>
          <w:rFonts w:ascii="Arial" w:eastAsia="Times New Roman" w:hAnsi="Arial" w:cs="Arial"/>
          <w:sz w:val="20"/>
          <w:szCs w:val="24"/>
          <w:lang w:val="en-US"/>
        </w:rPr>
        <w:t xml:space="preserve">Participant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right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has</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applications</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presentation</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deadline</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upon expiry</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at least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five</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calendar</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ahead</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writing</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from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demand</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invitation</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clarification.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commission</w:t>
      </w:r>
      <w:r xmlns:w="http://schemas.openxmlformats.org/wordprocessingml/2006/main" w:rsidRPr="00E84C88">
        <w:rPr>
          <w:rFonts w:ascii="GHEA Grapalat" w:eastAsia="Times New Roman" w:hAnsi="GHEA Grapalat" w:cs="Times New Roma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request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done</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participant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clarification</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providing</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writing</w:t>
      </w:r>
      <w:r xmlns:w="http://schemas.openxmlformats.org/wordprocessingml/2006/main" w:rsidRPr="00E84C88" w:rsidDel="00197D76">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w:t>
      </w:r>
      <w:r xmlns:w="http://schemas.openxmlformats.org/wordprocessingml/2006/main" w:rsidRPr="00E84C88">
        <w:rPr>
          <w:rFonts w:ascii="GHEA Grapalat" w:eastAsia="Times New Roman" w:hAnsi="GHEA Grapalat" w:cs="Sylfaen"/>
          <w:sz w:val="20"/>
          <w:szCs w:val="24"/>
          <w:lang w:val="af-ZA"/>
        </w:rPr>
        <w:t xml:space="preserve">request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receive</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on the day</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next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two</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calendar</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day</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during. </w:t>
      </w:r>
      <w:r xmlns:w="http://schemas.openxmlformats.org/wordprocessingml/2006/main" w:rsidRPr="00E84C88">
        <w:rPr>
          <w:rFonts w:ascii="GHEA Grapalat" w:eastAsia="Times New Roman" w:hAnsi="GHEA Grapalat" w:cs="Tahoma"/>
          <w:sz w:val="20"/>
          <w:szCs w:val="24"/>
          <w:vertAlign w:val="superscript"/>
          <w:lang w:val="en-US"/>
        </w:rPr>
        <w:t xml:space="preserve">5:00</w:t>
      </w:r>
      <w:r xmlns:w="http://schemas.openxmlformats.org/wordprocessingml/2006/main" w:rsidRPr="00E84C88">
        <w:rPr>
          <w:rFonts w:ascii="GHEA Grapalat" w:eastAsia="Times New Roman" w:hAnsi="GHEA Grapalat" w:cs="Tahoma"/>
          <w:sz w:val="20"/>
          <w:szCs w:val="24"/>
          <w:lang w:val="af-ZA"/>
        </w:rPr>
        <w:t xml:space="preserve"> </w:t>
      </w:r>
      <w:r xmlns:w="http://schemas.openxmlformats.org/wordprocessingml/2006/main" w:rsidRPr="00E84C88">
        <w:rPr>
          <w:rFonts w:ascii="GHEA Grapalat" w:eastAsia="Times New Roman" w:hAnsi="GHEA Grapalat" w:cs="Times New Roman"/>
          <w:sz w:val="20"/>
          <w:szCs w:val="24"/>
          <w:lang w:val="af-ZA"/>
        </w:rPr>
        <w:t xml:space="preserve"> </w:t>
      </w:r>
    </w:p>
    <w:p w14:paraId="7D47442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4"/>
          <w:lang w:val="af-ZA"/>
        </w:rPr>
        <w:t xml:space="preserve">3.2 </w:t>
      </w:r>
      <w:r xmlns:w="http://schemas.openxmlformats.org/wordprocessingml/2006/main" w:rsidRPr="00E84C88">
        <w:rPr>
          <w:rFonts w:ascii="Arial" w:eastAsia="Times New Roman" w:hAnsi="Arial" w:cs="Arial"/>
          <w:sz w:val="20"/>
          <w:szCs w:val="24"/>
          <w:lang w:val="en-US"/>
        </w:rPr>
        <w:t xml:space="preserve">Survey</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clarifications</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content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about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statement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clarification</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provide</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day</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published</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rPr>
        <w:t xml:space="preserve">at </w:t>
      </w:r>
      <w:r xmlns:w="http://schemas.openxmlformats.org/wordprocessingml/2006/main" w:rsidRPr="00E84C88">
        <w:rPr>
          <w:rFonts w:ascii="GHEA Grapalat" w:eastAsia="Times New Roman" w:hAnsi="GHEA Grapalat" w:cs="Sylfaen"/>
          <w:sz w:val="20"/>
          <w:szCs w:val="24"/>
          <w:lang w:val="af-ZA"/>
        </w:rPr>
        <w:t xml:space="preserve">www.procurement.am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active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newsletter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hereinafter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newsletter </w:t>
      </w:r>
      <w:r xmlns:w="http://schemas.openxmlformats.org/wordprocessingml/2006/main" w:rsidRPr="00E84C88">
        <w:rPr>
          <w:rFonts w:ascii="Arial" w:eastAsia="Times New Roman" w:hAnsi="Arial" w:cs="Arial"/>
          <w:sz w:val="20"/>
          <w:szCs w:val="24"/>
        </w:rPr>
        <w:t xml:space="preserve">) </w:t>
      </w:r>
      <w:r xmlns:w="http://schemas.openxmlformats.org/wordprocessingml/2006/main" w:rsidRPr="00E84C88">
        <w:rPr>
          <w:rFonts w:ascii="Arial" w:eastAsia="Times New Roman" w:hAnsi="Arial" w:cs="Arial"/>
          <w:sz w:val="20"/>
          <w:szCs w:val="24"/>
          <w:lang w:val="en-US"/>
        </w:rPr>
        <w:t xml:space="preserve">of </w:t>
      </w:r>
      <w:r xmlns:w="http://schemas.openxmlformats.org/wordprocessingml/2006/main" w:rsidRPr="00E84C88">
        <w:rPr>
          <w:rFonts w:ascii="GHEA Grapalat" w:eastAsia="Times New Roman" w:hAnsi="GHEA Grapalat" w:cs="Sylfaen"/>
          <w:sz w:val="20"/>
          <w:szCs w:val="24"/>
          <w:lang w:val="af-ZA"/>
        </w:rPr>
        <w:t xml:space="preserve">Purchases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announcements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department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Invitations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clarifications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regarding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announcements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subsection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without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mention</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request</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done</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participate</w:t>
      </w:r>
      <w:r xmlns:w="http://schemas.openxmlformats.org/wordprocessingml/2006/main" w:rsidRPr="00E84C88">
        <w:rPr>
          <w:rFonts w:ascii="GHEA Grapalat" w:eastAsia="Times New Roman" w:hAnsi="GHEA Grapalat" w:cs="Arial"/>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data.</w:t>
      </w:r>
      <w:r xmlns:w="http://schemas.openxmlformats.org/wordprocessingml/2006/main" w:rsidRPr="00E84C88">
        <w:rPr>
          <w:rFonts w:ascii="GHEA Grapalat" w:eastAsia="Times New Roman" w:hAnsi="GHEA Grapalat" w:cs="Tahoma"/>
          <w:sz w:val="20"/>
          <w:szCs w:val="24"/>
          <w:lang w:val="af-ZA"/>
        </w:rPr>
        <w:t xml:space="preserve"> </w:t>
      </w:r>
    </w:p>
    <w:p w14:paraId="320FC3B3" w14:textId="77777777" w:rsidR="00532D6C" w:rsidRPr="00E84C88" w:rsidRDefault="00532D6C" w:rsidP="00532D6C">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xmlns:w="http://schemas.openxmlformats.org/wordprocessingml/2006/main" w:rsidRPr="00E84C88">
        <w:rPr>
          <w:rFonts w:ascii="GHEA Grapalat" w:eastAsia="Times New Roman" w:hAnsi="GHEA Grapalat" w:cs="Arial Unicode"/>
          <w:sz w:val="20"/>
          <w:szCs w:val="24"/>
          <w:lang w:val="af-ZA"/>
        </w:rPr>
        <w:t xml:space="preserve">3.3 </w:t>
      </w:r>
      <w:r xmlns:w="http://schemas.openxmlformats.org/wordprocessingml/2006/main" w:rsidRPr="00E84C88">
        <w:rPr>
          <w:rFonts w:ascii="Arial" w:eastAsia="Times New Roman" w:hAnsi="Arial" w:cs="Arial"/>
          <w:sz w:val="20"/>
          <w:szCs w:val="24"/>
        </w:rPr>
        <w:t xml:space="preserve">Clarification</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provided </w:t>
      </w:r>
      <w:r xmlns:w="http://schemas.openxmlformats.org/wordprocessingml/2006/main" w:rsidRPr="00E84C88">
        <w:rPr>
          <w:rFonts w:ascii="Arial" w:eastAsia="Times New Roman" w:hAnsi="Arial" w:cs="Arial"/>
          <w:sz w:val="20"/>
          <w:szCs w:val="24"/>
        </w:rPr>
        <w:t xml:space="preserve">if </w:t>
      </w:r>
      <w:r xmlns:w="http://schemas.openxmlformats.org/wordprocessingml/2006/main" w:rsidRPr="00E84C88">
        <w:rPr>
          <w:rFonts w:ascii="GHEA Grapalat" w:eastAsia="Times New Roman" w:hAnsi="GHEA Grapalat" w:cs="Arial Unicode"/>
          <w:sz w:val="20"/>
          <w:szCs w:val="24"/>
          <w:lang w:val="af-ZA"/>
        </w:rPr>
        <w:t xml:space="preserv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the request</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performed</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department </w:t>
      </w:r>
      <w:r xmlns:w="http://schemas.openxmlformats.org/wordprocessingml/2006/main" w:rsidRPr="00E84C88">
        <w:rPr>
          <w:rFonts w:ascii="Arial" w:eastAsia="Times New Roman" w:hAnsi="Arial" w:cs="Arial"/>
          <w:sz w:val="20"/>
          <w:szCs w:val="24"/>
        </w:rPr>
        <w:t xml:space="preserve">who</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period</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in violation </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as</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also </w:t>
      </w:r>
      <w:r xmlns:w="http://schemas.openxmlformats.org/wordprocessingml/2006/main" w:rsidRPr="00E84C88">
        <w:rPr>
          <w:rFonts w:ascii="GHEA Grapalat" w:eastAsia="Times New Roman" w:hAnsi="GHEA Grapalat" w:cs="Arial Unicode"/>
          <w:sz w:val="20"/>
          <w:szCs w:val="24"/>
          <w:lang w:val="af-ZA"/>
        </w:rPr>
        <w:t xml:space="preserve">if</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the request</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out</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hereby</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of invitation</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content</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from the frame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request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refers to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latter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recommended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goods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technical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specifications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technical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characteristics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equivalence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according </w:t>
      </w:r>
      <w:r xmlns:w="http://schemas.openxmlformats.org/wordprocessingml/2006/main" w:rsidRPr="00E84C88">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E84C88">
        <w:rPr>
          <w:rFonts w:ascii="Arial" w:eastAsia="Times New Roman" w:hAnsi="Arial" w:cs="Arial"/>
          <w:sz w:val="20"/>
          <w:szCs w:val="24"/>
        </w:rPr>
        <w:t xml:space="preserve">to the answer </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in which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participant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in writing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be notified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clarification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not to provide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foundations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about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survey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to receive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on the day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next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two</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calendar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of the day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during</w:t>
      </w:r>
      <w:r xmlns:w="http://schemas.openxmlformats.org/wordprocessingml/2006/main" w:rsidRPr="00E84C88">
        <w:rPr>
          <w:rFonts w:ascii="GHEA Grapalat" w:eastAsia="Times New Roman" w:hAnsi="GHEA Grapalat" w:cs="Times New Roman"/>
          <w:sz w:val="20"/>
          <w:szCs w:val="20"/>
          <w:lang w:val="af-ZA"/>
        </w:rPr>
        <w:t xml:space="preserve">​</w:t>
      </w:r>
    </w:p>
    <w:p w14:paraId="21D370FD" w14:textId="77777777" w:rsidR="00532D6C" w:rsidRPr="00E84C88" w:rsidRDefault="00532D6C" w:rsidP="00532D6C">
      <w:pPr xmlns:w="http://schemas.openxmlformats.org/wordprocessingml/2006/main">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xmlns:w="http://schemas.openxmlformats.org/wordprocessingml/2006/main" w:rsidRPr="00E84C88">
        <w:rPr>
          <w:rFonts w:ascii="GHEA Grapalat" w:eastAsia="Times New Roman" w:hAnsi="GHEA Grapalat" w:cs="Arial Unicode"/>
          <w:sz w:val="20"/>
          <w:szCs w:val="24"/>
          <w:lang w:val="af-ZA"/>
        </w:rPr>
        <w:t xml:space="preserve">3.4 </w:t>
      </w: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presentation</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deadline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upon expiry</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at least</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five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calendar</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day</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ahead</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in the invitation</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performed</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changes </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 </w:t>
      </w:r>
      <w:r xmlns:w="http://schemas.openxmlformats.org/wordprocessingml/2006/main" w:rsidRPr="00E84C88">
        <w:rPr>
          <w:rFonts w:ascii="Arial" w:eastAsia="Times New Roman" w:hAnsi="Arial" w:cs="Arial"/>
          <w:sz w:val="20"/>
          <w:szCs w:val="24"/>
        </w:rPr>
        <w:t xml:space="preserve">change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to perform</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on the day</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next</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three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calendar</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during</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change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to perform</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them</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to provide</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conditions</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about</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statement</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published</w:t>
      </w:r>
      <w:r xmlns:w="http://schemas.openxmlformats.org/wordprocessingml/2006/main" w:rsidRPr="00E84C88">
        <w:rPr>
          <w:rFonts w:ascii="GHEA Grapalat" w:eastAsia="Times New Roman" w:hAnsi="GHEA Grapalat" w:cs="Arial Unicode"/>
          <w:sz w:val="20"/>
          <w:szCs w:val="24"/>
          <w:lang w:val="af-ZA"/>
        </w:rPr>
        <w:t xml:space="preserve"> </w:t>
      </w:r>
      <w:r xmlns:w="http://schemas.openxmlformats.org/wordprocessingml/2006/main" w:rsidRPr="00E84C88">
        <w:rPr>
          <w:rFonts w:ascii="Arial" w:eastAsia="Times New Roman" w:hAnsi="Arial" w:cs="Arial"/>
          <w:sz w:val="20"/>
          <w:szCs w:val="24"/>
        </w:rPr>
        <w:t xml:space="preserve">in the newsletter </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Arial Unicode"/>
          <w:sz w:val="20"/>
          <w:szCs w:val="24"/>
          <w:lang w:val="af-ZA"/>
        </w:rPr>
        <w:t xml:space="preserve"> </w:t>
      </w:r>
    </w:p>
    <w:p w14:paraId="47A24DE9" w14:textId="77777777" w:rsidR="00532D6C" w:rsidRPr="00E84C88" w:rsidRDefault="00532D6C" w:rsidP="00532D6C">
      <w:pPr xmlns:w="http://schemas.openxmlformats.org/wordprocessingml/2006/main">
        <w:autoSpaceDE w:val="0"/>
        <w:autoSpaceDN w:val="0"/>
        <w:adjustRightInd w:val="0"/>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3.5 </w:t>
      </w:r>
      <w:r xmlns:w="http://schemas.openxmlformats.org/wordprocessingml/2006/main" w:rsidRPr="00E84C88">
        <w:rPr>
          <w:rFonts w:ascii="Arial" w:eastAsia="Times New Roman" w:hAnsi="Arial" w:cs="Arial"/>
          <w:sz w:val="20"/>
          <w:szCs w:val="24"/>
          <w:lang w:val="hy-AM"/>
        </w:rPr>
        <w:t xml:space="preserve">Unique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changes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expiration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electronic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mail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through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appraiser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commission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secretary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submit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justifications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purchase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characteristics: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law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competition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discrimination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exclusion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requirements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point of view of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mention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name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Surname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Submitted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justifications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considered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appraiser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commission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them</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changes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invitation </w:t>
      </w:r>
      <w:r xmlns:w="http://schemas.openxmlformats.org/wordprocessingml/2006/main" w:rsidRPr="00E84C88">
        <w:rPr>
          <w:rFonts w:ascii="GHEA Grapalat" w:eastAsia="Times New Roman" w:hAnsi="GHEA Grapalat" w:cs="Sylfaen"/>
          <w:sz w:val="20"/>
          <w:szCs w:val="24"/>
          <w:lang w:val="hy-AM"/>
        </w:rPr>
        <w:t xml:space="preserve">.</w:t>
      </w:r>
    </w:p>
    <w:p w14:paraId="3893BFBB" w14:textId="77777777" w:rsidR="009347A4" w:rsidRPr="00E84C88" w:rsidRDefault="009347A4" w:rsidP="009347A4">
      <w:pPr xmlns:w="http://schemas.openxmlformats.org/wordprocessingml/2006/main">
        <w:autoSpaceDE w:val="0"/>
        <w:autoSpaceDN w:val="0"/>
        <w:adjustRightInd w:val="0"/>
        <w:ind w:firstLine="567"/>
        <w:jc w:val="both"/>
        <w:rPr>
          <w:rFonts w:ascii="GHEA Grapalat" w:hAnsi="GHEA Grapalat" w:cs="Arial Unicode"/>
          <w:sz w:val="20"/>
          <w:lang w:val="hy-AM"/>
        </w:rPr>
      </w:pPr>
      <w:r xmlns:w="http://schemas.openxmlformats.org/wordprocessingml/2006/main" w:rsidRPr="00E84C88">
        <w:rPr>
          <w:rFonts w:ascii="GHEA Grapalat" w:hAnsi="GHEA Grapalat" w:cs="Arial Unicode"/>
          <w:sz w:val="20"/>
          <w:lang w:val="hy-AM"/>
        </w:rPr>
        <w:t xml:space="preserve">3.6 </w:t>
      </w:r>
      <w:r xmlns:w="http://schemas.openxmlformats.org/wordprocessingml/2006/main" w:rsidRPr="00E84C88">
        <w:rPr>
          <w:rFonts w:ascii="Arial" w:hAnsi="Arial" w:cs="Arial"/>
          <w:sz w:val="20"/>
          <w:lang w:val="hy-AM"/>
        </w:rPr>
        <w:t xml:space="preserve">Invitation</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changes</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to be done</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case</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applications</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to present</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deadline</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counted</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is</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that</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of changes</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about</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in the newsletter</w:t>
      </w:r>
      <w:r xmlns:w="http://schemas.openxmlformats.org/wordprocessingml/2006/main" w:rsidRPr="00E84C88">
        <w:rPr>
          <w:rFonts w:ascii="GHEA Grapalat" w:hAnsi="GHEA Grapalat" w:cs="Arial"/>
          <w:sz w:val="20"/>
          <w:lang w:val="hy-AM"/>
        </w:rPr>
        <w:t xml:space="preserve"> </w:t>
      </w:r>
      <w:r xmlns:w="http://schemas.openxmlformats.org/wordprocessingml/2006/main" w:rsidRPr="00E84C88">
        <w:rPr>
          <w:rFonts w:ascii="Arial" w:hAnsi="Arial" w:cs="Arial"/>
          <w:sz w:val="20"/>
          <w:lang w:val="hy-AM"/>
        </w:rPr>
        <w:t xml:space="preserve">statement</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publication</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from the day</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That</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case</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participants</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must</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are</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to extend</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their</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presented by</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of the application</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provision</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validity</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period</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or</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submit</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of the application</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new</w:t>
      </w:r>
      <w:r xmlns:w="http://schemas.openxmlformats.org/wordprocessingml/2006/main" w:rsidRPr="00E84C88">
        <w:rPr>
          <w:rFonts w:ascii="GHEA Grapalat" w:hAnsi="GHEA Grapalat" w:cs="Arial Unicode"/>
          <w:sz w:val="20"/>
          <w:lang w:val="hy-AM"/>
        </w:rPr>
        <w:t xml:space="preserve"> </w:t>
      </w:r>
      <w:r xmlns:w="http://schemas.openxmlformats.org/wordprocessingml/2006/main" w:rsidRPr="00E84C88">
        <w:rPr>
          <w:rFonts w:ascii="Arial" w:hAnsi="Arial" w:cs="Arial"/>
          <w:sz w:val="20"/>
          <w:lang w:val="hy-AM"/>
        </w:rPr>
        <w:t xml:space="preserve">provide</w:t>
      </w:r>
    </w:p>
    <w:p w14:paraId="172F4B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4. </w:t>
      </w:r>
      <w:r xmlns:w="http://schemas.openxmlformats.org/wordprocessingml/2006/main" w:rsidRPr="00E84C88">
        <w:rPr>
          <w:rFonts w:ascii="Arial" w:eastAsia="Times New Roman" w:hAnsi="Arial" w:cs="Arial"/>
          <w:b/>
          <w:sz w:val="20"/>
          <w:szCs w:val="24"/>
          <w:lang w:val="hy-AM"/>
        </w:rPr>
        <w:t xml:space="preserve">THE APPLICATION</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TO PRESENT</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THE PROCEDURE</w:t>
      </w:r>
    </w:p>
    <w:p w14:paraId="0C7D47F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4.1 </w:t>
      </w:r>
      <w:r xmlns:w="http://schemas.openxmlformats.org/wordprocessingml/2006/main" w:rsidRPr="00E84C88">
        <w:rPr>
          <w:rFonts w:ascii="Arial" w:eastAsia="Times New Roman" w:hAnsi="Arial" w:cs="Arial"/>
          <w:sz w:val="20"/>
          <w:szCs w:val="24"/>
          <w:lang w:val="hy-AM"/>
        </w:rPr>
        <w:t xml:space="preserve">Herein</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commission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based 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w:t>
      </w:r>
    </w:p>
    <w:p w14:paraId="3D3E351B"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0"/>
          <w:lang w:val="af-ZA"/>
        </w:rPr>
        <w:t xml:space="preserve">Participant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can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application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submit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how</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each</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dose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so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email</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don't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how many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or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all</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portions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for</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p>
    <w:p w14:paraId="1688220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introduced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end.</w:t>
      </w:r>
    </w:p>
    <w:p w14:paraId="7F8D47F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preparation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order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described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2nd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Arial" w:eastAsia="Times New Roman" w:hAnsi="Arial" w:cs="Arial"/>
          <w:sz w:val="20"/>
          <w:szCs w:val="24"/>
          <w:lang w:val="hy-AM"/>
        </w:rPr>
        <w:t xml:space="preserve">the quote </w:t>
      </w:r>
      <w:r xmlns:w="http://schemas.openxmlformats.org/wordprocessingml/2006/main" w:rsidRPr="00E84C88">
        <w:rPr>
          <w:rFonts w:ascii="GHEA Grapalat" w:eastAsia="Times New Roman" w:hAnsi="GHEA Grapalat" w:cs="Sylfaen"/>
          <w:sz w:val="20"/>
          <w:szCs w:val="24"/>
          <w:lang w:val="hy-AM"/>
        </w:rPr>
        <w:t xml:space="preserve">part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inquiry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prepare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instruction.</w:t>
      </w:r>
    </w:p>
    <w:p w14:paraId="6A0FCDFD" w14:textId="08401A36" w:rsidR="00532D6C" w:rsidRPr="00E84C88" w:rsidRDefault="00532D6C" w:rsidP="00597465">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4.2 </w:t>
      </w:r>
      <w:r xmlns:w="http://schemas.openxmlformats.org/wordprocessingml/2006/main" w:rsidRPr="00E84C88">
        <w:rPr>
          <w:rFonts w:ascii="Arial" w:eastAsia="Times New Roman" w:hAnsi="Arial" w:cs="Arial"/>
          <w:sz w:val="20"/>
          <w:szCs w:val="24"/>
          <w:lang w:val="hy-AM"/>
        </w:rPr>
        <w:t xml:space="preserve">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necessary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submit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commission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later </w:t>
      </w:r>
      <w:r xmlns:w="http://schemas.openxmlformats.org/wordprocessingml/2006/main" w:rsidRPr="00E84C88">
        <w:rPr>
          <w:rFonts w:ascii="Arial" w:eastAsia="Times New Roman" w:hAnsi="Arial" w:cs="Arial"/>
          <w:sz w:val="20"/>
          <w:szCs w:val="24"/>
          <w:lang w:val="hy-AM"/>
        </w:rPr>
        <w:t xml:space="preserve">than</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statement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newsletter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published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next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date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including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00A406BF" w:rsidRPr="00A406BF">
        <w:rPr>
          <w:rFonts w:ascii="Arial" w:eastAsia="Times New Roman" w:hAnsi="Arial" w:cs="Arial"/>
          <w:b/>
          <w:sz w:val="20"/>
          <w:szCs w:val="20"/>
          <w:lang w:val="af-ZA"/>
        </w:rPr>
        <w:t xml:space="preserve">13 </w:t>
      </w:r>
      <w:r xmlns:w="http://schemas.openxmlformats.org/wordprocessingml/2006/main" w:rsidR="00A406BF" w:rsidRPr="00A406BF">
        <w:rPr>
          <w:rFonts w:ascii="Times New Roman" w:eastAsia="Times New Roman" w:hAnsi="Times New Roman" w:cs="Times New Roman"/>
          <w:b/>
          <w:sz w:val="20"/>
          <w:szCs w:val="20"/>
          <w:lang w:val="af-ZA"/>
        </w:rPr>
        <w:t xml:space="preserve">. </w:t>
      </w:r>
      <w:r xmlns:w="http://schemas.openxmlformats.org/wordprocessingml/2006/main" w:rsidR="00A406BF" w:rsidRPr="00A406BF">
        <w:rPr>
          <w:rFonts w:ascii="Arial" w:eastAsia="Times New Roman" w:hAnsi="Arial" w:cs="Arial"/>
          <w:b/>
          <w:sz w:val="20"/>
          <w:szCs w:val="20"/>
          <w:lang w:val="af-ZA"/>
        </w:rPr>
        <w:t xml:space="preserve">12 </w:t>
      </w:r>
      <w:r xmlns:w="http://schemas.openxmlformats.org/wordprocessingml/2006/main" w:rsidR="00A406BF" w:rsidRPr="00A406BF">
        <w:rPr>
          <w:rFonts w:ascii="Times New Roman" w:eastAsia="Times New Roman" w:hAnsi="Times New Roman" w:cs="Times New Roman"/>
          <w:b/>
          <w:sz w:val="20"/>
          <w:szCs w:val="20"/>
          <w:lang w:val="af-ZA"/>
        </w:rPr>
        <w:t xml:space="preserve">. </w:t>
      </w:r>
      <w:r xmlns:w="http://schemas.openxmlformats.org/wordprocessingml/2006/main" w:rsidR="00A406BF" w:rsidRPr="00A406BF">
        <w:rPr>
          <w:rFonts w:ascii="Arial" w:eastAsia="Times New Roman" w:hAnsi="Arial" w:cs="Arial"/>
          <w:b/>
          <w:sz w:val="20"/>
          <w:szCs w:val="20"/>
          <w:lang w:val="af-ZA"/>
        </w:rPr>
        <w:t xml:space="preserve">2024</w:t>
      </w:r>
      <w:r xmlns:w="http://schemas.openxmlformats.org/wordprocessingml/2006/main" w:rsidR="003242D7" w:rsidRPr="00A406BF">
        <w:rPr>
          <w:rFonts w:ascii="Times New Roman" w:eastAsia="Times New Roman" w:hAnsi="Times New Roman" w:cs="Times New Roman"/>
          <w:b/>
          <w:sz w:val="20"/>
          <w:szCs w:val="20"/>
          <w:lang w:val="af-ZA"/>
        </w:rPr>
        <w:t xml:space="preserve">​ </w:t>
      </w:r>
      <w:r xmlns:w="http://schemas.openxmlformats.org/wordprocessingml/2006/main" w:rsidRPr="00E84C88">
        <w:rPr>
          <w:rFonts w:ascii="GHEA Grapalat" w:eastAsia="Times New Roman" w:hAnsi="GHEA Grapalat" w:cs="Arial"/>
          <w:sz w:val="20"/>
          <w:szCs w:val="24"/>
          <w:lang w:val="hy-AM"/>
        </w:rPr>
        <w:t xml:space="preserve">at </w:t>
      </w:r>
      <w:r xmlns:w="http://schemas.openxmlformats.org/wordprocessingml/2006/main" w:rsidRPr="00597465">
        <w:rPr>
          <w:rFonts w:ascii="Arial" w:eastAsia="Times New Roman" w:hAnsi="Arial" w:cs="Arial"/>
          <w:b/>
          <w:sz w:val="20"/>
          <w:szCs w:val="20"/>
          <w:lang w:val="af-ZA"/>
        </w:rPr>
        <w:t xml:space="preserve">15:00</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b/>
          <w:sz w:val="20"/>
          <w:szCs w:val="20"/>
          <w:lang w:val="af-ZA"/>
        </w:rPr>
        <w:t xml:space="preserve">Tumanyan</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af-ZA"/>
        </w:rPr>
        <w:t xml:space="preserve">community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Central</w:t>
      </w:r>
      <w:r xmlns:w="http://schemas.openxmlformats.org/wordprocessingml/2006/main" w:rsidRPr="00E84C88">
        <w:rPr>
          <w:rFonts w:ascii="GHEA Grapalat" w:eastAsia="Times New Roman" w:hAnsi="GHEA Grapalat" w:cs="Arial"/>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street </w:t>
      </w:r>
      <w:r xmlns:w="http://schemas.openxmlformats.org/wordprocessingml/2006/main" w:rsidRPr="00E84C88">
        <w:rPr>
          <w:rFonts w:ascii="GHEA Grapalat" w:eastAsia="Times New Roman" w:hAnsi="GHEA Grapalat" w:cs="Arial"/>
          <w:b/>
          <w:sz w:val="20"/>
          <w:szCs w:val="20"/>
          <w:lang w:val="hy-AM"/>
        </w:rPr>
        <w:t xml:space="preserve">, 1 </w:t>
      </w:r>
      <w:r xmlns:w="http://schemas.openxmlformats.org/wordprocessingml/2006/main" w:rsidRPr="00E84C88">
        <w:rPr>
          <w:rFonts w:ascii="Arial" w:eastAsia="Times New Roman" w:hAnsi="Arial" w:cs="Arial"/>
          <w:b/>
          <w:sz w:val="20"/>
          <w:szCs w:val="20"/>
          <w:lang w:val="hy-AM"/>
        </w:rPr>
        <w:t xml:space="preserve">building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w:t>
      </w:r>
      <w:r xmlns:w="http://schemas.openxmlformats.org/wordprocessingml/2006/main" w:rsidRPr="00E84C88">
        <w:rPr>
          <w:rFonts w:ascii="GHEA Grapalat" w:eastAsia="Times New Roman" w:hAnsi="GHEA Grapalat" w:cs="Sylfaen"/>
          <w:sz w:val="20"/>
          <w:szCs w:val="24"/>
          <w:lang w:val="hy-AM"/>
        </w:rPr>
        <w:t xml:space="preserve">  </w:t>
      </w:r>
    </w:p>
    <w:p w14:paraId="7B5E405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of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registry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registration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commission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0"/>
          <w:lang w:val="hy-AM"/>
        </w:rPr>
        <w:t xml:space="preserve">secretary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Pearl</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Chatinyan.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secretary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registering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register </w:t>
      </w:r>
      <w:r xmlns:w="http://schemas.openxmlformats.org/wordprocessingml/2006/main" w:rsidRPr="00E84C88">
        <w:rPr>
          <w:rFonts w:ascii="GHEA Grapalat" w:eastAsia="Times New Roman" w:hAnsi="GHEA Grapalat" w:cs="Sylfaen"/>
          <w:sz w:val="20"/>
          <w:szCs w:val="24"/>
          <w:lang w:val="hy-AM"/>
        </w:rPr>
        <w:t xml:space="preserve">according </w:t>
      </w:r>
      <w:r xmlns:w="http://schemas.openxmlformats.org/wordprocessingml/2006/main" w:rsidRPr="00E84C88">
        <w:rPr>
          <w:rFonts w:ascii="Arial" w:eastAsia="Times New Roman" w:hAnsi="Arial" w:cs="Arial"/>
          <w:sz w:val="20"/>
          <w:szCs w:val="24"/>
          <w:lang w:val="hy-AM"/>
        </w:rPr>
        <w:t xml:space="preserve">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them</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receipt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order </w:t>
      </w:r>
      <w:r xmlns:w="http://schemas.openxmlformats.org/wordprocessingml/2006/main" w:rsidRPr="00E84C88">
        <w:rPr>
          <w:rFonts w:ascii="Arial" w:eastAsia="Times New Roman" w:hAnsi="Arial" w:cs="Arial"/>
          <w:sz w:val="20"/>
          <w:szCs w:val="24"/>
          <w:lang w:val="hy-AM"/>
        </w:rPr>
        <w:t xml:space="preserve">in the </w:t>
      </w:r>
      <w:r xmlns:w="http://schemas.openxmlformats.org/wordprocessingml/2006/main" w:rsidRPr="00E84C88">
        <w:rPr>
          <w:rFonts w:ascii="GHEA Grapalat" w:eastAsia="Times New Roman" w:hAnsi="GHEA Grapalat" w:cs="Sylfaen"/>
          <w:sz w:val="20"/>
          <w:szCs w:val="24"/>
          <w:lang w:val="hy-AM"/>
        </w:rPr>
        <w:t xml:space="preserve">register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registration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number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demand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reference.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upon expiry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registry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they are not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registering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w:t>
      </w:r>
      <w:r xmlns:w="http://schemas.openxmlformats.org/wordprocessingml/2006/main" w:rsidRPr="00E84C88">
        <w:rPr>
          <w:rFonts w:ascii="GHEA Grapalat" w:eastAsia="Times New Roman" w:hAnsi="GHEA Grapalat" w:cs="Sylfaen"/>
          <w:sz w:val="20"/>
          <w:szCs w:val="24"/>
          <w:lang w:val="hy-AM"/>
        </w:rPr>
        <w:t xml:space="preserve">get </w:t>
      </w:r>
      <w:r xmlns:w="http://schemas.openxmlformats.org/wordprocessingml/2006/main" w:rsidRPr="00E84C88">
        <w:rPr>
          <w:rFonts w:ascii="Arial" w:eastAsia="Times New Roman" w:hAnsi="Arial" w:cs="Arial"/>
          <w:sz w:val="20"/>
          <w:szCs w:val="24"/>
          <w:lang w:val="hy-AM"/>
        </w:rPr>
        <w:t xml:space="preserve">them</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the 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next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two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secretary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returned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w:t>
      </w:r>
    </w:p>
    <w:p w14:paraId="69D75D3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4.3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w:t>
      </w:r>
    </w:p>
    <w:p w14:paraId="061FDA8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bookmarkStart xmlns:w="http://schemas.openxmlformats.org/wordprocessingml/2006/main" w:id="2" w:name="_Hlk9261647"/>
      <w:r xmlns:w="http://schemas.openxmlformats.org/wordprocessingml/2006/main" w:rsidRPr="00E84C88">
        <w:rPr>
          <w:rFonts w:ascii="GHEA Grapalat" w:eastAsia="Times New Roman" w:hAnsi="GHEA Grapalat" w:cs="Sylfaen"/>
          <w:sz w:val="20"/>
          <w:szCs w:val="24"/>
          <w:lang w:val="hy-AM"/>
        </w:rPr>
        <w:t xml:space="preserve">1)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 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2nd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clause </w:t>
      </w:r>
      <w:r xmlns:w="http://schemas.openxmlformats.org/wordprocessingml/2006/main" w:rsidRPr="00E84C88">
        <w:rPr>
          <w:rFonts w:ascii="GHEA Grapalat" w:eastAsia="Times New Roman" w:hAnsi="GHEA Grapalat" w:cs="Sylfaen"/>
          <w:sz w:val="20"/>
          <w:szCs w:val="24"/>
          <w:lang w:val="hy-AM"/>
        </w:rPr>
        <w:t xml:space="preserve">2.1 of </w:t>
      </w:r>
      <w:r xmlns:w="http://schemas.openxmlformats.org/wordprocessingml/2006/main" w:rsidRPr="00E84C88">
        <w:rPr>
          <w:rFonts w:ascii="Arial" w:eastAsia="Times New Roman" w:hAnsi="Arial" w:cs="Arial"/>
          <w:sz w:val="20"/>
          <w:szCs w:val="24"/>
          <w:lang w:val="hy-AM"/>
        </w:rPr>
        <w:t xml:space="preserve">the part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statement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mail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address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tax</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accounting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activity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address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0"/>
          <w:lang w:val="hy-AM"/>
        </w:rPr>
        <w:t xml:space="preserve">phone number </w:t>
      </w:r>
      <w:r xmlns:w="http://schemas.openxmlformats.org/wordprocessingml/2006/main" w:rsidRPr="00E84C88">
        <w:rPr>
          <w:rFonts w:ascii="GHEA Grapalat" w:eastAsia="Times New Roman" w:hAnsi="GHEA Grapalat" w:cs="Sylfaen"/>
          <w:sz w:val="20"/>
          <w:szCs w:val="24"/>
          <w:lang w:val="hy-AM"/>
        </w:rPr>
        <w:t xml:space="preserve">which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include: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w:t>
      </w:r>
    </w:p>
    <w:p w14:paraId="0F0F34D4"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certification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partial </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Arial" w:eastAsia="Times New Roman" w:hAnsi="Arial" w:cs="Arial"/>
          <w:sz w:val="20"/>
          <w:szCs w:val="24"/>
          <w:lang w:val="hy-AM"/>
        </w:rPr>
        <w:t xml:space="preserve">frost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requirements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compliance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w:t>
      </w:r>
    </w:p>
    <w:p w14:paraId="556A5CF1" w14:textId="77777777" w:rsidR="00532D6C" w:rsidRPr="00E84C88" w:rsidRDefault="00532D6C" w:rsidP="00532D6C">
      <w:pPr xmlns:w="http://schemas.openxmlformats.org/wordprocessingml/2006/main">
        <w:shd w:val="clear" w:color="auto" w:fill="FFFFFF"/>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4"/>
          <w:szCs w:val="24"/>
          <w:lang w:val="hy-AM"/>
        </w:rPr>
        <w:t xml:space="preserve"> </w:t>
      </w:r>
      <w:r xmlns:w="http://schemas.openxmlformats.org/wordprocessingml/2006/main" w:rsidRPr="00E84C88">
        <w:rPr>
          <w:rFonts w:ascii="Arial" w:eastAsia="Times New Roman" w:hAnsi="Arial" w:cs="Arial"/>
          <w:sz w:val="20"/>
          <w:szCs w:val="24"/>
          <w:lang w:val="hy-AM"/>
        </w:rPr>
        <w:t xml:space="preserve">certification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recognized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1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clause </w:t>
      </w:r>
      <w:r xmlns:w="http://schemas.openxmlformats.org/wordprocessingml/2006/main" w:rsidRPr="00E84C88">
        <w:rPr>
          <w:rFonts w:ascii="GHEA Grapalat" w:eastAsia="Times New Roman" w:hAnsi="GHEA Grapalat" w:cs="Sylfaen"/>
          <w:sz w:val="20"/>
          <w:szCs w:val="24"/>
          <w:lang w:val="hy-AM"/>
        </w:rPr>
        <w:t xml:space="preserve">2.4 of </w:t>
      </w:r>
      <w:r xmlns:w="http://schemas.openxmlformats.org/wordprocessingml/2006/main" w:rsidRPr="00E84C88">
        <w:rPr>
          <w:rFonts w:ascii="Arial" w:eastAsia="Times New Roman" w:hAnsi="Arial" w:cs="Arial"/>
          <w:sz w:val="20"/>
          <w:szCs w:val="24"/>
          <w:lang w:val="hy-AM"/>
        </w:rPr>
        <w:t xml:space="preserve">the part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term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submitted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size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qualification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w:t>
      </w:r>
    </w:p>
    <w:p w14:paraId="6C7C5EAB"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frame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dominant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position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abuse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anti-competitive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absence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w:t>
      </w:r>
    </w:p>
    <w:p w14:paraId="7A48AD2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bookmarkStart xmlns:w="http://schemas.openxmlformats.org/wordprocessingml/2006/main" w:id="3" w:name="_Hlk9261892"/>
      <w:bookmarkEnd xmlns:w="http://schemas.openxmlformats.org/wordprocessingml/2006/main" w:id="2"/>
      <w:r xmlns:w="http://schemas.openxmlformats.org/wordprocessingml/2006/main" w:rsidRPr="00E84C88">
        <w:rPr>
          <w:rFonts w:ascii="Arial" w:eastAsia="Times New Roman" w:hAnsi="Arial" w:cs="Arial"/>
          <w:sz w:val="20"/>
          <w:szCs w:val="24"/>
          <w:lang w:val="hy-AM"/>
        </w:rPr>
        <w:t xml:space="preserv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frame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himself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interconnected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established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fifty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percent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himself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belonging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having </w:t>
      </w: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hy-AM"/>
        </w:rPr>
        <w:t xml:space="preserve">share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organizations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simultaneous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absence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w:t>
      </w:r>
    </w:p>
    <w:p w14:paraId="51275B5A" w14:textId="77777777" w:rsidR="00532D6C" w:rsidRPr="00E84C88" w:rsidRDefault="00532D6C" w:rsidP="00532D6C">
      <w:pPr xmlns:w="http://schemas.openxmlformats.org/wordprocessingml/2006/main">
        <w:spacing w:after="0" w:line="240" w:lineRule="auto"/>
        <w:ind w:firstLine="630"/>
        <w:jc w:val="both"/>
        <w:rPr>
          <w:rFonts w:ascii="GHEA Grapalat" w:eastAsia="Times New Roman" w:hAnsi="GHEA Grapalat" w:cs="Sylfaen"/>
          <w:szCs w:val="24"/>
          <w:lang w:val="hy-AM" w:eastAsia="ru-RU"/>
        </w:rPr>
      </w:pPr>
      <w:r xmlns:w="http://schemas.openxmlformats.org/wordprocessingml/2006/main" w:rsidRPr="00E84C88">
        <w:rPr>
          <w:rFonts w:ascii="Arial" w:eastAsia="Times New Roman" w:hAnsi="Arial" w:cs="Arial"/>
          <w:sz w:val="20"/>
          <w:szCs w:val="20"/>
          <w:lang w:val="hy-AM" w:eastAsia="ru-RU"/>
        </w:rPr>
        <w:t xml:space="preserve">e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4"/>
          <w:lang w:val="hy-AM"/>
        </w:rPr>
        <w:t xml:space="preserve">real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beneficiaries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regarding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declaration: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Appendix </w:t>
      </w:r>
      <w:r xmlns:w="http://schemas.openxmlformats.org/wordprocessingml/2006/main" w:rsidRPr="00E84C88">
        <w:rPr>
          <w:rFonts w:ascii="GHEA Grapalat" w:eastAsia="Times New Roman" w:hAnsi="GHEA Grapalat" w:cs="Sylfaen"/>
          <w:sz w:val="20"/>
          <w:szCs w:val="24"/>
          <w:lang w:val="hy-AM"/>
        </w:rPr>
        <w:t xml:space="preserve">1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Declaration</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 </w:t>
      </w:r>
      <w:r xmlns:w="http://schemas.openxmlformats.org/wordprocessingml/2006/main" w:rsidRPr="00E84C88">
        <w:rPr>
          <w:rFonts w:ascii="GHEA Grapalat" w:eastAsia="Times New Roman" w:hAnsi="GHEA Grapalat" w:cs="Sylfaen"/>
          <w:sz w:val="20"/>
          <w:szCs w:val="24"/>
          <w:lang w:val="hy-AM"/>
        </w:rPr>
        <w:t xml:space="preserve">if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individual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entrepreneur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physical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which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if</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participant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announced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selected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participant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then</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hereby</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 paragraph</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planned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declaration</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which</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applications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from opening</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after</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automatic</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manner</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published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system </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seal</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decision</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statement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with</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at the same time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published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also</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the newsletter </w:t>
      </w:r>
      <w:r xmlns:w="http://schemas.openxmlformats.org/wordprocessingml/2006/main" w:rsidRPr="00E84C88">
        <w:rPr>
          <w:rFonts w:ascii="Cambria Math" w:eastAsia="MS Mincho" w:hAnsi="Cambria Math" w:cs="Cambria Math"/>
          <w:sz w:val="20"/>
          <w:szCs w:val="20"/>
          <w:lang w:val="hy-AM" w:eastAsia="ru-RU"/>
        </w:rPr>
        <w:t xml:space="preserve">.</w:t>
      </w:r>
    </w:p>
    <w:p w14:paraId="6DE86FB9" w14:textId="77777777" w:rsidR="00532D6C" w:rsidRPr="00E84C88" w:rsidRDefault="00532D6C" w:rsidP="00532D6C">
      <w:pPr xmlns:w="http://schemas.openxmlformats.org/wordprocessingml/2006/main">
        <w:spacing w:after="0" w:line="240" w:lineRule="auto"/>
        <w:ind w:firstLine="630"/>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Sylfaen"/>
          <w:sz w:val="20"/>
          <w:szCs w:val="24"/>
          <w:lang w:val="hy-AM"/>
        </w:rPr>
        <w:t xml:space="preserve">2)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characteristics </w:t>
      </w:r>
      <w:r xmlns:w="http://schemas.openxmlformats.org/wordprocessingml/2006/main" w:rsidRPr="00E84C88">
        <w:rPr>
          <w:rFonts w:ascii="GHEA Grapalat" w:eastAsia="Times New Roman" w:hAnsi="GHEA Grapalat" w:cs="Sylfaen"/>
          <w:sz w:val="20"/>
          <w:szCs w:val="24"/>
          <w:lang w:val="hy-AM"/>
        </w:rPr>
        <w:t xml:space="preserve">like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commodity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sign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brand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name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brand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manufacturer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name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hereinafter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description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0"/>
          <w:lang w:val="hy-AM" w:eastAsia="ru-RU"/>
        </w:rPr>
        <w:t xml:space="preserve">​</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which</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participant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can</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submit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from one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more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producers</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produced </w:t>
      </w:r>
      <w:r xmlns:w="http://schemas.openxmlformats.org/wordprocessingml/2006/main" w:rsidRPr="00E84C88">
        <w:rPr>
          <w:rFonts w:ascii="GHEA Grapalat" w:eastAsia="Times New Roman" w:hAnsi="GHEA Grapalat" w:cs="Sylfaen"/>
          <w:sz w:val="20"/>
          <w:szCs w:val="20"/>
          <w:lang w:val="hy-AM" w:eastAsia="ru-RU"/>
        </w:rPr>
        <w:t xml:space="preserve">as</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also</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different</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commodity</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GHEA Grapalat" w:eastAsia="Times New Roman" w:hAnsi="GHEA Grapalat" w:cs="Sylfaen"/>
          <w:sz w:val="20"/>
          <w:szCs w:val="20"/>
          <w:lang w:val="hy-AM" w:eastAsia="ru-RU"/>
        </w:rPr>
        <w:t xml:space="preserve">brand </w:t>
      </w:r>
      <w:r xmlns:w="http://schemas.openxmlformats.org/wordprocessingml/2006/main" w:rsidRPr="00E84C88">
        <w:rPr>
          <w:rFonts w:ascii="Arial" w:eastAsia="Times New Roman" w:hAnsi="Arial" w:cs="Arial"/>
          <w:sz w:val="20"/>
          <w:szCs w:val="20"/>
          <w:lang w:val="hy-AM" w:eastAsia="ru-RU"/>
        </w:rPr>
        <w:t xml:space="preserve">name</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Name:</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and:</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mark</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having</w:t>
      </w:r>
      <w:r xmlns:w="http://schemas.openxmlformats.org/wordprocessingml/2006/main" w:rsidRPr="00E84C88">
        <w:rPr>
          <w:rFonts w:ascii="GHEA Grapalat" w:eastAsia="Times New Roman" w:hAnsi="GHEA Grapalat" w:cs="Sylfae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products </w:t>
      </w:r>
      <w:r xmlns:w="http://schemas.openxmlformats.org/wordprocessingml/2006/main" w:rsidRPr="00E84C88">
        <w:rPr>
          <w:rFonts w:ascii="GHEA Grapalat" w:eastAsia="Times New Roman" w:hAnsi="GHEA Grapalat" w:cs="Sylfaen"/>
          <w:sz w:val="20"/>
          <w:szCs w:val="20"/>
          <w:lang w:val="hy-AM" w:eastAsia="ru-RU"/>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vertAlign w:val="superscript"/>
          <w:lang w:val="hy-AM"/>
        </w:rPr>
        <w:t xml:space="preserve">7:00</w:t>
      </w:r>
      <w:r xmlns:w="http://schemas.openxmlformats.org/wordprocessingml/2006/main" w:rsidRPr="00E84C88">
        <w:rPr>
          <w:rFonts w:ascii="GHEA Grapalat" w:eastAsia="Times New Roman" w:hAnsi="GHEA Grapalat" w:cs="Sylfaen"/>
          <w:color w:val="FFFFFF"/>
          <w:sz w:val="20"/>
          <w:szCs w:val="24"/>
          <w:vertAlign w:val="superscript"/>
          <w:lang w:val="hy-AM"/>
        </w:rPr>
        <w:footnoteReference xmlns:w="http://schemas.openxmlformats.org/wordprocessingml/2006/main" w:id="1"/>
      </w:r>
    </w:p>
    <w:bookmarkEnd w:id="3"/>
    <w:p w14:paraId="0912F8D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2)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 </w:t>
      </w:r>
      <w:r xmlns:w="http://schemas.openxmlformats.org/wordprocessingml/2006/main" w:rsidRPr="00E84C88">
        <w:rPr>
          <w:rFonts w:ascii="GHEA Grapalat" w:eastAsia="Times New Roman" w:hAnsi="GHEA Grapalat" w:cs="Sylfaen"/>
          <w:sz w:val="20"/>
          <w:szCs w:val="24"/>
          <w:lang w:val="hy-AM"/>
        </w:rPr>
        <w:t xml:space="preserve">.</w:t>
      </w:r>
    </w:p>
    <w:p w14:paraId="37E1ABB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4) </w:t>
      </w:r>
      <w:r xmlns:w="http://schemas.openxmlformats.org/wordprocessingml/2006/main" w:rsidRPr="00E84C88">
        <w:rPr>
          <w:rFonts w:ascii="Arial" w:eastAsia="Times New Roman" w:hAnsi="Arial" w:cs="Arial"/>
          <w:sz w:val="20"/>
          <w:szCs w:val="24"/>
          <w:lang w:val="hy-AM"/>
        </w:rPr>
        <w:t xml:space="preserve">agency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 copy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 </w:t>
      </w:r>
      <w:r xmlns:w="http://schemas.openxmlformats.org/wordprocessingml/2006/main" w:rsidRPr="00E84C88">
        <w:rPr>
          <w:rFonts w:ascii="GHEA Grapalat" w:eastAsia="Times New Roman" w:hAnsi="GHEA Grapalat" w:cs="Sylfaen"/>
          <w:sz w:val="20"/>
          <w:szCs w:val="24"/>
          <w:lang w:val="hy-AM"/>
        </w:rPr>
        <w:t xml:space="preserve">if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sealed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carried 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agency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through</w:t>
      </w:r>
      <w:r xmlns:w="http://schemas.openxmlformats.org/wordprocessingml/2006/main" w:rsidRPr="00E84C88">
        <w:rPr>
          <w:rFonts w:ascii="GHEA Grapalat" w:eastAsia="Times New Roman" w:hAnsi="GHEA Grapalat" w:cs="Sylfaen"/>
          <w:sz w:val="20"/>
          <w:szCs w:val="24"/>
          <w:lang w:val="hy-AM"/>
        </w:rPr>
        <w:t xml:space="preserve">​</w:t>
      </w:r>
    </w:p>
    <w:p w14:paraId="67859A97"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5) </w:t>
      </w:r>
      <w:r xmlns:w="http://schemas.openxmlformats.org/wordprocessingml/2006/main" w:rsidRPr="00E84C88">
        <w:rPr>
          <w:rFonts w:ascii="Arial" w:eastAsia="Times New Roman" w:hAnsi="Arial" w:cs="Arial"/>
          <w:sz w:val="20"/>
          <w:szCs w:val="24"/>
          <w:lang w:val="hy-AM"/>
        </w:rPr>
        <w:t xml:space="preserve">jointly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copy </w:t>
      </w:r>
      <w:r xmlns:w="http://schemas.openxmlformats.org/wordprocessingml/2006/main" w:rsidRPr="00E84C88">
        <w:rPr>
          <w:rFonts w:ascii="GHEA Grapalat" w:eastAsia="Times New Roman" w:hAnsi="GHEA Grapalat" w:cs="Sylfaen"/>
          <w:sz w:val="20"/>
          <w:szCs w:val="24"/>
          <w:lang w:val="hy-AM"/>
        </w:rPr>
        <w:t xml:space="preserve">if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participates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together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consortium </w:t>
      </w:r>
      <w:r xmlns:w="http://schemas.openxmlformats.org/wordprocessingml/2006/main" w:rsidRPr="00E84C88">
        <w:rPr>
          <w:rFonts w:ascii="GHEA Grapalat" w:eastAsia="Times New Roman" w:hAnsi="GHEA Grapalat" w:cs="Sylfaen"/>
          <w:sz w:val="20"/>
          <w:szCs w:val="24"/>
          <w:lang w:val="hy-AM"/>
        </w:rPr>
        <w:t xml:space="preserve">).</w:t>
      </w:r>
    </w:p>
    <w:p w14:paraId="0B889084"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bookmarkStart xmlns:w="http://schemas.openxmlformats.org/wordprocessingml/2006/main" w:id="4" w:name="_Hlk9262052"/>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together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consortium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w:t>
      </w:r>
    </w:p>
    <w:p w14:paraId="111CBC85" w14:textId="77777777" w:rsidR="00532D6C" w:rsidRPr="00E84C88" w:rsidRDefault="00532D6C" w:rsidP="00532D6C">
      <w:pPr xmlns:w="http://schemas.openxmlformats.org/wordprocessingml/2006/main">
        <w:numPr>
          <w:ilvl w:val="0"/>
          <w:numId w:val="18"/>
        </w:numPr>
        <w:spacing w:after="0" w:line="240" w:lineRule="auto"/>
        <w:ind w:firstLine="81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together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sides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procedure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same time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portion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submit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separately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paragraph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non-compliance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opening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session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rejected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together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email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separately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applications </w:t>
      </w:r>
      <w:r xmlns:w="http://schemas.openxmlformats.org/wordprocessingml/2006/main" w:rsidRPr="00E84C88">
        <w:rPr>
          <w:rFonts w:ascii="GHEA Grapalat" w:eastAsia="Times New Roman" w:hAnsi="GHEA Grapalat" w:cs="Sylfaen"/>
          <w:sz w:val="20"/>
          <w:szCs w:val="24"/>
          <w:lang w:val="hy-AM"/>
        </w:rPr>
        <w:t xml:space="preserve">.</w:t>
      </w:r>
    </w:p>
    <w:p w14:paraId="1679065F" w14:textId="77777777" w:rsidR="00532D6C" w:rsidRPr="00E84C88" w:rsidRDefault="00532D6C" w:rsidP="00532D6C">
      <w:pPr xmlns:w="http://schemas.openxmlformats.org/wordprocessingml/2006/main">
        <w:numPr>
          <w:ilvl w:val="0"/>
          <w:numId w:val="18"/>
        </w:numPr>
        <w:spacing w:after="0" w:line="240" w:lineRule="auto"/>
        <w:ind w:firstLine="81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together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affairs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driving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together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separately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introduced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sealed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happening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participant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Arial" w:eastAsia="Times New Roman" w:hAnsi="Arial" w:cs="Arial"/>
          <w:sz w:val="20"/>
          <w:szCs w:val="24"/>
          <w:lang w:val="hy-AM"/>
        </w:rPr>
        <w:t xml:space="preserve">case </w:t>
      </w:r>
      <w:r xmlns:w="http://schemas.openxmlformats.org/wordprocessingml/2006/main" w:rsidRPr="00E84C88">
        <w:rPr>
          <w:rFonts w:ascii="GHEA Grapalat" w:eastAsia="Times New Roman" w:hAnsi="GHEA Grapalat" w:cs="Sylfaen"/>
          <w:sz w:val="20"/>
          <w:szCs w:val="24"/>
          <w:lang w:val="hy-AM"/>
        </w:rPr>
        <w:t xml:space="preserve">when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together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activity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affairs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while driving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behalf of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sealed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based 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happening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 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participant </w:t>
      </w:r>
      <w:r xmlns:w="http://schemas.openxmlformats.org/wordprocessingml/2006/main" w:rsidRPr="00E84C88">
        <w:rPr>
          <w:rFonts w:ascii="GHEA Grapalat" w:eastAsia="Times New Roman" w:hAnsi="GHEA Grapalat" w:cs="Sylfaen"/>
          <w:sz w:val="20"/>
          <w:szCs w:val="24"/>
          <w:lang w:val="hy-AM"/>
        </w:rPr>
        <w:t xml:space="preserve">.</w:t>
      </w:r>
    </w:p>
    <w:bookmarkEnd w:id="4"/>
    <w:p w14:paraId="3BF62C0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5. </w:t>
      </w:r>
      <w:r xmlns:w="http://schemas.openxmlformats.org/wordprocessingml/2006/main" w:rsidRPr="00E84C88">
        <w:rPr>
          <w:rFonts w:ascii="Arial" w:eastAsia="Times New Roman" w:hAnsi="Arial" w:cs="Arial"/>
          <w:b/>
          <w:sz w:val="20"/>
          <w:szCs w:val="24"/>
          <w:lang w:val="es-ES"/>
        </w:rPr>
        <w:t xml:space="preserve">APPLY</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PRICE:</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THE PROPOSAL</w:t>
      </w:r>
      <w:r xmlns:w="http://schemas.openxmlformats.org/wordprocessingml/2006/main" w:rsidRPr="00E84C88">
        <w:rPr>
          <w:rFonts w:ascii="GHEA Grapalat" w:eastAsia="Times New Roman" w:hAnsi="GHEA Grapalat" w:cs="Arial"/>
          <w:b/>
          <w:sz w:val="20"/>
          <w:szCs w:val="24"/>
          <w:lang w:val="es-ES"/>
        </w:rPr>
        <w:t xml:space="preserve"> </w:t>
      </w:r>
    </w:p>
    <w:p w14:paraId="6E02CC6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4"/>
          <w:lang w:val="es-ES"/>
        </w:rPr>
      </w:pPr>
      <w:r xmlns:w="http://schemas.openxmlformats.org/wordprocessingml/2006/main" w:rsidRPr="00E84C88">
        <w:rPr>
          <w:rFonts w:ascii="GHEA Grapalat" w:eastAsia="Times New Roman" w:hAnsi="GHEA Grapalat" w:cs="Sylfaen"/>
          <w:sz w:val="20"/>
          <w:szCs w:val="24"/>
          <w:lang w:val="es-ES"/>
        </w:rPr>
        <w:t xml:space="preserve">5.1 </w:t>
      </w:r>
      <w:r xmlns:w="http://schemas.openxmlformats.org/wordprocessingml/2006/main" w:rsidRPr="00E84C88">
        <w:rPr>
          <w:rFonts w:ascii="Arial" w:eastAsia="Times New Roman" w:hAnsi="Arial" w:cs="Arial"/>
          <w:sz w:val="20"/>
          <w:szCs w:val="24"/>
          <w:lang w:val="hy-AM"/>
        </w:rPr>
        <w:t xml:space="preserve">Recommended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the price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of value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except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include: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transportation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insurance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duties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taxes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etc</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of payments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line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expenses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less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to be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to them</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from cost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Recommended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calculation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need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be introduced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GHEA Grapalat" w:eastAsia="Times New Roman" w:hAnsi="GHEA Grapalat" w:cs="Times New Roman"/>
          <w:sz w:val="20"/>
          <w:szCs w:val="24"/>
          <w:lang w:val="es-ES"/>
        </w:rPr>
        <w:t xml:space="preserve">by </w:t>
      </w:r>
      <w:r xmlns:w="http://schemas.openxmlformats.org/wordprocessingml/2006/main" w:rsidRPr="00E84C88">
        <w:rPr>
          <w:rFonts w:ascii="Arial" w:eastAsia="Times New Roman" w:hAnsi="Arial" w:cs="Arial"/>
          <w:sz w:val="20"/>
          <w:szCs w:val="24"/>
          <w:lang w:val="hy-AM"/>
        </w:rPr>
        <w:t xml:space="preserve">request</w:t>
      </w:r>
    </w:p>
    <w:p w14:paraId="7C683B1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E84C88">
        <w:rPr>
          <w:rFonts w:ascii="GHEA Grapalat" w:eastAsia="Times New Roman" w:hAnsi="GHEA Grapalat" w:cs="Times New Roman"/>
          <w:sz w:val="20"/>
          <w:szCs w:val="20"/>
          <w:lang w:val="es-ES" w:eastAsia="ru-RU"/>
        </w:rPr>
        <w:t xml:space="preserve">5. </w:t>
      </w:r>
      <w:r xmlns:w="http://schemas.openxmlformats.org/wordprocessingml/2006/main" w:rsidRPr="00E84C88">
        <w:rPr>
          <w:rFonts w:ascii="GHEA Grapalat" w:eastAsia="Times New Roman" w:hAnsi="GHEA Grapalat" w:cs="Times New Roman"/>
          <w:sz w:val="20"/>
          <w:szCs w:val="20"/>
          <w:lang w:val="hy-AM" w:eastAsia="ru-RU"/>
        </w:rPr>
        <w:t xml:space="preserve">2:</w:t>
      </w:r>
      <w:r xmlns:w="http://schemas.openxmlformats.org/wordprocessingml/2006/main" w:rsidRPr="00E84C88">
        <w:rPr>
          <w:rFonts w:ascii="GHEA Grapalat" w:eastAsia="Times New Roman" w:hAnsi="GHEA Grapalat" w:cs="Sylfae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Participant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cost: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predictable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profit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sum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ingredients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consisting of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calculation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form of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components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calculation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gap</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details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they are not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required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m </w:t>
      </w:r>
      <w:r xmlns:w="http://schemas.openxmlformats.org/wordprocessingml/2006/main" w:rsidRPr="00E84C88">
        <w:rPr>
          <w:rFonts w:ascii="Arial" w:eastAsia="Times New Roman" w:hAnsi="Arial" w:cs="Arial"/>
          <w:sz w:val="20"/>
          <w:szCs w:val="24"/>
          <w:lang w:val="hy-AM"/>
        </w:rPr>
        <w:t xml:space="preserve">partner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transaction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budget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0"/>
          <w:lang w:eastAsia="ru-RU"/>
        </w:rPr>
        <w:t xml:space="preserve">presented</w:t>
      </w:r>
      <w:r xmlns:w="http://schemas.openxmlformats.org/wordprocessingml/2006/main" w:rsidRPr="00E84C88">
        <w:rPr>
          <w:rFonts w:ascii="Arial" w:eastAsia="Times New Roman" w:hAnsi="Arial" w:cs="Arial"/>
          <w:sz w:val="20"/>
          <w:szCs w:val="20"/>
          <w:lang w:val="en-US" w:eastAsia="ru-RU"/>
        </w:rPr>
        <w:t xml:space="preserve">​</w:t>
      </w:r>
      <w:r xmlns:w="http://schemas.openxmlformats.org/wordprocessingml/2006/main" w:rsidRPr="00E84C88">
        <w:rPr>
          <w:rFonts w:ascii="GHEA Grapalat" w:eastAsia="Times New Roman" w:hAnsi="GHEA Grapalat" w:cs="Sylfaen"/>
          <w:sz w:val="20"/>
          <w:szCs w:val="20"/>
          <w:lang w:val="es-ES" w:eastAsia="ru-RU"/>
        </w:rPr>
        <w:t xml:space="preserve"> </w:t>
      </w:r>
      <w:r xmlns:w="http://schemas.openxmlformats.org/wordprocessingml/2006/main" w:rsidRPr="00E84C88">
        <w:rPr>
          <w:rFonts w:ascii="Arial" w:eastAsia="Times New Roman" w:hAnsi="Arial" w:cs="Arial"/>
          <w:sz w:val="20"/>
          <w:szCs w:val="20"/>
          <w:lang w:eastAsia="ru-RU"/>
        </w:rPr>
        <w:t xml:space="preserve">price</w:t>
      </w:r>
      <w:r xmlns:w="http://schemas.openxmlformats.org/wordprocessingml/2006/main" w:rsidRPr="00E84C88">
        <w:rPr>
          <w:rFonts w:ascii="GHEA Grapalat" w:eastAsia="Times New Roman" w:hAnsi="GHEA Grapalat" w:cs="Sylfaen"/>
          <w:sz w:val="20"/>
          <w:szCs w:val="20"/>
          <w:lang w:val="es-ES" w:eastAsia="ru-RU"/>
        </w:rPr>
        <w:t xml:space="preserve"> </w:t>
      </w:r>
      <w:r xmlns:w="http://schemas.openxmlformats.org/wordprocessingml/2006/main" w:rsidRPr="00E84C88">
        <w:rPr>
          <w:rFonts w:ascii="Arial" w:eastAsia="Times New Roman" w:hAnsi="Arial" w:cs="Arial"/>
          <w:sz w:val="20"/>
          <w:szCs w:val="20"/>
          <w:lang w:eastAsia="ru-RU"/>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separated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 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 type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paid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size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es-ES"/>
        </w:rPr>
        <w:t xml:space="preserve"> </w:t>
      </w:r>
    </w:p>
    <w:p w14:paraId="45AF0F7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en-US"/>
        </w:rPr>
        <w:t xml:space="preserve">Participants</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proposals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evaluation</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comparison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being implemented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point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calculation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 </w:t>
      </w:r>
      <w:r xmlns:w="http://schemas.openxmlformats.org/wordprocessingml/2006/main" w:rsidRPr="00E84C88">
        <w:rPr>
          <w:rFonts w:ascii="GHEA Grapalat" w:eastAsia="Times New Roman" w:hAnsi="GHEA Grapalat" w:cs="Sylfaen"/>
          <w:sz w:val="20"/>
          <w:szCs w:val="24"/>
          <w:lang w:val="hy-AM"/>
        </w:rPr>
        <w:t xml:space="preserve">to </w:t>
      </w:r>
      <w:r xmlns:w="http://schemas.openxmlformats.org/wordprocessingml/2006/main" w:rsidRPr="00E84C88">
        <w:rPr>
          <w:rFonts w:ascii="Arial" w:eastAsia="Times New Roman" w:hAnsi="Arial" w:cs="Arial"/>
          <w:sz w:val="20"/>
          <w:szCs w:val="24"/>
          <w:lang w:val="hy-AM"/>
        </w:rPr>
        <w:t xml:space="preserve">participate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rejection </w:t>
      </w:r>
      <w:r xmlns:w="http://schemas.openxmlformats.org/wordprocessingml/2006/main" w:rsidRPr="00E84C88">
        <w:rPr>
          <w:rFonts w:ascii="Arial" w:eastAsia="Times New Roman" w:hAnsi="Arial" w:cs="Arial"/>
          <w:sz w:val="20"/>
          <w:szCs w:val="24"/>
          <w:lang w:val="hy-AM"/>
        </w:rPr>
        <w:t xml:space="preserve">if </w:t>
      </w:r>
      <w:r xmlns:w="http://schemas.openxmlformats.org/wordprocessingml/2006/main" w:rsidRPr="00E84C88">
        <w:rPr>
          <w:rFonts w:ascii="GHEA Grapalat" w:eastAsia="Times New Roman" w:hAnsi="GHEA Grapalat" w:cs="Sylfaen"/>
          <w:sz w:val="20"/>
          <w:szCs w:val="24"/>
          <w:lang w:val="hy-AM"/>
        </w:rPr>
        <w:t xml:space="preserve">:</w:t>
      </w:r>
    </w:p>
    <w:p w14:paraId="67F0E75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lastRenderedPageBreak xmlns:w="http://schemas.openxmlformats.org/wordprocessingml/2006/main"/>
      </w: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column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 </w:t>
      </w:r>
      <w:r xmlns:w="http://schemas.openxmlformats.org/wordprocessingml/2006/main" w:rsidRPr="00E84C88">
        <w:rPr>
          <w:rFonts w:ascii="GHEA Grapalat" w:eastAsia="Times New Roman" w:hAnsi="GHEA Grapalat" w:cs="Sylfaen"/>
          <w:sz w:val="20"/>
          <w:szCs w:val="24"/>
          <w:lang w:val="hy-AM"/>
        </w:rPr>
        <w:t xml:space="preserve">.</w:t>
      </w:r>
    </w:p>
    <w:p w14:paraId="1FE7439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between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available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inconsistency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however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one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total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match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column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amount </w:t>
      </w:r>
      <w:r xmlns:w="http://schemas.openxmlformats.org/wordprocessingml/2006/main" w:rsidRPr="00E84C88">
        <w:rPr>
          <w:rFonts w:ascii="GHEA Grapalat" w:eastAsia="Times New Roman" w:hAnsi="GHEA Grapalat" w:cs="Sylfaen"/>
          <w:sz w:val="20"/>
          <w:szCs w:val="24"/>
          <w:lang w:val="hy-AM"/>
        </w:rPr>
        <w:t xml:space="preserve">.</w:t>
      </w:r>
    </w:p>
    <w:p w14:paraId="06194CB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number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wrong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mentioned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however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purchase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name: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correct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completed </w:t>
      </w:r>
      <w:r xmlns:w="http://schemas.openxmlformats.org/wordprocessingml/2006/main" w:rsidRPr="00E84C88">
        <w:rPr>
          <w:rFonts w:ascii="GHEA Grapalat" w:eastAsia="Times New Roman" w:hAnsi="GHEA Grapalat" w:cs="Sylfaen"/>
          <w:sz w:val="20"/>
          <w:szCs w:val="24"/>
          <w:lang w:val="hy-AM"/>
        </w:rPr>
        <w:t xml:space="preserve">.</w:t>
      </w:r>
    </w:p>
    <w:p w14:paraId="13A156FC" w14:textId="77777777" w:rsidR="00532D6C" w:rsidRPr="00E84C88" w:rsidRDefault="00532D6C" w:rsidP="00532D6C">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 </w:t>
      </w:r>
      <w:r xmlns:w="http://schemas.openxmlformats.org/wordprocessingml/2006/main" w:rsidRPr="00E84C88">
        <w:rPr>
          <w:rFonts w:ascii="GHEA Grapalat" w:eastAsia="Times New Roman" w:hAnsi="GHEA Grapalat" w:cs="Sylfaen"/>
          <w:sz w:val="20"/>
          <w:szCs w:val="24"/>
          <w:lang w:val="hy-AM"/>
        </w:rPr>
        <w:t xml:space="preserve">added</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pennies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rounded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decimal: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down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number </w:t>
      </w:r>
      <w:r xmlns:w="http://schemas.openxmlformats.org/wordprocessingml/2006/main" w:rsidRPr="00E84C88">
        <w:rPr>
          <w:rFonts w:ascii="GHEA Grapalat" w:eastAsia="Times New Roman" w:hAnsi="GHEA Grapalat" w:cs="Sylfaen"/>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decimal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up</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GHEA Grapalat" w:eastAsia="Times New Roman" w:hAnsi="GHEA Grapalat" w:cs="Sylfaen"/>
          <w:sz w:val="20"/>
          <w:szCs w:val="24"/>
          <w:lang w:val="hy-AM"/>
        </w:rPr>
        <w:t xml:space="preserve">number</w:t>
      </w:r>
    </w:p>
    <w:p w14:paraId="2F92CC1A" w14:textId="77777777" w:rsidR="00532D6C" w:rsidRPr="00E84C88" w:rsidRDefault="00532D6C" w:rsidP="00532D6C">
      <w:pPr xmlns:w="http://schemas.openxmlformats.org/wordprocessingml/2006/main">
        <w:tabs>
          <w:tab w:val="left" w:pos="0"/>
        </w:tabs>
        <w:spacing w:after="0" w:line="240" w:lineRule="auto"/>
        <w:ind w:firstLine="36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amounts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email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the letters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them</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match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 </w:t>
      </w:r>
      <w:r xmlns:w="http://schemas.openxmlformats.org/wordprocessingml/2006/main" w:rsidRPr="00E84C88">
        <w:rPr>
          <w:rFonts w:ascii="Arial" w:eastAsia="Times New Roman" w:hAnsi="Arial" w:cs="Arial"/>
          <w:sz w:val="20"/>
          <w:szCs w:val="24"/>
          <w:lang w:val="hy-AM"/>
        </w:rPr>
        <w:t xml:space="preserve">other </w:t>
      </w:r>
      <w:r xmlns:w="http://schemas.openxmlformats.org/wordprocessingml/2006/main" w:rsidRPr="00E84C88">
        <w:rPr>
          <w:rFonts w:ascii="GHEA Grapalat" w:eastAsia="Times New Roman" w:hAnsi="GHEA Grapalat" w:cs="Sylfaen"/>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column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redundant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words </w:t>
      </w:r>
      <w:r xmlns:w="http://schemas.openxmlformats.org/wordprocessingml/2006/main" w:rsidRPr="00E84C88">
        <w:rPr>
          <w:rFonts w:ascii="GHEA Grapalat" w:eastAsia="Times New Roman" w:hAnsi="GHEA Grapalat" w:cs="Sylfaen"/>
          <w:sz w:val="20"/>
          <w:szCs w:val="24"/>
          <w:lang w:val="hy-AM"/>
        </w:rPr>
        <w:t xml:space="preserve">which</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turns 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exist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Total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paragraph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appraiser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commission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when evaluating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GHEA Grapalat" w:eastAsia="Times New Roman" w:hAnsi="GHEA Grapalat" w:cs="Sylfaen"/>
          <w:sz w:val="20"/>
          <w:szCs w:val="24"/>
          <w:lang w:val="hy-AM"/>
        </w:rPr>
        <w:t xml:space="preserve">sum</w:t>
      </w:r>
    </w:p>
    <w:p w14:paraId="2DACD10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columns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pennies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numbers </w:t>
      </w:r>
      <w:r xmlns:w="http://schemas.openxmlformats.org/wordprocessingml/2006/main" w:rsidRPr="00E84C88">
        <w:rPr>
          <w:rFonts w:ascii="GHEA Grapalat" w:eastAsia="Times New Roman" w:hAnsi="GHEA Grapalat" w:cs="Sylfaen"/>
          <w:sz w:val="20"/>
          <w:szCs w:val="24"/>
          <w:lang w:val="hy-AM"/>
        </w:rPr>
        <w:t xml:space="preserve">.</w:t>
      </w:r>
    </w:p>
    <w:p w14:paraId="59DB82E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es-ES" w:eastAsia="ru-RU"/>
        </w:rPr>
      </w:pPr>
      <w:r xmlns:w="http://schemas.openxmlformats.org/wordprocessingml/2006/main" w:rsidRPr="00E84C88">
        <w:rPr>
          <w:rFonts w:ascii="GHEA Grapalat" w:eastAsia="Times New Roman" w:hAnsi="GHEA Grapalat" w:cs="Times New Roman"/>
          <w:sz w:val="20"/>
          <w:szCs w:val="20"/>
          <w:lang w:val="es-ES" w:eastAsia="ru-RU"/>
        </w:rPr>
        <w:t xml:space="preserve">5. </w:t>
      </w:r>
      <w:r xmlns:w="http://schemas.openxmlformats.org/wordprocessingml/2006/main" w:rsidRPr="00E84C88">
        <w:rPr>
          <w:rFonts w:ascii="GHEA Grapalat" w:eastAsia="Times New Roman" w:hAnsi="GHEA Grapalat" w:cs="Times New Roman"/>
          <w:sz w:val="20"/>
          <w:szCs w:val="20"/>
          <w:lang w:val="hy-AM" w:eastAsia="ru-RU"/>
        </w:rPr>
        <w:t xml:space="preserve">3:</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If:</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to be sealed</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of the contract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the price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stable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is </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then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price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the offer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is introduced</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is</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one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number of</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of the contract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performance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for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offered</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general</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Price </w:t>
      </w:r>
      <w:r xmlns:w="http://schemas.openxmlformats.org/wordprocessingml/2006/main" w:rsidRPr="00E84C88">
        <w:rPr>
          <w:rFonts w:ascii="GHEA Grapalat" w:eastAsia="Times New Roman" w:hAnsi="GHEA Grapalat" w:cs="Times New Roman"/>
          <w:sz w:val="20"/>
          <w:szCs w:val="20"/>
          <w:lang w:val="es-ES" w:eastAsia="ru-RU"/>
        </w:rPr>
        <w:t xml:space="preserve">:</w:t>
      </w:r>
      <w:r xmlns:w="http://schemas.openxmlformats.org/wordprocessingml/2006/main" w:rsidRPr="00E84C88">
        <w:rPr>
          <w:rFonts w:ascii="Arial" w:eastAsia="Times New Roman" w:hAnsi="Arial" w:cs="Arial"/>
          <w:sz w:val="20"/>
          <w:szCs w:val="20"/>
          <w:lang w:val="es-ES" w:eastAsia="ru-RU"/>
        </w:rPr>
        <w:t xml:space="preserv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in which</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from the participant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no</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can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required </w:t>
      </w:r>
      <w:r xmlns:w="http://schemas.openxmlformats.org/wordprocessingml/2006/main" w:rsidRPr="00E84C88">
        <w:rPr>
          <w:rFonts w:ascii="GHEA Grapalat" w:eastAsia="Times New Roman" w:hAnsi="GHEA Grapalat" w:cs="Times New Roman"/>
          <w:sz w:val="20"/>
          <w:szCs w:val="20"/>
          <w:lang w:val="es-ES" w:eastAsia="ru-RU"/>
        </w:rPr>
        <w:t xml:space="preserve">that</w:t>
      </w:r>
      <w:r xmlns:w="http://schemas.openxmlformats.org/wordprocessingml/2006/main" w:rsidRPr="00E84C88">
        <w:rPr>
          <w:rFonts w:ascii="Arial" w:eastAsia="Times New Roman" w:hAnsi="Arial" w:cs="Arial"/>
          <w:sz w:val="20"/>
          <w:szCs w:val="20"/>
          <w:lang w:val="es-ES" w:eastAsia="ru-RU"/>
        </w:rPr>
        <w:t xml:space="preserv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he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to present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price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offer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justifications</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any</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other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type: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information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or</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documents </w:t>
      </w:r>
      <w:r xmlns:w="http://schemas.openxmlformats.org/wordprocessingml/2006/main" w:rsidRPr="00E84C88">
        <w:rPr>
          <w:rFonts w:ascii="GHEA Grapalat" w:eastAsia="Times New Roman" w:hAnsi="GHEA Grapalat" w:cs="Times New Roman"/>
          <w:sz w:val="20"/>
          <w:szCs w:val="20"/>
          <w:lang w:val="es-ES" w:eastAsia="ru-RU"/>
        </w:rPr>
        <w:t xml:space="preserve">like</w:t>
      </w:r>
      <w:r xmlns:w="http://schemas.openxmlformats.org/wordprocessingml/2006/main" w:rsidRPr="00E84C88">
        <w:rPr>
          <w:rFonts w:ascii="Arial" w:eastAsia="Times New Roman" w:hAnsi="Arial" w:cs="Arial"/>
          <w:sz w:val="20"/>
          <w:szCs w:val="20"/>
          <w:lang w:val="es-ES" w:eastAsia="ru-RU"/>
        </w:rPr>
        <w:t xml:space="preserv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also</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to participate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of profit</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size</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no</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can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Arial" w:eastAsia="Times New Roman" w:hAnsi="Arial" w:cs="Arial"/>
          <w:sz w:val="20"/>
          <w:szCs w:val="20"/>
          <w:lang w:val="es-ES" w:eastAsia="ru-RU"/>
        </w:rPr>
        <w:t xml:space="preserve">by invitation</w:t>
      </w:r>
      <w:r xmlns:w="http://schemas.openxmlformats.org/wordprocessingml/2006/main" w:rsidRPr="00E84C88">
        <w:rPr>
          <w:rFonts w:ascii="GHEA Grapalat" w:eastAsia="Times New Roman" w:hAnsi="GHEA Grapalat" w:cs="Times New Roman"/>
          <w:sz w:val="20"/>
          <w:szCs w:val="20"/>
          <w:lang w:val="es-ES" w:eastAsia="ru-RU"/>
        </w:rPr>
        <w:t xml:space="preserve"> </w:t>
      </w:r>
      <w:r xmlns:w="http://schemas.openxmlformats.org/wordprocessingml/2006/main" w:rsidRPr="00E84C88">
        <w:rPr>
          <w:rFonts w:ascii="GHEA Grapalat" w:eastAsia="Times New Roman" w:hAnsi="GHEA Grapalat" w:cs="Times New Roman"/>
          <w:sz w:val="20"/>
          <w:szCs w:val="20"/>
          <w:lang w:val="es-ES" w:eastAsia="ru-RU"/>
        </w:rPr>
        <w:t xml:space="preserve">be </w:t>
      </w:r>
      <w:r xmlns:w="http://schemas.openxmlformats.org/wordprocessingml/2006/main" w:rsidRPr="00E84C88">
        <w:rPr>
          <w:rFonts w:ascii="Arial" w:eastAsia="Times New Roman" w:hAnsi="Arial" w:cs="Arial"/>
          <w:sz w:val="20"/>
          <w:szCs w:val="20"/>
          <w:lang w:val="es-ES" w:eastAsia="ru-RU"/>
        </w:rPr>
        <w:t xml:space="preserve">limited</w:t>
      </w:r>
    </w:p>
    <w:p w14:paraId="5539F32B" w14:textId="77777777" w:rsidR="00532D6C" w:rsidRPr="00E84C88" w:rsidRDefault="00532D6C" w:rsidP="00532D6C">
      <w:pPr>
        <w:spacing w:after="0" w:line="240" w:lineRule="auto"/>
        <w:ind w:firstLine="567"/>
        <w:jc w:val="both"/>
        <w:rPr>
          <w:rFonts w:ascii="GHEA Grapalat" w:eastAsia="Times New Roman" w:hAnsi="GHEA Grapalat" w:cs="Times New Roman"/>
          <w:sz w:val="20"/>
          <w:szCs w:val="20"/>
          <w:lang w:val="es-ES"/>
        </w:rPr>
      </w:pPr>
    </w:p>
    <w:p w14:paraId="2B32A04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6. </w:t>
      </w:r>
      <w:r xmlns:w="http://schemas.openxmlformats.org/wordprocessingml/2006/main" w:rsidRPr="00E84C88">
        <w:rPr>
          <w:rFonts w:ascii="Arial" w:eastAsia="Times New Roman" w:hAnsi="Arial" w:cs="Arial"/>
          <w:b/>
          <w:sz w:val="20"/>
          <w:szCs w:val="24"/>
          <w:lang w:val="en-US"/>
        </w:rPr>
        <w:t xml:space="preserve">APPLY</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ACTION</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DEADLINE </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APPLICATIONS</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A CHANGE</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TO PERFORM</w:t>
      </w:r>
    </w:p>
    <w:p w14:paraId="503A72B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es-ES"/>
        </w:rPr>
      </w:pPr>
      <w:r xmlns:w="http://schemas.openxmlformats.org/wordprocessingml/2006/main" w:rsidRPr="00E84C88">
        <w:rPr>
          <w:rFonts w:ascii="Arial" w:eastAsia="Times New Roman" w:hAnsi="Arial" w:cs="Arial"/>
          <w:b/>
          <w:sz w:val="20"/>
          <w:szCs w:val="24"/>
          <w:lang w:val="en-US"/>
        </w:rPr>
        <w:t xml:space="preserve">AND:</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THEM</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WITH:</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TO PICK UP</w:t>
      </w:r>
      <w:r xmlns:w="http://schemas.openxmlformats.org/wordprocessingml/2006/main" w:rsidRPr="00E84C88">
        <w:rPr>
          <w:rFonts w:ascii="GHEA Grapalat" w:eastAsia="Times New Roman" w:hAnsi="GHEA Grapalat" w:cs="Times New Roma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THE PROCEDURE</w:t>
      </w:r>
    </w:p>
    <w:p w14:paraId="6D50C567" w14:textId="77777777" w:rsidR="00532D6C" w:rsidRPr="00E84C88" w:rsidRDefault="00532D6C" w:rsidP="00532D6C">
      <w:pPr>
        <w:spacing w:after="0" w:line="240" w:lineRule="auto"/>
        <w:ind w:firstLine="567"/>
        <w:jc w:val="both"/>
        <w:rPr>
          <w:rFonts w:ascii="GHEA Grapalat" w:eastAsia="Times New Roman" w:hAnsi="GHEA Grapalat" w:cs="Times New Roman"/>
          <w:b/>
          <w:sz w:val="20"/>
          <w:szCs w:val="20"/>
          <w:lang w:val="af-ZA"/>
        </w:rPr>
      </w:pPr>
    </w:p>
    <w:p w14:paraId="4EB1ED3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0"/>
          <w:lang w:val="af-ZA"/>
        </w:rPr>
        <w:t xml:space="preserve">6.1 </w:t>
      </w:r>
      <w:r xmlns:w="http://schemas.openxmlformats.org/wordprocessingml/2006/main" w:rsidRPr="00E84C88">
        <w:rPr>
          <w:rFonts w:ascii="Arial" w:eastAsia="Times New Roman" w:hAnsi="Arial" w:cs="Arial"/>
          <w:sz w:val="20"/>
          <w:szCs w:val="24"/>
        </w:rPr>
        <w:t xml:space="preserve">Article </w:t>
      </w:r>
      <w:r xmlns:w="http://schemas.openxmlformats.org/wordprocessingml/2006/main" w:rsidRPr="00E84C88">
        <w:rPr>
          <w:rFonts w:ascii="GHEA Grapalat" w:eastAsia="Times New Roman" w:hAnsi="GHEA Grapalat" w:cs="Sylfaen"/>
          <w:sz w:val="20"/>
          <w:szCs w:val="24"/>
          <w:lang w:val="af-ZA"/>
        </w:rPr>
        <w:t xml:space="preserve">31 </w:t>
      </w:r>
      <w:r xmlns:w="http://schemas.openxmlformats.org/wordprocessingml/2006/main" w:rsidRPr="00E84C88">
        <w:rPr>
          <w:rFonts w:ascii="Arial" w:eastAsia="Times New Roman" w:hAnsi="Arial" w:cs="Arial"/>
          <w:sz w:val="20"/>
          <w:szCs w:val="24"/>
        </w:rPr>
        <w:t xml:space="preserve">of 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article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according </w:t>
      </w:r>
      <w:r xmlns:w="http://schemas.openxmlformats.org/wordprocessingml/2006/main" w:rsidRPr="00E84C88">
        <w:rPr>
          <w:rFonts w:ascii="GHEA Grapalat" w:eastAsia="Times New Roman" w:hAnsi="GHEA Grapalat" w:cs="Sylfaen"/>
          <w:sz w:val="20"/>
          <w:szCs w:val="24"/>
          <w:lang w:val="af-ZA"/>
        </w:rPr>
        <w:t xml:space="preserve">to </w:t>
      </w:r>
      <w:r xmlns:w="http://schemas.openxmlformats.org/wordprocessingml/2006/main" w:rsidRPr="00E84C88">
        <w:rPr>
          <w:rFonts w:ascii="Arial" w:eastAsia="Times New Roman" w:hAnsi="Arial" w:cs="Arial"/>
          <w:sz w:val="20"/>
          <w:szCs w:val="24"/>
        </w:rPr>
        <w:t xml:space="preserve">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valid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until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appropriate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sealing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participant</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with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taking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rejection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non-existent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announced.</w:t>
      </w:r>
    </w:p>
    <w:p w14:paraId="1AE626E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6.2 </w:t>
      </w:r>
      <w:r xmlns:w="http://schemas.openxmlformats.org/wordprocessingml/2006/main" w:rsidRPr="00E84C88">
        <w:rPr>
          <w:rFonts w:ascii="Arial" w:eastAsia="Times New Roman" w:hAnsi="Arial" w:cs="Arial"/>
          <w:sz w:val="20"/>
          <w:szCs w:val="24"/>
        </w:rPr>
        <w:t xml:space="preserve">Article </w:t>
      </w:r>
      <w:r xmlns:w="http://schemas.openxmlformats.org/wordprocessingml/2006/main" w:rsidRPr="00E84C88">
        <w:rPr>
          <w:rFonts w:ascii="GHEA Grapalat" w:eastAsia="Times New Roman" w:hAnsi="GHEA Grapalat" w:cs="Sylfaen"/>
          <w:sz w:val="20"/>
          <w:szCs w:val="24"/>
          <w:lang w:val="af-ZA"/>
        </w:rPr>
        <w:t xml:space="preserve">31 </w:t>
      </w:r>
      <w:r xmlns:w="http://schemas.openxmlformats.org/wordprocessingml/2006/main" w:rsidRPr="00E84C88">
        <w:rPr>
          <w:rFonts w:ascii="Arial" w:eastAsia="Times New Roman" w:hAnsi="Arial" w:cs="Arial"/>
          <w:sz w:val="20"/>
          <w:szCs w:val="24"/>
        </w:rPr>
        <w:t xml:space="preserve">of 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article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according </w:t>
      </w:r>
      <w:r xmlns:w="http://schemas.openxmlformats.org/wordprocessingml/2006/main" w:rsidRPr="00E84C88">
        <w:rPr>
          <w:rFonts w:ascii="GHEA Grapalat" w:eastAsia="Times New Roman" w:hAnsi="GHEA Grapalat" w:cs="Sylfaen"/>
          <w:sz w:val="20"/>
          <w:szCs w:val="24"/>
          <w:lang w:val="af-ZA"/>
        </w:rPr>
        <w:t xml:space="preserve">to: </w:t>
      </w:r>
      <w:r xmlns:w="http://schemas.openxmlformats.org/wordprocessingml/2006/main" w:rsidRPr="00E84C88">
        <w:rPr>
          <w:rFonts w:ascii="Arial" w:eastAsia="Times New Roman" w:hAnsi="Arial" w:cs="Arial"/>
          <w:sz w:val="20"/>
          <w:szCs w:val="24"/>
        </w:rPr>
        <w:t xml:space="preserve">the </w:t>
      </w:r>
      <w:r xmlns:w="http://schemas.openxmlformats.org/wordprocessingml/2006/main" w:rsidRPr="00E84C88">
        <w:rPr>
          <w:rFonts w:ascii="Arial" w:eastAsia="Times New Roman" w:hAnsi="Arial" w:cs="Arial"/>
          <w:sz w:val="20"/>
          <w:szCs w:val="24"/>
          <w:lang w:val="en-US"/>
        </w:rPr>
        <w:t xml:space="preserve">participant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until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af-ZA"/>
        </w:rPr>
        <w:t xml:space="preserve">of </w:t>
      </w:r>
      <w:r xmlns:w="http://schemas.openxmlformats.org/wordprocessingml/2006/main" w:rsidRPr="00E84C88">
        <w:rPr>
          <w:rFonts w:ascii="Arial" w:eastAsia="Times New Roman" w:hAnsi="Arial" w:cs="Arial"/>
          <w:sz w:val="20"/>
          <w:szCs w:val="24"/>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clause </w:t>
      </w:r>
      <w:r xmlns:w="http://schemas.openxmlformats.org/wordprocessingml/2006/main" w:rsidRPr="00E84C88">
        <w:rPr>
          <w:rFonts w:ascii="GHEA Grapalat" w:eastAsia="Times New Roman" w:hAnsi="GHEA Grapalat" w:cs="Sylfaen"/>
          <w:sz w:val="20"/>
          <w:szCs w:val="24"/>
          <w:lang w:val="af-ZA"/>
        </w:rPr>
        <w:t xml:space="preserve">4.2 of </w:t>
      </w:r>
      <w:r xmlns:w="http://schemas.openxmlformats.org/wordprocessingml/2006/main" w:rsidRPr="00E84C88">
        <w:rPr>
          <w:rFonts w:ascii="Arial" w:eastAsia="Times New Roman" w:hAnsi="Arial" w:cs="Arial"/>
          <w:sz w:val="20"/>
          <w:szCs w:val="24"/>
          <w:lang w:val="af-ZA"/>
        </w:rPr>
        <w:t xml:space="preserve">the part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specified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w:t>
      </w:r>
      <w:r xmlns:w="http://schemas.openxmlformats.org/wordprocessingml/2006/main" w:rsidRPr="00E84C88">
        <w:rPr>
          <w:rFonts w:ascii="Arial" w:eastAsia="Times New Roman" w:hAnsi="Arial" w:cs="Arial"/>
          <w:sz w:val="20"/>
          <w:szCs w:val="24"/>
        </w:rPr>
        <w:t xml:space="preserve">deadline </w:t>
      </w:r>
      <w:r xmlns:w="http://schemas.openxmlformats.org/wordprocessingml/2006/main" w:rsidRPr="00E84C88">
        <w:rPr>
          <w:rFonts w:ascii="GHEA Grapalat" w:eastAsia="Times New Roman" w:hAnsi="GHEA Grapalat" w:cs="Sylfaen"/>
          <w:sz w:val="20"/>
          <w:szCs w:val="24"/>
          <w:lang w:val="af-ZA"/>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modify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with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take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application.</w:t>
      </w:r>
    </w:p>
    <w:p w14:paraId="0A704B09" w14:textId="77777777" w:rsidR="00532D6C" w:rsidRPr="00E84C88" w:rsidRDefault="00532D6C" w:rsidP="00532D6C">
      <w:pPr>
        <w:spacing w:after="0" w:line="240" w:lineRule="auto"/>
        <w:ind w:firstLine="567"/>
        <w:jc w:val="center"/>
        <w:rPr>
          <w:rFonts w:ascii="GHEA Grapalat" w:eastAsia="Times New Roman" w:hAnsi="GHEA Grapalat" w:cs="Times New Roman"/>
          <w:b/>
          <w:sz w:val="20"/>
          <w:szCs w:val="24"/>
          <w:lang w:val="af-ZA"/>
        </w:rPr>
      </w:pPr>
    </w:p>
    <w:p w14:paraId="10FB523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8. </w:t>
      </w:r>
      <w:r xmlns:w="http://schemas.openxmlformats.org/wordprocessingml/2006/main" w:rsidRPr="00E84C88">
        <w:rPr>
          <w:rFonts w:ascii="Arial" w:eastAsia="Times New Roman" w:hAnsi="Arial" w:cs="Arial"/>
          <w:b/>
          <w:sz w:val="20"/>
          <w:szCs w:val="24"/>
          <w:lang w:val="af-ZA"/>
        </w:rPr>
        <w:t xml:space="preserve">APPLICATIONS</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OPENING </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af-ZA"/>
        </w:rPr>
        <w:t xml:space="preserve">EVALUATION</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AND:</w:t>
      </w:r>
    </w:p>
    <w:p w14:paraId="148CE4F1"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Times New Roman"/>
          <w:b/>
          <w:sz w:val="20"/>
          <w:szCs w:val="24"/>
          <w:lang w:val="af-ZA"/>
        </w:rPr>
      </w:pPr>
      <w:r xmlns:w="http://schemas.openxmlformats.org/wordprocessingml/2006/main" w:rsidRPr="00E84C88">
        <w:rPr>
          <w:rFonts w:ascii="Arial" w:eastAsia="Times New Roman" w:hAnsi="Arial" w:cs="Arial"/>
          <w:b/>
          <w:sz w:val="20"/>
          <w:szCs w:val="24"/>
          <w:lang w:val="af-ZA"/>
        </w:rPr>
        <w:t xml:space="preserve">RESULTS:</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SUMMARY</w:t>
      </w:r>
      <w:r xmlns:w="http://schemas.openxmlformats.org/wordprocessingml/2006/main" w:rsidRPr="00E84C88">
        <w:rPr>
          <w:rFonts w:ascii="GHEA Grapalat" w:eastAsia="Times New Roman" w:hAnsi="GHEA Grapalat" w:cs="Times New Roman"/>
          <w:b/>
          <w:sz w:val="20"/>
          <w:szCs w:val="24"/>
          <w:lang w:val="af-ZA"/>
        </w:rPr>
        <w:t xml:space="preserve"> </w:t>
      </w:r>
    </w:p>
    <w:p w14:paraId="7C379B6F" w14:textId="77777777" w:rsidR="00532D6C" w:rsidRPr="00E84C88" w:rsidRDefault="00532D6C" w:rsidP="00532D6C">
      <w:pPr>
        <w:spacing w:after="0" w:line="240" w:lineRule="auto"/>
        <w:ind w:firstLine="567"/>
        <w:jc w:val="both"/>
        <w:rPr>
          <w:rFonts w:ascii="GHEA Grapalat" w:eastAsia="Times New Roman" w:hAnsi="GHEA Grapalat" w:cs="Times New Roman"/>
          <w:b/>
          <w:sz w:val="20"/>
          <w:szCs w:val="24"/>
          <w:lang w:val="af-ZA"/>
        </w:rPr>
      </w:pPr>
    </w:p>
    <w:p w14:paraId="7C52DFC4" w14:textId="69210629"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ahoma"/>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8.1 </w:t>
      </w:r>
      <w:r xmlns:w="http://schemas.openxmlformats.org/wordprocessingml/2006/main" w:rsidRPr="00E84C88">
        <w:rPr>
          <w:rFonts w:ascii="Arial" w:eastAsia="Times New Roman" w:hAnsi="Arial" w:cs="Arial"/>
          <w:sz w:val="20"/>
          <w:szCs w:val="20"/>
        </w:rPr>
        <w:t xml:space="preserve">Applications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rPr>
        <w:t xml:space="preserve">the opening</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rPr>
        <w:t xml:space="preserve">will be done</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committee</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applications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opening</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evaluation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in the session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statement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the newsletter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w:t>
      </w:r>
      <w:r xmlns:w="http://schemas.openxmlformats.org/wordprocessingml/2006/main" w:rsidRPr="00E84C88">
        <w:rPr>
          <w:rFonts w:ascii="Arial" w:eastAsia="Times New Roman" w:hAnsi="Arial" w:cs="Arial"/>
          <w:sz w:val="20"/>
          <w:szCs w:val="24"/>
        </w:rPr>
        <w:t xml:space="preserve">be published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from the date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including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00A406BF" w:rsidRPr="00A406BF">
        <w:rPr>
          <w:rFonts w:ascii="Arial" w:eastAsia="Times New Roman" w:hAnsi="Arial" w:cs="Arial"/>
          <w:b/>
          <w:sz w:val="20"/>
          <w:szCs w:val="20"/>
          <w:lang w:val="af-ZA"/>
        </w:rPr>
        <w:t xml:space="preserve">13 </w:t>
      </w:r>
      <w:r xmlns:w="http://schemas.openxmlformats.org/wordprocessingml/2006/main" w:rsidR="00A406BF" w:rsidRPr="00A406BF">
        <w:rPr>
          <w:rFonts w:ascii="Times New Roman" w:eastAsia="Times New Roman" w:hAnsi="Times New Roman" w:cs="Times New Roman"/>
          <w:b/>
          <w:sz w:val="20"/>
          <w:szCs w:val="20"/>
          <w:lang w:val="af-ZA"/>
        </w:rPr>
        <w:t xml:space="preserve">. </w:t>
      </w:r>
      <w:r xmlns:w="http://schemas.openxmlformats.org/wordprocessingml/2006/main" w:rsidR="00A406BF" w:rsidRPr="00A406BF">
        <w:rPr>
          <w:rFonts w:ascii="Arial" w:eastAsia="Times New Roman" w:hAnsi="Arial" w:cs="Arial"/>
          <w:b/>
          <w:sz w:val="20"/>
          <w:szCs w:val="20"/>
          <w:lang w:val="af-ZA"/>
        </w:rPr>
        <w:t xml:space="preserve">12 </w:t>
      </w:r>
      <w:r xmlns:w="http://schemas.openxmlformats.org/wordprocessingml/2006/main" w:rsidR="00A406BF" w:rsidRPr="00A406BF">
        <w:rPr>
          <w:rFonts w:ascii="Times New Roman" w:eastAsia="Times New Roman" w:hAnsi="Times New Roman" w:cs="Times New Roman"/>
          <w:b/>
          <w:sz w:val="20"/>
          <w:szCs w:val="20"/>
          <w:lang w:val="af-ZA"/>
        </w:rPr>
        <w:t xml:space="preserve">. </w:t>
      </w:r>
      <w:r xmlns:w="http://schemas.openxmlformats.org/wordprocessingml/2006/main" w:rsidR="00A406BF" w:rsidRPr="00A406BF">
        <w:rPr>
          <w:rFonts w:ascii="Arial" w:eastAsia="Times New Roman" w:hAnsi="Arial" w:cs="Arial"/>
          <w:b/>
          <w:sz w:val="20"/>
          <w:szCs w:val="20"/>
          <w:lang w:val="af-ZA"/>
        </w:rPr>
        <w:t xml:space="preserve">2024</w:t>
      </w:r>
      <w:r xmlns:w="http://schemas.openxmlformats.org/wordprocessingml/2006/main" w:rsidR="00A406BF" w:rsidRPr="00A406BF">
        <w:rPr>
          <w:rFonts w:ascii="Times New Roman" w:eastAsia="Times New Roman" w:hAnsi="Times New Roman" w:cs="Times New Roman"/>
          <w:b/>
          <w:sz w:val="20"/>
          <w:szCs w:val="20"/>
          <w:lang w:val="af-ZA"/>
        </w:rPr>
        <w:t xml:space="preserve">​</w:t>
      </w:r>
      <w:r xmlns:w="http://schemas.openxmlformats.org/wordprocessingml/2006/main" w:rsidR="00A406BF" w:rsidRPr="00597465">
        <w:rPr>
          <w:rFonts w:ascii="Arial" w:eastAsia="Times New Roman" w:hAnsi="Arial" w:cs="Arial"/>
          <w:b/>
          <w:sz w:val="20"/>
          <w:szCs w:val="20"/>
          <w:lang w:val="af-ZA"/>
        </w:rPr>
        <w:t xml:space="preserve"> </w:t>
      </w:r>
      <w:r xmlns:w="http://schemas.openxmlformats.org/wordprocessingml/2006/main" w:rsidRPr="00597465">
        <w:rPr>
          <w:rFonts w:ascii="Arial" w:eastAsia="Times New Roman" w:hAnsi="Arial" w:cs="Arial"/>
          <w:b/>
          <w:bCs/>
          <w:sz w:val="20"/>
          <w:szCs w:val="24"/>
        </w:rPr>
        <w:t xml:space="preserve">time</w:t>
      </w:r>
      <w:r xmlns:w="http://schemas.openxmlformats.org/wordprocessingml/2006/main" w:rsidRPr="00597465">
        <w:rPr>
          <w:rFonts w:ascii="GHEA Grapalat" w:eastAsia="Times New Roman" w:hAnsi="GHEA Grapalat" w:cs="Sylfaen"/>
          <w:b/>
          <w:bCs/>
          <w:sz w:val="20"/>
          <w:szCs w:val="24"/>
          <w:lang w:val="af-ZA"/>
        </w:rPr>
        <w:t xml:space="preserve"> </w:t>
      </w:r>
      <w:r xmlns:w="http://schemas.openxmlformats.org/wordprocessingml/2006/main" w:rsidRPr="00597465">
        <w:rPr>
          <w:rFonts w:ascii="Arial" w:eastAsia="Times New Roman" w:hAnsi="Arial" w:cs="Arial"/>
          <w:b/>
          <w:bCs/>
          <w:sz w:val="20"/>
          <w:szCs w:val="24"/>
          <w:lang w:val="en-US"/>
        </w:rPr>
        <w:t xml:space="preserve">at </w:t>
      </w:r>
      <w:r xmlns:w="http://schemas.openxmlformats.org/wordprocessingml/2006/main" w:rsidR="00B92D32">
        <w:rPr>
          <w:rFonts w:ascii="GHEA Grapalat" w:eastAsia="Times New Roman" w:hAnsi="GHEA Grapalat" w:cs="Sylfaen"/>
          <w:b/>
          <w:bCs/>
          <w:sz w:val="20"/>
          <w:szCs w:val="20"/>
          <w:lang w:val="af-ZA"/>
        </w:rPr>
        <w:t xml:space="preserve">15:00 </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597465">
        <w:rPr>
          <w:rFonts w:ascii="Arial" w:eastAsia="Times New Roman" w:hAnsi="Arial" w:cs="Arial"/>
          <w:b/>
          <w:bCs/>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p>
    <w:p w14:paraId="125F588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opening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w:t>
      </w:r>
      <w:r xmlns:w="http://schemas.openxmlformats.org/wordprocessingml/2006/main" w:rsidRPr="00E84C88">
        <w:rPr>
          <w:rFonts w:ascii="Arial" w:eastAsia="Times New Roman" w:hAnsi="Arial" w:cs="Arial"/>
          <w:sz w:val="20"/>
          <w:szCs w:val="24"/>
        </w:rPr>
        <w:t xml:space="preserve">session</w:t>
      </w:r>
    </w:p>
    <w:p w14:paraId="6ED3929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en-US"/>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president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chairman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announcement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opened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Arial" w:eastAsia="Times New Roman" w:hAnsi="Arial" w:cs="Arial"/>
          <w:sz w:val="20"/>
          <w:szCs w:val="24"/>
          <w:lang w:val="hy-AM"/>
        </w:rPr>
        <w:t xml:space="preserve">a cave</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purchase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the frame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buy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goods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by number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expressed </w:t>
      </w:r>
      <w:r xmlns:w="http://schemas.openxmlformats.org/wordprocessingml/2006/main" w:rsidRPr="00E84C88">
        <w:rPr>
          <w:rFonts w:ascii="GHEA Grapalat" w:eastAsia="Times New Roman" w:hAnsi="GHEA Grapalat" w:cs="Sylfaen"/>
          <w:sz w:val="20"/>
          <w:szCs w:val="24"/>
          <w:lang w:val="af-ZA"/>
        </w:rPr>
        <w:t xml:space="preserve">as</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also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 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number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expressed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af-ZA"/>
        </w:rPr>
        <w:t xml:space="preserve">the </w:t>
      </w:r>
      <w:r xmlns:w="http://schemas.openxmlformats.org/wordprocessingml/2006/main" w:rsidRPr="00E84C88">
        <w:rPr>
          <w:rFonts w:ascii="Arial" w:eastAsia="Times New Roman" w:hAnsi="Arial" w:cs="Arial"/>
          <w:sz w:val="20"/>
          <w:szCs w:val="24"/>
          <w:lang w:val="hy-AM"/>
        </w:rPr>
        <w:t xml:space="preserve">written</w:t>
      </w:r>
    </w:p>
    <w:p w14:paraId="45ABDED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w:t>
      </w:r>
      <w:r xmlns:w="http://schemas.openxmlformats.org/wordprocessingml/2006/main" w:rsidRPr="00E84C88">
        <w:rPr>
          <w:rFonts w:ascii="Arial" w:eastAsia="Times New Roman" w:hAnsi="Arial" w:cs="Arial"/>
          <w:sz w:val="20"/>
          <w:szCs w:val="20"/>
          <w:lang w:val="hy-AM"/>
        </w:rPr>
        <w:t xml:space="preserve">point </w:t>
      </w:r>
      <w:r xmlns:w="http://schemas.openxmlformats.org/wordprocessingml/2006/main" w:rsidRPr="00E84C88">
        <w:rPr>
          <w:rFonts w:ascii="GHEA Grapalat" w:eastAsia="Times New Roman" w:hAnsi="GHEA Grapalat" w:cs="Times New Roman"/>
          <w:sz w:val="20"/>
          <w:szCs w:val="20"/>
          <w:lang w:val="hy-AM"/>
        </w:rPr>
        <w:t xml:space="preserve">1</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sub</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documents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president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session: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chairman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being transferred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after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commission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evaluation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w:t>
      </w:r>
    </w:p>
    <w:p w14:paraId="6D9076E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a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containing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envelopes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make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present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compliance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defined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order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opening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matching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appreciated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applications </w:t>
      </w:r>
      <w:r xmlns:w="http://schemas.openxmlformats.org/wordprocessingml/2006/main" w:rsidRPr="00E84C88">
        <w:rPr>
          <w:rFonts w:ascii="GHEA Grapalat" w:eastAsia="Times New Roman" w:hAnsi="GHEA Grapalat" w:cs="Times New Roman"/>
          <w:sz w:val="20"/>
          <w:szCs w:val="20"/>
          <w:lang w:val="hy-AM"/>
        </w:rPr>
        <w:t xml:space="preserve">,</w:t>
      </w:r>
    </w:p>
    <w:p w14:paraId="5A2E80D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opened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each</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envelope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required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intended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documents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availability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them</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composition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compliance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invitation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defined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valid conditions </w:t>
      </w:r>
      <w:r xmlns:w="http://schemas.openxmlformats.org/wordprocessingml/2006/main" w:rsidRPr="00E84C88">
        <w:rPr>
          <w:rFonts w:ascii="GHEA Grapalat" w:eastAsia="Times New Roman" w:hAnsi="GHEA Grapalat" w:cs="Times New Roman"/>
          <w:sz w:val="20"/>
          <w:szCs w:val="20"/>
          <w:lang w:val="hy-AM"/>
        </w:rPr>
        <w:t xml:space="preserve">.</w:t>
      </w:r>
    </w:p>
    <w:p w14:paraId="45119AF0"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Arial" w:eastAsia="Times New Roman" w:hAnsi="Arial" w:cs="Arial"/>
          <w:sz w:val="20"/>
          <w:szCs w:val="20"/>
          <w:lang w:val="hy-AM"/>
        </w:rPr>
        <w:t xml:space="preserve">of the commission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president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announcement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presented 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participants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price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offers: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number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expressed</w:t>
      </w:r>
      <w:r xmlns:w="http://schemas.openxmlformats.org/wordprocessingml/2006/main" w:rsidRPr="00E84C88">
        <w:rPr>
          <w:rFonts w:ascii="GHEA Grapalat" w:eastAsia="Times New Roman" w:hAnsi="GHEA Grapalat" w:cs="Sylfaen"/>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accepting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letters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the </w:t>
      </w:r>
      <w:r xmlns:w="http://schemas.openxmlformats.org/wordprocessingml/2006/main" w:rsidRPr="00E84C88">
        <w:rPr>
          <w:rFonts w:ascii="Arial" w:eastAsia="Times New Roman" w:hAnsi="Arial" w:cs="Arial"/>
          <w:sz w:val="20"/>
          <w:szCs w:val="20"/>
          <w:lang w:val="hy-AM"/>
        </w:rPr>
        <w:t xml:space="preserve">written</w:t>
      </w:r>
    </w:p>
    <w:p w14:paraId="4F71B31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8.2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by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in </w:t>
      </w:r>
      <w:r xmlns:w="http://schemas.openxmlformats.org/wordprocessingml/2006/main" w:rsidRPr="00E84C88">
        <w:rPr>
          <w:rFonts w:ascii="Arial" w:eastAsia="Times New Roman" w:hAnsi="Arial" w:cs="Arial"/>
          <w:sz w:val="20"/>
          <w:szCs w:val="24"/>
          <w:lang w:val="hy-AM"/>
        </w:rPr>
        <w:t xml:space="preserve">order</w:t>
      </w:r>
    </w:p>
    <w:p w14:paraId="57EF70C3"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lang w:val="en-US"/>
        </w:rPr>
        <w:t xml:space="preserve">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portions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quantity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seventy five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not to exceed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assessment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 being implemented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presentation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expire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from the date</w:t>
      </w:r>
      <w:r xmlns:w="http://schemas.openxmlformats.org/wordprocessingml/2006/main" w:rsidRPr="00E84C88">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E84C88">
        <w:rPr>
          <w:rFonts w:ascii="Arial" w:eastAsia="Times New Roman" w:hAnsi="Arial" w:cs="Arial"/>
          <w:sz w:val="20"/>
          <w:szCs w:val="24"/>
          <w:lang w:val="en-US"/>
        </w:rPr>
        <w:t xml:space="preserve">including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ten </w:t>
      </w:r>
      <w:proofErr xmlns:w="http://schemas.openxmlformats.org/wordprocessingml/2006/main" w:type="gramEnd"/>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what?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surpass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fifteen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during</w:t>
      </w:r>
      <w:r xmlns:w="http://schemas.openxmlformats.org/wordprocessingml/2006/main" w:rsidRPr="00E84C88">
        <w:rPr>
          <w:rFonts w:ascii="GHEA Grapalat" w:eastAsia="Times New Roman" w:hAnsi="GHEA Grapalat" w:cs="Sylfaen"/>
          <w:sz w:val="20"/>
          <w:szCs w:val="24"/>
          <w:lang w:val="af-ZA"/>
        </w:rPr>
        <w:t xml:space="preserve">​</w:t>
      </w:r>
    </w:p>
    <w:p w14:paraId="17C5BDA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lang w:val="en-US"/>
        </w:rPr>
        <w:t xml:space="preserve">enough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by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conditions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matching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bids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opposite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insufficient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rejected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which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opening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the 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refusal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applications </w:t>
      </w:r>
      <w:r xmlns:w="http://schemas.openxmlformats.org/wordprocessingml/2006/main" w:rsidRPr="00E84C88">
        <w:rPr>
          <w:rFonts w:ascii="Arial" w:eastAsia="Times New Roman" w:hAnsi="Arial" w:cs="Arial"/>
          <w:sz w:val="20"/>
          <w:szCs w:val="24"/>
          <w:lang w:val="en-US"/>
        </w:rPr>
        <w:t xml:space="preserve">in </w:t>
      </w:r>
      <w:r xmlns:w="http://schemas.openxmlformats.org/wordprocessingml/2006/main" w:rsidRPr="00E84C88">
        <w:rPr>
          <w:rFonts w:ascii="GHEA Grapalat" w:eastAsia="Times New Roman" w:hAnsi="GHEA Grapalat" w:cs="Sylfaen"/>
          <w:sz w:val="20"/>
          <w:szCs w:val="24"/>
          <w:lang w:val="af-ZA"/>
        </w:rPr>
        <w:t xml:space="preserve">which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absent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suggestions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requirements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inconsistent </w:t>
      </w:r>
      <w:r xmlns:w="http://schemas.openxmlformats.org/wordprocessingml/2006/main" w:rsidRPr="00E84C88">
        <w:rPr>
          <w:rFonts w:ascii="GHEA Grapalat" w:eastAsia="Times New Roman" w:hAnsi="GHEA Grapalat" w:cs="Sylfaen"/>
          <w:sz w:val="20"/>
          <w:szCs w:val="24"/>
          <w:lang w:val="af-ZA"/>
        </w:rPr>
        <w:t xml:space="preserve">.</w:t>
      </w:r>
    </w:p>
    <w:p w14:paraId="1809C78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af-ZA"/>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4"/>
          <w:lang w:val="af-ZA"/>
        </w:rPr>
        <w:t xml:space="preserve">8.3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determined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 </w:t>
      </w:r>
      <w:r xmlns:w="http://schemas.openxmlformats.org/wordprocessingml/2006/main" w:rsidRPr="00E84C88">
        <w:rPr>
          <w:rFonts w:ascii="GHEA Grapalat" w:eastAsia="Times New Roman" w:hAnsi="GHEA Grapalat" w:cs="Sylfaen"/>
          <w:sz w:val="20"/>
          <w:szCs w:val="24"/>
          <w:lang w:val="af-ZA"/>
        </w:rPr>
        <w:t xml:space="preserve">sufficient</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number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minimum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offer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to </w:t>
      </w:r>
      <w:r xmlns:w="http://schemas.openxmlformats.org/wordprocessingml/2006/main" w:rsidRPr="00E84C88">
        <w:rPr>
          <w:rFonts w:ascii="Arial" w:eastAsia="Times New Roman" w:hAnsi="Arial" w:cs="Arial"/>
          <w:sz w:val="20"/>
          <w:szCs w:val="24"/>
          <w:lang w:val="en-US"/>
        </w:rPr>
        <w:t xml:space="preserve">my </w:t>
      </w:r>
      <w:r xmlns:w="http://schemas.openxmlformats.org/wordprocessingml/2006/main" w:rsidRPr="00E84C88">
        <w:rPr>
          <w:rFonts w:ascii="Arial" w:eastAsia="Times New Roman" w:hAnsi="Arial" w:cs="Arial"/>
          <w:sz w:val="20"/>
          <w:szCs w:val="24"/>
        </w:rPr>
        <w:t xml:space="preserve">partner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preference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give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principle.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which </w:t>
      </w:r>
      <w:r xmlns:w="http://schemas.openxmlformats.org/wordprocessingml/2006/main" w:rsidRPr="00E84C88">
        <w:rPr>
          <w:rFonts w:ascii="GHEA Grapalat" w:eastAsia="Times New Roman" w:hAnsi="GHEA Grapalat" w:cs="Sylfaen"/>
          <w:sz w:val="20"/>
          <w:szCs w:val="24"/>
          <w:lang w:val="af-ZA"/>
        </w:rPr>
        <w:t xml:space="preserve">the </w:t>
      </w:r>
      <w:r xmlns:w="http://schemas.openxmlformats.org/wordprocessingml/2006/main" w:rsidRPr="00E84C88">
        <w:rPr>
          <w:rFonts w:ascii="Arial" w:eastAsia="Times New Roman" w:hAnsi="Arial" w:cs="Arial"/>
          <w:sz w:val="20"/>
          <w:szCs w:val="24"/>
        </w:rPr>
        <w:t xml:space="preserve">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sequentially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places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busy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when deciding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proposals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assessment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comparison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 being implemented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without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af-ZA"/>
        </w:rPr>
        <w:t xml:space="preserve">of </w:t>
      </w:r>
      <w:r xmlns:w="http://schemas.openxmlformats.org/wordprocessingml/2006/main" w:rsidRPr="00E84C88">
        <w:rPr>
          <w:rFonts w:ascii="Arial" w:eastAsia="Times New Roman" w:hAnsi="Arial" w:cs="Arial"/>
          <w:sz w:val="20"/>
          <w:szCs w:val="24"/>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 </w:t>
      </w:r>
      <w:r xmlns:w="http://schemas.openxmlformats.org/wordprocessingml/2006/main" w:rsidRPr="00E84C88">
        <w:rPr>
          <w:rFonts w:ascii="GHEA Grapalat" w:eastAsia="Times New Roman" w:hAnsi="GHEA Grapalat" w:cs="Sylfaen"/>
          <w:sz w:val="20"/>
          <w:szCs w:val="24"/>
          <w:lang w:val="af-ZA"/>
        </w:rPr>
        <w:t xml:space="preserve">5.2</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at the point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specified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tax</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money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calculation</w:t>
      </w:r>
      <w:r xmlns:w="http://schemas.openxmlformats.org/wordprocessingml/2006/main" w:rsidRPr="00E84C88">
        <w:rPr>
          <w:rFonts w:ascii="GHEA Grapalat" w:eastAsia="Times New Roman" w:hAnsi="GHEA Grapalat" w:cs="Sylfaen"/>
          <w:sz w:val="20"/>
          <w:szCs w:val="20"/>
          <w:lang w:val="hy-AM"/>
        </w:rPr>
        <w:t xml:space="preserve">​</w:t>
      </w:r>
    </w:p>
    <w:p w14:paraId="4A3926D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8.4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inconsistency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place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found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 numbers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written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between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 letters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written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amount.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offered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prices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two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more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currencies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compared to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Armenia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Republic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AMD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RA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Central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bank</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opening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for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vertAlign w:val="superscript"/>
          <w:lang w:val="af-ZA"/>
        </w:rPr>
        <w:t xml:space="preserve">10:00</w:t>
      </w:r>
      <w:r xmlns:w="http://schemas.openxmlformats.org/wordprocessingml/2006/main" w:rsidRPr="00E84C88">
        <w:rPr>
          <w:rFonts w:ascii="GHEA Grapalat" w:eastAsia="Times New Roman" w:hAnsi="GHEA Grapalat" w:cs="Sylfaen"/>
          <w:color w:val="FFFFFF"/>
          <w:sz w:val="20"/>
          <w:szCs w:val="24"/>
          <w:vertAlign w:val="superscript"/>
          <w:lang w:val="af-ZA"/>
        </w:rPr>
        <w:footnoteReference xmlns:w="http://schemas.openxmlformats.org/wordprocessingml/2006/main" w:id="2"/>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at the exchange rate.</w:t>
      </w:r>
      <w:r xmlns:w="http://schemas.openxmlformats.org/wordprocessingml/2006/main" w:rsidRPr="00E84C88">
        <w:rPr>
          <w:rFonts w:ascii="GHEA Grapalat" w:eastAsia="Times New Roman" w:hAnsi="GHEA Grapalat" w:cs="Sylfaen"/>
          <w:sz w:val="20"/>
          <w:szCs w:val="24"/>
          <w:lang w:val="af-ZA"/>
        </w:rPr>
        <w:t xml:space="preserve"> </w:t>
      </w:r>
    </w:p>
    <w:p w14:paraId="0D92FB6B"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8.5 </w:t>
      </w:r>
      <w:r xmlns:w="http://schemas.openxmlformats.org/wordprocessingml/2006/main" w:rsidRPr="00E84C88">
        <w:rPr>
          <w:rFonts w:ascii="Arial" w:eastAsia="Times New Roman" w:hAnsi="Arial" w:cs="Arial"/>
          <w:sz w:val="20"/>
          <w:szCs w:val="24"/>
          <w:lang w:val="af-ZA"/>
        </w:rPr>
        <w:t xml:space="preserve">H </w:t>
      </w:r>
      <w:r xmlns:w="http://schemas.openxmlformats.org/wordprocessingml/2006/main" w:rsidRPr="00E84C88">
        <w:rPr>
          <w:rFonts w:ascii="Arial" w:eastAsia="Times New Roman" w:hAnsi="Arial" w:cs="Arial"/>
          <w:sz w:val="20"/>
          <w:szCs w:val="24"/>
        </w:rPr>
        <w:t xml:space="preserve">of the commission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w:t>
      </w:r>
      <w:r xmlns:w="http://schemas.openxmlformats.org/wordprocessingml/2006/main" w:rsidRPr="00E84C88">
        <w:rPr>
          <w:rFonts w:ascii="Arial" w:eastAsia="Times New Roman" w:hAnsi="Arial" w:cs="Arial"/>
          <w:sz w:val="20"/>
          <w:szCs w:val="24"/>
          <w:lang w:val="en-US"/>
        </w:rPr>
        <w:t xml:space="preserve">contractor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w:t>
      </w:r>
      <w:r xmlns:w="http://schemas.openxmlformats.org/wordprocessingml/2006/main" w:rsidRPr="00E84C88">
        <w:rPr>
          <w:rFonts w:ascii="Arial" w:eastAsia="Times New Roman" w:hAnsi="Arial" w:cs="Arial"/>
          <w:sz w:val="20"/>
          <w:szCs w:val="24"/>
        </w:rPr>
        <w:t xml:space="preserve">colleagues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between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negotiations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prohibited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except </w:t>
      </w:r>
      <w:r xmlns:w="http://schemas.openxmlformats.org/wordprocessingml/2006/main" w:rsidRPr="00E84C88">
        <w:rPr>
          <w:rFonts w:ascii="GHEA Grapalat" w:eastAsia="Times New Roman" w:hAnsi="GHEA Grapalat" w:cs="Sylfaen"/>
          <w:sz w:val="20"/>
          <w:szCs w:val="24"/>
          <w:lang w:val="af-ZA"/>
        </w:rPr>
        <w:t xml:space="preserve">:</w:t>
      </w:r>
    </w:p>
    <w:p w14:paraId="5AC3E307"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rPr>
        <w:t xml:space="preserve">when?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 </w:t>
      </w:r>
      <w:r xmlns:w="http://schemas.openxmlformats.org/wordprocessingml/2006/main" w:rsidRPr="00E84C88">
        <w:rPr>
          <w:rFonts w:ascii="Arial" w:eastAsia="Times New Roman" w:hAnsi="Arial" w:cs="Arial"/>
          <w:sz w:val="20"/>
          <w:szCs w:val="24"/>
        </w:rPr>
        <w:t xml:space="preserve">partner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whose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match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as a result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appropriate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 evaluated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my </w:t>
      </w:r>
      <w:r xmlns:w="http://schemas.openxmlformats.org/wordprocessingml/2006/main" w:rsidRPr="00E84C88">
        <w:rPr>
          <w:rFonts w:ascii="Arial" w:eastAsia="Times New Roman" w:hAnsi="Arial" w:cs="Arial"/>
          <w:sz w:val="20"/>
          <w:szCs w:val="24"/>
        </w:rPr>
        <w:t xml:space="preserve">partner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suggested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minimum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prices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equality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case of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conditions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satisfying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all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suggestions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exceed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that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perform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provided </w:t>
      </w:r>
      <w:r xmlns:w="http://schemas.openxmlformats.org/wordprocessingml/2006/main" w:rsidRPr="00E84C88">
        <w:rPr>
          <w:rFonts w:ascii="GHEA Grapalat" w:eastAsia="Times New Roman" w:hAnsi="GHEA Grapalat" w:cs="Sylfaen"/>
          <w:sz w:val="20"/>
          <w:szCs w:val="24"/>
          <w:lang w:val="af-ZA"/>
        </w:rPr>
        <w:t xml:space="preserve">for </w:t>
      </w:r>
      <w:r xmlns:w="http://schemas.openxmlformats.org/wordprocessingml/2006/main" w:rsidRPr="00E84C88">
        <w:rPr>
          <w:rFonts w:ascii="Arial" w:eastAsia="Times New Roman" w:hAnsi="Arial" w:cs="Arial"/>
          <w:sz w:val="20"/>
          <w:szCs w:val="24"/>
          <w:lang w:val="en-US"/>
        </w:rPr>
        <w:t xml:space="preserve">herein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en-US"/>
        </w:rPr>
        <w:t xml:space="preserve">of </w:t>
      </w:r>
      <w:r xmlns:w="http://schemas.openxmlformats.org/wordprocessingml/2006/main" w:rsidRPr="00E84C88">
        <w:rPr>
          <w:rFonts w:ascii="Arial" w:eastAsia="Times New Roman" w:hAnsi="Arial" w:cs="Arial"/>
          <w:sz w:val="20"/>
          <w:szCs w:val="24"/>
          <w:lang w:val="en-US"/>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 </w:t>
      </w:r>
      <w:r xmlns:w="http://schemas.openxmlformats.org/wordprocessingml/2006/main" w:rsidRPr="00E84C88">
        <w:rPr>
          <w:rFonts w:ascii="GHEA Grapalat" w:eastAsia="Times New Roman" w:hAnsi="GHEA Grapalat" w:cs="Sylfaen"/>
          <w:sz w:val="20"/>
          <w:szCs w:val="24"/>
          <w:lang w:val="af-ZA"/>
        </w:rPr>
        <w:t xml:space="preserve">8.1 </w:t>
      </w:r>
      <w:r xmlns:w="http://schemas.openxmlformats.org/wordprocessingml/2006/main" w:rsidRPr="00E84C88">
        <w:rPr>
          <w:rFonts w:ascii="Arial" w:eastAsia="Times New Roman" w:hAnsi="Arial" w:cs="Arial"/>
          <w:sz w:val="20"/>
          <w:szCs w:val="24"/>
          <w:lang w:val="en-US"/>
        </w:rPr>
        <w:t xml:space="preserve">clause </w:t>
      </w:r>
      <w:r xmlns:w="http://schemas.openxmlformats.org/wordprocessingml/2006/main" w:rsidRPr="00E84C88">
        <w:rPr>
          <w:rFonts w:ascii="GHEA Grapalat" w:eastAsia="Times New Roman" w:hAnsi="GHEA Grapalat" w:cs="Sylfaen"/>
          <w:sz w:val="20"/>
          <w:szCs w:val="24"/>
          <w:lang w:val="af-ZA"/>
        </w:rPr>
        <w:t xml:space="preserve">2</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by paragraph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financial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means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 being implemented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15th </w:t>
      </w:r>
      <w:r xmlns:w="http://schemas.openxmlformats.org/wordprocessingml/2006/main" w:rsidRPr="00E84C88">
        <w:rPr>
          <w:rFonts w:ascii="Arial" w:eastAsia="Times New Roman" w:hAnsi="Arial" w:cs="Arial"/>
          <w:sz w:val="20"/>
          <w:szCs w:val="24"/>
        </w:rPr>
        <w:t xml:space="preserve">of </w:t>
      </w:r>
      <w:r xmlns:w="http://schemas.openxmlformats.org/wordprocessingml/2006/main" w:rsidRPr="00E84C88">
        <w:rPr>
          <w:rFonts w:ascii="Arial" w:eastAsia="Times New Roman" w:hAnsi="Arial" w:cs="Arial"/>
          <w:sz w:val="20"/>
          <w:szCs w:val="24"/>
        </w:rPr>
        <w:t xml:space="preserve">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Article </w:t>
      </w:r>
      <w:r xmlns:w="http://schemas.openxmlformats.org/wordprocessingml/2006/main" w:rsidRPr="00E84C88">
        <w:rPr>
          <w:rFonts w:ascii="GHEA Grapalat" w:eastAsia="Times New Roman" w:hAnsi="GHEA Grapalat" w:cs="Sylfaen"/>
          <w:sz w:val="20"/>
          <w:szCs w:val="24"/>
          <w:lang w:val="af-ZA"/>
        </w:rPr>
        <w:t xml:space="preserve">6</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based 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according to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conducted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negotiations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lead to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suggested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reduction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payment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conditions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change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negotiations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conduct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simultaneous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all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with</w:t>
      </w:r>
      <w:r xmlns:w="http://schemas.openxmlformats.org/wordprocessingml/2006/main" w:rsidRPr="00E84C88">
        <w:rPr>
          <w:rFonts w:ascii="GHEA Grapalat" w:eastAsia="Times New Roman" w:hAnsi="GHEA Grapalat" w:cs="Sylfaen"/>
          <w:sz w:val="20"/>
          <w:szCs w:val="24"/>
          <w:lang w:val="af-ZA"/>
        </w:rPr>
        <w:t xml:space="preserve">​</w:t>
      </w:r>
    </w:p>
    <w:p w14:paraId="27E9755C" w14:textId="77777777" w:rsidR="00532D6C" w:rsidRPr="00E84C88" w:rsidDel="00992C40"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2) </w:t>
      </w:r>
      <w:r xmlns:w="http://schemas.openxmlformats.org/wordprocessingml/2006/main" w:rsidRPr="00E84C88">
        <w:rPr>
          <w:rFonts w:ascii="Arial" w:eastAsia="Times New Roman" w:hAnsi="Arial" w:cs="Arial"/>
          <w:sz w:val="20"/>
          <w:szCs w:val="24"/>
        </w:rPr>
        <w:t xml:space="preserve">By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other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cases.</w:t>
      </w:r>
    </w:p>
    <w:p w14:paraId="424820E4"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0"/>
          <w:lang w:val="af-ZA"/>
        </w:rPr>
        <w:t xml:space="preserve">8.6 </w:t>
      </w:r>
      <w:r xmlns:w="http://schemas.openxmlformats.org/wordprocessingml/2006/main" w:rsidRPr="00E84C88">
        <w:rPr>
          <w:rFonts w:ascii="Arial" w:eastAsia="Times New Roman" w:hAnsi="Arial" w:cs="Arial"/>
          <w:sz w:val="20"/>
          <w:szCs w:val="20"/>
          <w:lang w:val="af-ZA"/>
        </w:rPr>
        <w:t xml:space="preserve">H </w:t>
      </w:r>
      <w:r xmlns:w="http://schemas.openxmlformats.org/wordprocessingml/2006/main" w:rsidRPr="00E84C88">
        <w:rPr>
          <w:rFonts w:ascii="Arial" w:eastAsia="Times New Roman" w:hAnsi="Arial" w:cs="Arial"/>
          <w:sz w:val="20"/>
          <w:szCs w:val="24"/>
        </w:rPr>
        <w:t xml:space="preserve">Committee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towards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enough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from </w:t>
      </w:r>
      <w:r xmlns:w="http://schemas.openxmlformats.org/wordprocessingml/2006/main" w:rsidRPr="00E84C88">
        <w:rPr>
          <w:rFonts w:ascii="Arial" w:eastAsia="Times New Roman" w:hAnsi="Arial" w:cs="Arial"/>
          <w:sz w:val="20"/>
          <w:szCs w:val="24"/>
          <w:lang w:val="en-US"/>
        </w:rPr>
        <w:t xml:space="preserve">colleagues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decision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announcement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sequentially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busy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Products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also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product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complete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descriptions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compliance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Requirements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Recommended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minimum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prices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equality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conditions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satisfying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all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w:t>
      </w:r>
      <w:r xmlns:w="http://schemas.openxmlformats.org/wordprocessingml/2006/main" w:rsidRPr="00E84C88">
        <w:rPr>
          <w:rFonts w:ascii="Arial" w:eastAsia="Times New Roman" w:hAnsi="Arial" w:cs="Arial"/>
          <w:sz w:val="20"/>
          <w:szCs w:val="24"/>
        </w:rPr>
        <w:t xml:space="preserve">colleagues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suggestions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exceed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the frame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buy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goods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 being implemented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15th </w:t>
      </w:r>
      <w:r xmlns:w="http://schemas.openxmlformats.org/wordprocessingml/2006/main" w:rsidRPr="00E84C88">
        <w:rPr>
          <w:rFonts w:ascii="Arial" w:eastAsia="Times New Roman" w:hAnsi="Arial" w:cs="Arial"/>
          <w:sz w:val="20"/>
          <w:szCs w:val="24"/>
        </w:rPr>
        <w:t xml:space="preserve">of </w:t>
      </w:r>
      <w:r xmlns:w="http://schemas.openxmlformats.org/wordprocessingml/2006/main" w:rsidRPr="00E84C88">
        <w:rPr>
          <w:rFonts w:ascii="Arial" w:eastAsia="Times New Roman" w:hAnsi="Arial" w:cs="Arial"/>
          <w:sz w:val="20"/>
          <w:szCs w:val="24"/>
        </w:rPr>
        <w:t xml:space="preserve">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Article </w:t>
      </w:r>
      <w:r xmlns:w="http://schemas.openxmlformats.org/wordprocessingml/2006/main" w:rsidRPr="00E84C88">
        <w:rPr>
          <w:rFonts w:ascii="GHEA Grapalat" w:eastAsia="Times New Roman" w:hAnsi="GHEA Grapalat" w:cs="Sylfaen"/>
          <w:sz w:val="20"/>
          <w:szCs w:val="24"/>
          <w:lang w:val="af-ZA"/>
        </w:rPr>
        <w:t xml:space="preserve">6</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based 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w:t>
      </w:r>
      <w:r xmlns:w="http://schemas.openxmlformats.org/wordprocessingml/2006/main" w:rsidRPr="00E84C88">
        <w:rPr>
          <w:rFonts w:ascii="GHEA Grapalat" w:eastAsia="Times New Roman" w:hAnsi="GHEA Grapalat" w:cs="Sylfaen"/>
          <w:sz w:val="20"/>
          <w:szCs w:val="24"/>
          <w:lang w:val="af-ZA"/>
        </w:rPr>
        <w:t xml:space="preserve"> </w:t>
      </w:r>
    </w:p>
    <w:p w14:paraId="642295D4"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rPr>
        <w:t xml:space="preserve">a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sequentially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busy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colleagues</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decide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purpose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the 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suggested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prices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reduction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purpose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conditions</w:t>
      </w:r>
      <w:r xmlns:w="http://schemas.openxmlformats.org/wordprocessingml/2006/main" w:rsidRPr="00E84C88">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satisfying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all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w:t>
      </w:r>
      <w:r xmlns:w="http://schemas.openxmlformats.org/wordprocessingml/2006/main" w:rsidRPr="00E84C88">
        <w:rPr>
          <w:rFonts w:ascii="Arial" w:eastAsia="Times New Roman" w:hAnsi="Arial" w:cs="Arial"/>
          <w:sz w:val="20"/>
          <w:szCs w:val="24"/>
        </w:rPr>
        <w:t xml:space="preserve">colleagues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with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conduct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simultaneous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negotiations </w:t>
      </w:r>
      <w:r xmlns:w="http://schemas.openxmlformats.org/wordprocessingml/2006/main" w:rsidRPr="00E84C88">
        <w:rPr>
          <w:rFonts w:ascii="GHEA Grapalat" w:eastAsia="Times New Roman" w:hAnsi="GHEA Grapalat" w:cs="Sylfaen"/>
          <w:sz w:val="20"/>
          <w:szCs w:val="24"/>
          <w:lang w:val="af-ZA"/>
        </w:rPr>
        <w:t xml:space="preserve">if</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at the 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all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 </w:t>
      </w:r>
      <w:r xmlns:w="http://schemas.openxmlformats.org/wordprocessingml/2006/main" w:rsidRPr="00E84C88">
        <w:rPr>
          <w:rFonts w:ascii="Arial" w:eastAsia="Times New Roman" w:hAnsi="Arial" w:cs="Arial"/>
          <w:sz w:val="20"/>
          <w:szCs w:val="24"/>
        </w:rPr>
        <w:t xml:space="preserve">associates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resp</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authority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having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representatives </w:t>
      </w:r>
      <w:r xmlns:w="http://schemas.openxmlformats.org/wordprocessingml/2006/main" w:rsidRPr="00E84C88">
        <w:rPr>
          <w:rFonts w:ascii="GHEA Grapalat" w:eastAsia="Times New Roman" w:hAnsi="GHEA Grapalat" w:cs="Sylfaen"/>
          <w:sz w:val="20"/>
          <w:szCs w:val="24"/>
          <w:lang w:val="af-ZA"/>
        </w:rPr>
        <w:t xml:space="preserve">),</w:t>
      </w:r>
    </w:p>
    <w:p w14:paraId="1DDADF67"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rPr>
        <w:t xml:space="preserve">b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opposite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suspended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enough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all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manner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at the same time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notification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prices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reduction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around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simultaneous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negotiations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driving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day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time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wild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about</w:t>
      </w:r>
      <w:r xmlns:w="http://schemas.openxmlformats.org/wordprocessingml/2006/main" w:rsidRPr="00E84C88">
        <w:rPr>
          <w:rFonts w:ascii="GHEA Grapalat" w:eastAsia="Times New Roman" w:hAnsi="GHEA Grapalat" w:cs="Sylfaen"/>
          <w:sz w:val="20"/>
          <w:szCs w:val="24"/>
          <w:lang w:val="af-ZA"/>
        </w:rPr>
        <w:t xml:space="preserve">​</w:t>
      </w:r>
    </w:p>
    <w:p w14:paraId="70B92FC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color w:val="FF0000"/>
          <w:sz w:val="20"/>
          <w:szCs w:val="24"/>
          <w:lang w:val="af-ZA"/>
        </w:rPr>
      </w:pPr>
      <w:r xmlns:w="http://schemas.openxmlformats.org/wordprocessingml/2006/main" w:rsidRPr="00E84C88">
        <w:rPr>
          <w:rFonts w:ascii="Arial" w:eastAsia="Times New Roman" w:hAnsi="Arial" w:cs="Arial"/>
          <w:sz w:val="20"/>
          <w:szCs w:val="24"/>
        </w:rPr>
        <w:t xml:space="preserve">c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negotiations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conduct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sooner </w:t>
      </w:r>
      <w:r xmlns:w="http://schemas.openxmlformats.org/wordprocessingml/2006/main" w:rsidRPr="00E84C88">
        <w:rPr>
          <w:rFonts w:ascii="GHEA Grapalat" w:eastAsia="Times New Roman" w:hAnsi="GHEA Grapalat" w:cs="Sylfaen"/>
          <w:sz w:val="20"/>
          <w:szCs w:val="24"/>
          <w:lang w:val="af-ZA"/>
        </w:rPr>
        <w:t xml:space="preserve">than</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notification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next</w:t>
      </w:r>
      <w:r xmlns:w="http://schemas.openxmlformats.org/wordprocessingml/2006/main" w:rsidRPr="00E84C88">
        <w:rPr>
          <w:rFonts w:ascii="GHEA Grapalat" w:eastAsia="Times New Roman" w:hAnsi="GHEA Grapalat" w:cs="Sylfaen"/>
          <w:sz w:val="20"/>
          <w:szCs w:val="24"/>
          <w:lang w:val="af-ZA"/>
        </w:rPr>
        <w:t xml:space="preserve"> </w:t>
      </w:r>
      <w:proofErr xmlns:w="http://schemas.openxmlformats.org/wordprocessingml/2006/main" w:type="gramStart"/>
      <w:r xmlns:w="http://schemas.openxmlformats.org/wordprocessingml/2006/main" w:rsidRPr="00E84C88">
        <w:rPr>
          <w:rFonts w:ascii="Arial" w:eastAsia="Times New Roman" w:hAnsi="Arial" w:cs="Arial"/>
          <w:sz w:val="20"/>
          <w:szCs w:val="24"/>
        </w:rPr>
        <w:t xml:space="preserve">from the date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second</w:t>
      </w:r>
      <w:proofErr xmlns:w="http://schemas.openxmlformats.org/wordprocessingml/2006/main" w:type="gramEnd"/>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later </w:t>
      </w:r>
      <w:r xmlns:w="http://schemas.openxmlformats.org/wordprocessingml/2006/main" w:rsidRPr="00E84C88">
        <w:rPr>
          <w:rFonts w:ascii="Arial" w:eastAsia="Times New Roman" w:hAnsi="Arial" w:cs="Arial"/>
          <w:sz w:val="20"/>
          <w:szCs w:val="24"/>
          <w:lang w:val="af-ZA"/>
        </w:rPr>
        <w:t xml:space="preserve">than</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fifth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the </w:t>
      </w:r>
      <w:r xmlns:w="http://schemas.openxmlformats.org/wordprocessingml/2006/main" w:rsidRPr="00E84C88">
        <w:rPr>
          <w:rFonts w:ascii="Arial" w:eastAsia="Times New Roman" w:hAnsi="Arial" w:cs="Arial"/>
          <w:sz w:val="20"/>
          <w:szCs w:val="24"/>
        </w:rPr>
        <w:t xml:space="preserve">day</w:t>
      </w:r>
    </w:p>
    <w:p w14:paraId="0B6B02C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rPr>
        <w:t xml:space="preserve">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each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partner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data</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at the moment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offer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published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other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w:t>
      </w:r>
      <w:r xmlns:w="http://schemas.openxmlformats.org/wordprocessingml/2006/main" w:rsidRPr="00E84C88">
        <w:rPr>
          <w:rFonts w:ascii="Arial" w:eastAsia="Times New Roman" w:hAnsi="Arial" w:cs="Arial"/>
          <w:sz w:val="20"/>
          <w:szCs w:val="24"/>
        </w:rPr>
        <w:t xml:space="preserve">colleagues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for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until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negotiations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end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 </w:t>
      </w:r>
      <w:r xmlns:w="http://schemas.openxmlformats.org/wordprocessingml/2006/main" w:rsidRPr="00E84C88">
        <w:rPr>
          <w:rFonts w:ascii="Arial" w:eastAsia="Times New Roman" w:hAnsi="Arial" w:cs="Arial"/>
          <w:sz w:val="20"/>
          <w:szCs w:val="24"/>
        </w:rPr>
        <w:t xml:space="preserve">partner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review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the </w:t>
      </w:r>
      <w:r xmlns:w="http://schemas.openxmlformats.org/wordprocessingml/2006/main" w:rsidRPr="00E84C88">
        <w:rPr>
          <w:rFonts w:ascii="Arial" w:eastAsia="Times New Roman" w:hAnsi="Arial" w:cs="Arial"/>
          <w:sz w:val="20"/>
          <w:szCs w:val="24"/>
        </w:rPr>
        <w:t xml:space="preserve">offer</w:t>
      </w:r>
    </w:p>
    <w:p w14:paraId="2356F86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rPr>
        <w:t xml:space="preserve">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negotiations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expire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at the moment </w:t>
      </w:r>
      <w:r xmlns:w="http://schemas.openxmlformats.org/wordprocessingml/2006/main" w:rsidRPr="00E84C88">
        <w:rPr>
          <w:rFonts w:ascii="GHEA Grapalat" w:eastAsia="Times New Roman" w:hAnsi="GHEA Grapalat" w:cs="Sylfaen"/>
          <w:sz w:val="20"/>
          <w:szCs w:val="24"/>
          <w:lang w:val="af-ZA"/>
        </w:rPr>
        <w:t xml:space="preserve">according </w:t>
      </w:r>
      <w:r xmlns:w="http://schemas.openxmlformats.org/wordprocessingml/2006/main" w:rsidRPr="00E84C88">
        <w:rPr>
          <w:rFonts w:ascii="Arial" w:eastAsia="Times New Roman" w:hAnsi="Arial" w:cs="Arial"/>
          <w:sz w:val="20"/>
          <w:szCs w:val="24"/>
        </w:rPr>
        <w:t xml:space="preserve">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w:t>
      </w:r>
      <w:r xmlns:w="http://schemas.openxmlformats.org/wordprocessingml/2006/main" w:rsidRPr="00E84C88">
        <w:rPr>
          <w:rFonts w:ascii="Arial" w:eastAsia="Times New Roman" w:hAnsi="Arial" w:cs="Arial"/>
          <w:sz w:val="20"/>
          <w:szCs w:val="24"/>
        </w:rPr>
        <w:t xml:space="preserve">colleagues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prices </w:t>
      </w:r>
      <w:r xmlns:w="http://schemas.openxmlformats.org/wordprocessingml/2006/main" w:rsidRPr="00E84C88">
        <w:rPr>
          <w:rFonts w:ascii="GHEA Grapalat" w:eastAsia="Times New Roman" w:hAnsi="GHEA Grapalat" w:cs="Sylfaen"/>
          <w:sz w:val="20"/>
          <w:szCs w:val="24"/>
          <w:lang w:val="af-ZA"/>
        </w:rPr>
        <w:t xml:space="preserve">which</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they are not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exceed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purchase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price </w:t>
      </w:r>
      <w:r xmlns:w="http://schemas.openxmlformats.org/wordprocessingml/2006/main" w:rsidRPr="00E84C88">
        <w:rPr>
          <w:rFonts w:ascii="Arial" w:eastAsia="Times New Roman" w:hAnsi="Arial" w:cs="Arial"/>
          <w:sz w:val="20"/>
          <w:szCs w:val="24"/>
        </w:rPr>
        <w:t xml:space="preserve">is </w:t>
      </w:r>
      <w:r xmlns:w="http://schemas.openxmlformats.org/wordprocessingml/2006/main" w:rsidRPr="00E84C88">
        <w:rPr>
          <w:rFonts w:ascii="GHEA Grapalat" w:eastAsia="Times New Roman" w:hAnsi="GHEA Grapalat" w:cs="Sylfaen"/>
          <w:sz w:val="20"/>
          <w:szCs w:val="24"/>
          <w:lang w:val="af-ZA"/>
        </w:rPr>
        <w:t xml:space="preserve">determined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announced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sequentially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busy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colleagues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Arial" w:eastAsia="Times New Roman" w:hAnsi="Arial" w:cs="Arial"/>
          <w:sz w:val="20"/>
          <w:szCs w:val="24"/>
        </w:rPr>
        <w:t xml:space="preserve">​</w:t>
      </w:r>
    </w:p>
    <w:p w14:paraId="5A83FB94" w14:textId="77777777" w:rsidR="00532D6C" w:rsidRPr="00E84C88" w:rsidRDefault="00532D6C" w:rsidP="00532D6C">
      <w:pPr xmlns:w="http://schemas.openxmlformats.org/wordprocessingml/2006/main">
        <w:shd w:val="clear" w:color="auto" w:fill="FFFFFF"/>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rPr>
        <w:t xml:space="preserve">f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negotiations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expire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at the </w:t>
      </w:r>
      <w:r xmlns:w="http://schemas.openxmlformats.org/wordprocessingml/2006/main" w:rsidRPr="00E84C88">
        <w:rPr>
          <w:rFonts w:ascii="GHEA Grapalat" w:eastAsia="Times New Roman" w:hAnsi="GHEA Grapalat" w:cs="Sylfaen"/>
          <w:sz w:val="20"/>
          <w:szCs w:val="24"/>
          <w:lang w:val="af-ZA"/>
        </w:rPr>
        <w:t xml:space="preserve">moment </w:t>
      </w:r>
      <w:r xmlns:w="http://schemas.openxmlformats.org/wordprocessingml/2006/main" w:rsidRPr="00E84C88">
        <w:rPr>
          <w:rFonts w:ascii="Arial" w:eastAsia="Times New Roman" w:hAnsi="Arial" w:cs="Arial"/>
          <w:sz w:val="20"/>
          <w:szCs w:val="24"/>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prices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exceed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 </w:t>
      </w:r>
      <w:r xmlns:w="http://schemas.openxmlformats.org/wordprocessingml/2006/main" w:rsidRPr="00E84C88">
        <w:rPr>
          <w:rFonts w:ascii="GHEA Grapalat" w:eastAsia="Times New Roman" w:hAnsi="GHEA Grapalat" w:cs="Sylfaen"/>
          <w:sz w:val="20"/>
          <w:szCs w:val="24"/>
          <w:lang w:val="af-ZA"/>
        </w:rPr>
        <w:t xml:space="preserve">then</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appraiser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negotiations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as a result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low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offer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announce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provided </w:t>
      </w:r>
      <w:r xmlns:w="http://schemas.openxmlformats.org/wordprocessingml/2006/main" w:rsidRPr="00E84C88">
        <w:rPr>
          <w:rFonts w:ascii="Arial" w:eastAsia="Times New Roman" w:hAnsi="Arial" w:cs="Arial"/>
          <w:sz w:val="20"/>
          <w:szCs w:val="24"/>
        </w:rPr>
        <w:t xml:space="preserve">that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latter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with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Sealable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rights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responsibilities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strength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enter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surpassing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size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extra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financial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funds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based 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between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agreement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seal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in </w:t>
      </w:r>
      <w:r xmlns:w="http://schemas.openxmlformats.org/wordprocessingml/2006/main" w:rsidRPr="00E84C88">
        <w:rPr>
          <w:rFonts w:ascii="Arial" w:eastAsia="Times New Roman" w:hAnsi="Arial" w:cs="Arial"/>
          <w:sz w:val="20"/>
          <w:szCs w:val="24"/>
        </w:rPr>
        <w:t xml:space="preserve">case</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which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agreement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extra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financial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means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fifteen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product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supply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extending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sealing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from the date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until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agreement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sealing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fallen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period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paragraph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according to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resolved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sealing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sixty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calendar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extra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financial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funds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they are not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planned </w:t>
      </w:r>
      <w:r xmlns:w="http://schemas.openxmlformats.org/wordprocessingml/2006/main" w:rsidRPr="00E84C88">
        <w:rPr>
          <w:rFonts w:ascii="Cambria Math" w:eastAsia="MS Mincho" w:hAnsi="Cambria Math" w:cs="Cambria Math"/>
          <w:sz w:val="20"/>
          <w:szCs w:val="24"/>
          <w:lang w:val="hy-AM"/>
        </w:rPr>
        <w:t xml:space="preserve">.</w:t>
      </w:r>
    </w:p>
    <w:p w14:paraId="14574226" w14:textId="77777777"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negotiations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expire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w:t>
      </w:r>
      <w:r xmlns:w="http://schemas.openxmlformats.org/wordprocessingml/2006/main" w:rsidRPr="00E84C88">
        <w:rPr>
          <w:rFonts w:ascii="GHEA Grapalat" w:eastAsia="Times New Roman" w:hAnsi="GHEA Grapalat" w:cs="Sylfaen"/>
          <w:sz w:val="20"/>
          <w:szCs w:val="24"/>
          <w:lang w:val="hy-AM"/>
        </w:rPr>
        <w:t xml:space="preserve">moment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 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prices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exceed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purchase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minimum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lastRenderedPageBreak xmlns:w="http://schemas.openxmlformats.org/wordprocessingml/2006/main"/>
      </w:r>
      <w:r xmlns:w="http://schemas.openxmlformats.org/wordprocessingml/2006/main" w:rsidRPr="00E84C88">
        <w:rPr>
          <w:rFonts w:ascii="Arial" w:eastAsia="Times New Roman" w:hAnsi="Arial" w:cs="Arial"/>
          <w:sz w:val="20"/>
          <w:szCs w:val="24"/>
          <w:lang w:val="hy-AM"/>
        </w:rPr>
        <w:t xml:space="preserve">the prices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equal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are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37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article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w:t>
      </w:r>
      <w:r xmlns:w="http://schemas.openxmlformats.org/wordprocessingml/2006/main" w:rsidRPr="00E84C88">
        <w:rPr>
          <w:rFonts w:ascii="Arial" w:eastAsia="Times New Roman" w:hAnsi="Arial" w:cs="Arial"/>
          <w:sz w:val="20"/>
          <w:szCs w:val="24"/>
          <w:lang w:val="hy-AM"/>
        </w:rPr>
        <w:t xml:space="preserve">part </w:t>
      </w:r>
      <w:r xmlns:w="http://schemas.openxmlformats.org/wordprocessingml/2006/main" w:rsidRPr="00E84C88">
        <w:rPr>
          <w:rFonts w:ascii="GHEA Grapalat" w:eastAsia="Times New Roman" w:hAnsi="GHEA Grapalat" w:cs="Sylfaen"/>
          <w:sz w:val="20"/>
          <w:szCs w:val="24"/>
          <w:lang w:val="af-ZA"/>
        </w:rPr>
        <w:t xml:space="preserve">1</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based 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announced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none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except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subsection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paragraph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w:t>
      </w:r>
    </w:p>
    <w:p w14:paraId="72915610" w14:textId="77777777"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af-ZA"/>
        </w:rPr>
        <w:t xml:space="preserve">8.7 </w:t>
      </w:r>
      <w:r xmlns:w="http://schemas.openxmlformats.org/wordprocessingml/2006/main" w:rsidRPr="00E84C88">
        <w:rPr>
          <w:rFonts w:ascii="Arial" w:eastAsia="Times New Roman" w:hAnsi="Arial" w:cs="Arial"/>
          <w:sz w:val="20"/>
          <w:szCs w:val="20"/>
          <w:lang w:val="af-ZA"/>
        </w:rPr>
        <w:t xml:space="preserve">Demand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case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participate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application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copies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commission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secretary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immediately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providing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like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requirement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presented 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other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participant </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Demand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performance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impossibility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case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requirement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presented 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person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immediately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provided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hy-AM"/>
        </w:rPr>
        <w:t xml:space="preserve">application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included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af-ZA"/>
        </w:rPr>
        <w:t xml:space="preserve">the documents </w:t>
      </w:r>
      <w:r xmlns:w="http://schemas.openxmlformats.org/wordprocessingml/2006/main" w:rsidRPr="00E84C88">
        <w:rPr>
          <w:rFonts w:ascii="GHEA Grapalat" w:eastAsia="Times New Roman" w:hAnsi="GHEA Grapalat" w:cs="Times New Roman"/>
          <w:sz w:val="20"/>
          <w:szCs w:val="20"/>
          <w:lang w:val="af-ZA"/>
        </w:rPr>
        <w:t xml:space="preserve">to </w:t>
      </w:r>
      <w:r xmlns:w="http://schemas.openxmlformats.org/wordprocessingml/2006/main" w:rsidRPr="00E84C88">
        <w:rPr>
          <w:rFonts w:ascii="Arial" w:eastAsia="Times New Roman" w:hAnsi="Arial" w:cs="Arial"/>
          <w:sz w:val="20"/>
          <w:szCs w:val="20"/>
          <w:lang w:val="af-ZA"/>
        </w:rPr>
        <w:t xml:space="preserve">which</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latter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getting to know</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on the spot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right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has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take a photo</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them</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return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commission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secretary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session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during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without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obstruct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commission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normal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the activity </w:t>
      </w:r>
      <w:r xmlns:w="http://schemas.openxmlformats.org/wordprocessingml/2006/main" w:rsidRPr="00E84C88">
        <w:rPr>
          <w:rFonts w:ascii="GHEA Grapalat" w:eastAsia="Times New Roman" w:hAnsi="GHEA Grapalat" w:cs="Times New Roman"/>
          <w:sz w:val="20"/>
          <w:szCs w:val="20"/>
          <w:lang w:val="hy-AM"/>
        </w:rPr>
        <w:t xml:space="preserve">.</w:t>
      </w:r>
    </w:p>
    <w:p w14:paraId="4C9F8EB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0"/>
          <w:lang w:val="af-ZA"/>
        </w:rPr>
        <w:t xml:space="preserve">8.8 </w:t>
      </w:r>
      <w:r xmlns:w="http://schemas.openxmlformats.org/wordprocessingml/2006/main" w:rsidRPr="00E84C88">
        <w:rPr>
          <w:rFonts w:ascii="Arial" w:eastAsia="Times New Roman" w:hAnsi="Arial" w:cs="Arial"/>
          <w:sz w:val="20"/>
          <w:szCs w:val="20"/>
          <w:lang w:val="af-ZA"/>
        </w:rPr>
        <w:t xml:space="preserve">If:</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applications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opening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evaluation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session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implemented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result </w:t>
      </w:r>
      <w:r xmlns:w="http://schemas.openxmlformats.org/wordprocessingml/2006/main" w:rsidRPr="00E84C88">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recorded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inconsistencies: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requirements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with respect to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by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suspension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session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what?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same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manner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informs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my </w:t>
      </w:r>
      <w:r xmlns:w="http://schemas.openxmlformats.org/wordprocessingml/2006/main" w:rsidRPr="00E84C88">
        <w:rPr>
          <w:rFonts w:ascii="Arial" w:eastAsia="Times New Roman" w:hAnsi="Arial" w:cs="Arial"/>
          <w:sz w:val="20"/>
          <w:szCs w:val="24"/>
          <w:lang w:val="hy-AM"/>
        </w:rPr>
        <w:t xml:space="preserve">partner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suggesting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suspension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end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fix</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inconsistency </w:t>
      </w:r>
      <w:r xmlns:w="http://schemas.openxmlformats.org/wordprocessingml/2006/main" w:rsidRPr="00E84C88">
        <w:rPr>
          <w:rFonts w:ascii="GHEA Grapalat" w:eastAsia="Times New Roman" w:hAnsi="GHEA Grapalat" w:cs="Sylfaen"/>
          <w:sz w:val="20"/>
          <w:szCs w:val="24"/>
          <w:lang w:val="af-ZA"/>
        </w:rPr>
        <w:t xml:space="preserve">.</w:t>
      </w:r>
    </w:p>
    <w:p w14:paraId="2033A3E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af-ZA"/>
        </w:rPr>
        <w:t xml:space="preserve">Appraiser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reasoned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decision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67th of </w:t>
      </w:r>
      <w:r xmlns:w="http://schemas.openxmlformats.org/wordprocessingml/2006/main" w:rsidRPr="00E84C88">
        <w:rPr>
          <w:rFonts w:ascii="Arial" w:eastAsia="Times New Roman" w:hAnsi="Arial" w:cs="Arial"/>
          <w:sz w:val="20"/>
          <w:szCs w:val="24"/>
          <w:lang w:val="af-ZA"/>
        </w:rPr>
        <w:t xml:space="preserve">the </w:t>
      </w:r>
      <w:r xmlns:w="http://schemas.openxmlformats.org/wordprocessingml/2006/main" w:rsidRPr="00E84C88">
        <w:rPr>
          <w:rFonts w:ascii="Arial" w:eastAsia="Times New Roman" w:hAnsi="Arial" w:cs="Arial"/>
          <w:sz w:val="20"/>
          <w:szCs w:val="24"/>
          <w:lang w:val="af-ZA"/>
        </w:rPr>
        <w:t xml:space="preserve">order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based 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RA: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State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income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committee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through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check</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participant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6 </w:t>
      </w:r>
      <w:r xmlns:w="http://schemas.openxmlformats.org/wordprocessingml/2006/main" w:rsidRPr="00E84C88">
        <w:rPr>
          <w:rFonts w:ascii="Arial" w:eastAsia="Times New Roman" w:hAnsi="Arial" w:cs="Arial"/>
          <w:sz w:val="20"/>
          <w:szCs w:val="24"/>
          <w:lang w:val="af-ZA"/>
        </w:rPr>
        <w:t xml:space="preserve">of </w:t>
      </w:r>
      <w:r xmlns:w="http://schemas.openxmlformats.org/wordprocessingml/2006/main" w:rsidRPr="00E84C88">
        <w:rPr>
          <w:rFonts w:ascii="Arial" w:eastAsia="Times New Roman" w:hAnsi="Arial" w:cs="Arial"/>
          <w:sz w:val="20"/>
          <w:szCs w:val="24"/>
          <w:lang w:val="af-ZA"/>
        </w:rPr>
        <w:t xml:space="preserve">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af-ZA"/>
        </w:rPr>
        <w:t xml:space="preserve">of </w:t>
      </w:r>
      <w:r xmlns:w="http://schemas.openxmlformats.org/wordprocessingml/2006/main" w:rsidRPr="00E84C88">
        <w:rPr>
          <w:rFonts w:ascii="Arial" w:eastAsia="Times New Roman" w:hAnsi="Arial" w:cs="Arial"/>
          <w:sz w:val="20"/>
          <w:szCs w:val="24"/>
          <w:lang w:val="af-ZA"/>
        </w:rPr>
        <w:t xml:space="preserve">the article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part </w:t>
      </w:r>
      <w:r xmlns:w="http://schemas.openxmlformats.org/wordprocessingml/2006/main" w:rsidRPr="00E84C88">
        <w:rPr>
          <w:rFonts w:ascii="GHEA Grapalat" w:eastAsia="Times New Roman" w:hAnsi="GHEA Grapalat" w:cs="Sylfaen"/>
          <w:sz w:val="20"/>
          <w:szCs w:val="24"/>
          <w:lang w:val="af-ZA"/>
        </w:rPr>
        <w:t xml:space="preserve">2</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the point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satisfy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by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certification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Authenticity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paragraph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committee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presentable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information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need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at least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contain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data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name of </w:t>
      </w:r>
      <w:r xmlns:w="http://schemas.openxmlformats.org/wordprocessingml/2006/main" w:rsidRPr="00E84C88">
        <w:rPr>
          <w:rFonts w:ascii="Arial" w:eastAsia="Times New Roman" w:hAnsi="Arial" w:cs="Arial"/>
          <w:sz w:val="20"/>
          <w:szCs w:val="24"/>
          <w:lang w:val="af-ZA"/>
        </w:rPr>
        <w:t xml:space="preserve">the participant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participants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tax</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payer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accounting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number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be 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month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date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year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About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discrepancy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recorded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income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committee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received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information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based 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notification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attached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committee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received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information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original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scanned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version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notification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detail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described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 </w:t>
      </w:r>
      <w:r xmlns:w="http://schemas.openxmlformats.org/wordprocessingml/2006/main" w:rsidRPr="00E84C88">
        <w:rPr>
          <w:rFonts w:ascii="Arial" w:eastAsia="Times New Roman" w:hAnsi="Arial" w:cs="Arial"/>
          <w:sz w:val="20"/>
          <w:szCs w:val="24"/>
          <w:lang w:val="en-US"/>
        </w:rPr>
        <w:t xml:space="preserve">of </w:t>
      </w:r>
      <w:r xmlns:w="http://schemas.openxmlformats.org/wordprocessingml/2006/main" w:rsidRPr="00E84C88">
        <w:rPr>
          <w:rFonts w:ascii="Arial" w:eastAsia="Times New Roman" w:hAnsi="Arial" w:cs="Arial"/>
          <w:sz w:val="20"/>
          <w:szCs w:val="24"/>
          <w:lang w:val="hy-AM"/>
        </w:rPr>
        <w:t xml:space="preserve">crossing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found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inconsistencies </w:t>
      </w:r>
      <w:r xmlns:w="http://schemas.openxmlformats.org/wordprocessingml/2006/main" w:rsidRPr="00E84C88">
        <w:rPr>
          <w:rFonts w:ascii="GHEA Grapalat" w:eastAsia="Times New Roman" w:hAnsi="GHEA Grapalat" w:cs="Sylfaen"/>
          <w:sz w:val="20"/>
          <w:szCs w:val="24"/>
          <w:lang w:val="hy-AM"/>
        </w:rPr>
        <w:t xml:space="preserve">.</w:t>
      </w:r>
    </w:p>
    <w:p w14:paraId="7824AEE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af-ZA"/>
        </w:rPr>
        <w:t xml:space="preserve">8.9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8.8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with a point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 </w:t>
      </w:r>
      <w:r xmlns:w="http://schemas.openxmlformats.org/wordprocessingml/2006/main" w:rsidRPr="00E84C88">
        <w:rPr>
          <w:rFonts w:ascii="Arial" w:eastAsia="Times New Roman" w:hAnsi="Arial" w:cs="Arial"/>
          <w:sz w:val="20"/>
          <w:szCs w:val="24"/>
          <w:lang w:val="hy-AM"/>
        </w:rPr>
        <w:t xml:space="preserve">partner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correction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recorded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discrepancy </w:t>
      </w:r>
      <w:r xmlns:w="http://schemas.openxmlformats.org/wordprocessingml/2006/main" w:rsidRPr="00E84C88">
        <w:rPr>
          <w:rFonts w:ascii="GHEA Grapalat" w:eastAsia="Times New Roman" w:hAnsi="GHEA Grapalat" w:cs="Sylfaen"/>
          <w:sz w:val="20"/>
          <w:szCs w:val="24"/>
          <w:lang w:val="af-ZA"/>
        </w:rPr>
        <w:t xml:space="preserve">then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Satisfying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Opposite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appreciated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insufficient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rejected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Arial" w:eastAsia="Times New Roman" w:hAnsi="Arial" w:cs="Arial"/>
          <w:sz w:val="20"/>
          <w:szCs w:val="24"/>
          <w:lang w:val="hy-AM"/>
        </w:rPr>
        <w:t xml:space="preserve">what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recognized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next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busy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participant</w:t>
      </w:r>
    </w:p>
    <w:p w14:paraId="3257FFFC"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evaluation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discrepancy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recorded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income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committee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received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information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considered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fixed </w:t>
      </w:r>
      <w:r xmlns:w="http://schemas.openxmlformats.org/wordprocessingml/2006/main" w:rsidRPr="00E84C88">
        <w:rPr>
          <w:rFonts w:ascii="GHEA Grapalat" w:eastAsia="Times New Roman" w:hAnsi="GHEA Grapalat" w:cs="Sylfaen"/>
          <w:sz w:val="20"/>
          <w:szCs w:val="24"/>
          <w:lang w:val="hy-AM"/>
        </w:rPr>
        <w:t xml:space="preserve">if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provided 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information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grounding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document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original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printed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scanned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copy </w:t>
      </w:r>
      <w:r xmlns:w="http://schemas.openxmlformats.org/wordprocessingml/2006/main" w:rsidRPr="00E84C88">
        <w:rPr>
          <w:rFonts w:ascii="GHEA Grapalat" w:eastAsia="Times New Roman" w:hAnsi="GHEA Grapalat" w:cs="Sylfaen"/>
          <w:sz w:val="20"/>
          <w:szCs w:val="24"/>
          <w:lang w:val="hy-AM"/>
        </w:rPr>
        <w:t xml:space="preserve">.</w:t>
      </w:r>
    </w:p>
    <w:p w14:paraId="7504357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af-ZA"/>
        </w:rPr>
        <w:t xml:space="preserve">8. </w:t>
      </w:r>
      <w:r xmlns:w="http://schemas.openxmlformats.org/wordprocessingml/2006/main" w:rsidRPr="00E84C88">
        <w:rPr>
          <w:rFonts w:ascii="GHEA Grapalat" w:eastAsia="Times New Roman" w:hAnsi="GHEA Grapalat" w:cs="Sylfaen"/>
          <w:sz w:val="20"/>
          <w:szCs w:val="24"/>
          <w:lang w:val="hy-AM"/>
        </w:rPr>
        <w:t xml:space="preserve">10:</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member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the works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opening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 the 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turns 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af-ZA"/>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established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having </w:t>
      </w: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af-ZA"/>
        </w:rPr>
        <w:t xml:space="preserve">share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organization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their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close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by kinship</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with in-laws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connected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person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parent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spouse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child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brother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sister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etc.)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husband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parent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child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brother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sister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person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established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having </w:t>
      </w: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af-ZA"/>
        </w:rPr>
        <w:t xml:space="preserve">share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organization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available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with a point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condition </w:t>
      </w:r>
      <w:r xmlns:w="http://schemas.openxmlformats.org/wordprocessingml/2006/main" w:rsidRPr="00E84C88">
        <w:rPr>
          <w:rFonts w:ascii="GHEA Grapalat" w:eastAsia="Times New Roman" w:hAnsi="GHEA Grapalat" w:cs="Sylfaen"/>
          <w:sz w:val="20"/>
          <w:szCs w:val="24"/>
          <w:lang w:val="af-ZA"/>
        </w:rPr>
        <w:t xml:space="preserve">then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opening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from the 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immediately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 relation to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interests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clash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having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member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self-rejection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reports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from the procedure </w:t>
      </w:r>
      <w:r xmlns:w="http://schemas.openxmlformats.org/wordprocessingml/2006/main" w:rsidRPr="00E84C88">
        <w:rPr>
          <w:rFonts w:ascii="GHEA Grapalat" w:eastAsia="Times New Roman" w:hAnsi="GHEA Grapalat" w:cs="Sylfaen"/>
          <w:sz w:val="20"/>
          <w:szCs w:val="24"/>
          <w:lang w:val="af-ZA"/>
        </w:rPr>
        <w:t xml:space="preserve">.</w:t>
      </w:r>
    </w:p>
    <w:p w14:paraId="3D833A8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8.11 </w:t>
      </w:r>
      <w:r xmlns:w="http://schemas.openxmlformats.org/wordprocessingml/2006/main" w:rsidRPr="00E84C88">
        <w:rPr>
          <w:rFonts w:ascii="Arial" w:eastAsia="Times New Roman" w:hAnsi="Arial" w:cs="Arial"/>
          <w:sz w:val="20"/>
          <w:szCs w:val="24"/>
          <w:lang w:val="es-ES"/>
        </w:rPr>
        <w:t xml:space="preserve">Applications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from opening</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and: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from being evaluated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after</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being made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is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Protocol </w:t>
      </w:r>
      <w:r xmlns:w="http://schemas.openxmlformats.org/wordprocessingml/2006/main" w:rsidRPr="00E84C88">
        <w:rPr>
          <w:rFonts w:ascii="GHEA Grapalat" w:eastAsia="Times New Roman" w:hAnsi="GHEA Grapalat" w:cs="Sylfaen"/>
          <w:sz w:val="20"/>
          <w:szCs w:val="24"/>
          <w:lang w:val="es-ES"/>
        </w:rPr>
        <w:t xml:space="preserve">:</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shopping</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about</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RA:</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by legislation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defined</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hy-AM"/>
        </w:rPr>
        <w:t xml:space="preserve">in </w:t>
      </w:r>
      <w:r xmlns:w="http://schemas.openxmlformats.org/wordprocessingml/2006/main" w:rsidRPr="00E84C88">
        <w:rPr>
          <w:rFonts w:ascii="Arial" w:eastAsia="Times New Roman" w:hAnsi="Arial" w:cs="Arial"/>
          <w:sz w:val="20"/>
          <w:szCs w:val="20"/>
          <w:lang w:val="af-ZA"/>
        </w:rPr>
        <w:t xml:space="preserve">order </w:t>
      </w:r>
      <w:r xmlns:w="http://schemas.openxmlformats.org/wordprocessingml/2006/main" w:rsidRPr="00E84C88">
        <w:rPr>
          <w:rFonts w:ascii="GHEA Grapalat" w:eastAsia="Times New Roman" w:hAnsi="GHEA Grapalat" w:cs="Sylfaen"/>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which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commission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session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protocol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detail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described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evaluation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as a result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recorded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inconsistencies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 them</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rejection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Foundations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4"/>
          <w:lang w:val="hy-AM"/>
        </w:rPr>
        <w:t xml:space="preserve">The Protocol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signing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at the 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members.</w:t>
      </w:r>
    </w:p>
    <w:p w14:paraId="6E68CD9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8:12</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opening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from the end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after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late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than</w:t>
      </w:r>
      <w:r xmlns:w="http://schemas.openxmlformats.org/wordprocessingml/2006/main" w:rsidRPr="00E84C88">
        <w:rPr>
          <w:rFonts w:ascii="GHEA Grapalat" w:eastAsia="Times New Roman" w:hAnsi="GHEA Grapalat" w:cs="Arial"/>
          <w:spacing w:val="-8"/>
          <w:sz w:val="24"/>
          <w:szCs w:val="24"/>
          <w:lang w:val="af-ZA"/>
        </w:rPr>
        <w:t xml:space="preserve"> </w:t>
      </w:r>
      <w:r xmlns:w="http://schemas.openxmlformats.org/wordprocessingml/2006/main" w:rsidRPr="00E84C88">
        <w:rPr>
          <w:rFonts w:ascii="Arial" w:eastAsia="Times New Roman" w:hAnsi="Arial" w:cs="Arial"/>
          <w:sz w:val="20"/>
          <w:szCs w:val="24"/>
          <w:lang w:val="af-ZA"/>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day </w:t>
      </w:r>
      <w:r xmlns:w="http://schemas.openxmlformats.org/wordprocessingml/2006/main" w:rsidRPr="00E84C88">
        <w:rPr>
          <w:rFonts w:ascii="GHEA Grapalat" w:eastAsia="Times New Roman" w:hAnsi="GHEA Grapalat" w:cs="Sylfaen"/>
          <w:sz w:val="20"/>
          <w:szCs w:val="24"/>
          <w:lang w:val="af-ZA"/>
        </w:rPr>
        <w:t xml:space="preserve">:</w:t>
      </w:r>
    </w:p>
    <w:p w14:paraId="45A317E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af-ZA"/>
        </w:rPr>
        <w:t xml:space="preserve">1)</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opening</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evaluation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session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protocol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original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printed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scanned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version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1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hy-AM"/>
        </w:rPr>
        <w:t xml:space="preserve">the invitation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clause </w:t>
      </w:r>
      <w:r xmlns:w="http://schemas.openxmlformats.org/wordprocessingml/2006/main" w:rsidRPr="00E84C88">
        <w:rPr>
          <w:rFonts w:ascii="GHEA Grapalat" w:eastAsia="Times New Roman" w:hAnsi="GHEA Grapalat" w:cs="Sylfaen"/>
          <w:sz w:val="20"/>
          <w:szCs w:val="20"/>
          <w:lang w:val="hy-AM"/>
        </w:rPr>
        <w:t xml:space="preserve">3.5 </w:t>
      </w:r>
      <w:r xmlns:w="http://schemas.openxmlformats.org/wordprocessingml/2006/main" w:rsidRPr="00E84C88">
        <w:rPr>
          <w:rFonts w:ascii="Arial" w:eastAsia="Times New Roman" w:hAnsi="Arial" w:cs="Arial"/>
          <w:sz w:val="20"/>
          <w:szCs w:val="20"/>
          <w:lang w:val="hy-AM"/>
        </w:rPr>
        <w:t xml:space="preserve">of the part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justifications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discussion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summary </w:t>
      </w:r>
      <w:r xmlns:w="http://schemas.openxmlformats.org/wordprocessingml/2006/main" w:rsidRPr="00E84C88">
        <w:rPr>
          <w:rFonts w:ascii="GHEA Grapalat" w:eastAsia="Times New Roman" w:hAnsi="GHEA Grapalat" w:cs="Sylfaen"/>
          <w:sz w:val="20"/>
          <w:szCs w:val="20"/>
          <w:lang w:val="hy-AM"/>
        </w:rPr>
        <w:t xml:space="preserve">sheet </w:t>
      </w:r>
      <w:r xmlns:w="http://schemas.openxmlformats.org/wordprocessingml/2006/main" w:rsidRPr="00E84C88">
        <w:rPr>
          <w:rFonts w:ascii="Arial" w:eastAsia="Times New Roman" w:hAnsi="Arial" w:cs="Arial"/>
          <w:sz w:val="20"/>
          <w:szCs w:val="20"/>
          <w:lang w:val="hy-AM"/>
        </w:rPr>
        <w:t xml:space="preserve">which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contains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information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also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justifications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receive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date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mail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addresses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regarding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publishing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newsletter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If</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justifications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they are not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presented </w:t>
      </w:r>
      <w:r xmlns:w="http://schemas.openxmlformats.org/wordprocessingml/2006/main" w:rsidRPr="00E84C88">
        <w:rPr>
          <w:rFonts w:ascii="GHEA Grapalat" w:eastAsia="Times New Roman" w:hAnsi="GHEA Grapalat" w:cs="Sylfaen"/>
          <w:sz w:val="20"/>
          <w:szCs w:val="20"/>
          <w:lang w:val="hy-AM"/>
        </w:rPr>
        <w:t xml:space="preserve">then</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commission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session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protocol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it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about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happening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appropriate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notes </w:t>
      </w:r>
      <w:r xmlns:w="http://schemas.openxmlformats.org/wordprocessingml/2006/main" w:rsidRPr="00E84C88">
        <w:rPr>
          <w:rFonts w:ascii="GHEA Grapalat" w:eastAsia="Times New Roman" w:hAnsi="GHEA Grapalat" w:cs="Sylfaen"/>
          <w:sz w:val="20"/>
          <w:szCs w:val="20"/>
          <w:lang w:val="hy-AM"/>
        </w:rPr>
        <w:t xml:space="preserve">.</w:t>
      </w:r>
    </w:p>
    <w:p w14:paraId="1CD9E0C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2) </w:t>
      </w:r>
      <w:r xmlns:w="http://schemas.openxmlformats.org/wordprocessingml/2006/main" w:rsidRPr="00E84C88">
        <w:rPr>
          <w:rFonts w:ascii="Arial" w:eastAsia="Times New Roman" w:hAnsi="Arial" w:cs="Arial"/>
          <w:sz w:val="20"/>
          <w:szCs w:val="24"/>
          <w:lang w:val="af-ZA"/>
        </w:rPr>
        <w:t xml:space="preserve">his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appraiser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commission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opening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at the 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members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signed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interests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collision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absence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announcements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from the originals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printed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scanned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versions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publication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Newsletter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members </w:t>
      </w:r>
      <w:r xmlns:w="http://schemas.openxmlformats.org/wordprocessingml/2006/main" w:rsidRPr="00E84C88">
        <w:rPr>
          <w:rFonts w:ascii="GHEA Grapalat" w:eastAsia="Times New Roman" w:hAnsi="GHEA Grapalat" w:cs="Sylfaen"/>
          <w:sz w:val="20"/>
          <w:szCs w:val="24"/>
          <w:lang w:val="af-ZA"/>
        </w:rPr>
        <w:t xml:space="preserve">who</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works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participates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opening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evaluation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from the session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after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invited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at sessions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signing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sub</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statements </w:t>
      </w:r>
      <w:r xmlns:w="http://schemas.openxmlformats.org/wordprocessingml/2006/main" w:rsidRPr="00E84C88">
        <w:rPr>
          <w:rFonts w:ascii="GHEA Grapalat" w:eastAsia="Times New Roman" w:hAnsi="GHEA Grapalat" w:cs="Sylfaen"/>
          <w:sz w:val="20"/>
          <w:szCs w:val="24"/>
          <w:lang w:val="af-ZA"/>
        </w:rPr>
        <w:t xml:space="preserve">that</w:t>
      </w:r>
      <w:r xmlns:w="http://schemas.openxmlformats.org/wordprocessingml/2006/main" w:rsidRPr="00E84C88">
        <w:rPr>
          <w:rFonts w:ascii="Arial" w:eastAsia="Times New Roman" w:hAnsi="Arial" w:cs="Arial"/>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the newsletter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publication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signing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w:t>
      </w:r>
      <w:r xmlns:w="http://schemas.openxmlformats.org/wordprocessingml/2006/main" w:rsidRPr="00E84C88">
        <w:rPr>
          <w:rFonts w:ascii="GHEA Grapalat" w:eastAsia="Times New Roman" w:hAnsi="GHEA Grapalat" w:cs="Sylfaen"/>
          <w:sz w:val="20"/>
          <w:szCs w:val="24"/>
          <w:lang w:val="af-ZA"/>
        </w:rPr>
        <w:t xml:space="preserve">day</w:t>
      </w:r>
    </w:p>
    <w:p w14:paraId="6D91DC0E" w14:textId="77777777" w:rsidR="00E82197" w:rsidRPr="00E84C88" w:rsidRDefault="00532D6C" w:rsidP="00E82197">
      <w:pPr xmlns:w="http://schemas.openxmlformats.org/wordprocessingml/2006/main">
        <w:spacing w:after="0" w:line="240" w:lineRule="auto"/>
        <w:ind w:firstLine="375"/>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4"/>
          <w:szCs w:val="24"/>
          <w:lang w:val="af-ZA"/>
        </w:rPr>
        <w:lastRenderedPageBreak xmlns:w="http://schemas.openxmlformats.org/wordprocessingml/2006/main"/>
      </w:r>
      <w:r xmlns:w="http://schemas.openxmlformats.org/wordprocessingml/2006/main" w:rsidRPr="00E84C88">
        <w:rPr>
          <w:rFonts w:ascii="GHEA Grapalat" w:eastAsia="Times New Roman" w:hAnsi="GHEA Grapalat" w:cs="Times New Roman"/>
          <w:sz w:val="24"/>
          <w:szCs w:val="24"/>
          <w:lang w:val="af-ZA"/>
        </w:rPr>
        <w:tab xmlns:w="http://schemas.openxmlformats.org/wordprocessingml/2006/main"/>
      </w:r>
      <w:r xmlns:w="http://schemas.openxmlformats.org/wordprocessingml/2006/main" w:rsidR="00E82197" w:rsidRPr="00E84C88">
        <w:rPr>
          <w:rFonts w:ascii="GHEA Grapalat" w:eastAsia="Times New Roman" w:hAnsi="GHEA Grapalat" w:cs="Sylfaen"/>
          <w:sz w:val="20"/>
          <w:szCs w:val="24"/>
          <w:lang w:val="af-ZA"/>
        </w:rPr>
        <w:t xml:space="preserve">8.13 </w:t>
      </w:r>
      <w:r xmlns:w="http://schemas.openxmlformats.org/wordprocessingml/2006/main" w:rsidR="00E82197" w:rsidRPr="00E84C88">
        <w:rPr>
          <w:rFonts w:ascii="Arial" w:eastAsia="Times New Roman" w:hAnsi="Arial" w:cs="Arial"/>
          <w:sz w:val="20"/>
          <w:szCs w:val="24"/>
          <w:lang w:val="en-US"/>
        </w:rPr>
        <w:t xml:space="preserve">Section </w:t>
      </w:r>
      <w:r xmlns:w="http://schemas.openxmlformats.org/wordprocessingml/2006/main" w:rsidR="00E82197" w:rsidRPr="00E84C88">
        <w:rPr>
          <w:rFonts w:ascii="GHEA Grapalat" w:eastAsia="Times New Roman" w:hAnsi="GHEA Grapalat" w:cs="Sylfaen"/>
          <w:sz w:val="20"/>
          <w:szCs w:val="24"/>
          <w:lang w:val="af-ZA"/>
        </w:rPr>
        <w:t xml:space="preserve">6 </w:t>
      </w:r>
      <w:r xmlns:w="http://schemas.openxmlformats.org/wordprocessingml/2006/main" w:rsidR="00E82197" w:rsidRPr="00E84C88">
        <w:rPr>
          <w:rFonts w:ascii="Arial" w:eastAsia="Times New Roman" w:hAnsi="Arial" w:cs="Arial"/>
          <w:sz w:val="20"/>
          <w:szCs w:val="24"/>
          <w:lang w:val="en-US"/>
        </w:rPr>
        <w:t xml:space="preserve">of the Law</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GHEA Grapalat" w:eastAsia="Times New Roman" w:hAnsi="GHEA Grapalat" w:cs="Sylfaen"/>
          <w:sz w:val="20"/>
          <w:szCs w:val="24"/>
          <w:lang w:val="af-ZA"/>
        </w:rPr>
        <w:t xml:space="preserve">1 </w:t>
      </w:r>
      <w:r xmlns:w="http://schemas.openxmlformats.org/wordprocessingml/2006/main" w:rsidR="00E82197" w:rsidRPr="00E84C88">
        <w:rPr>
          <w:rFonts w:ascii="Arial" w:eastAsia="Times New Roman" w:hAnsi="Arial" w:cs="Arial"/>
          <w:sz w:val="20"/>
          <w:szCs w:val="24"/>
          <w:lang w:val="en-US"/>
        </w:rPr>
        <w:t xml:space="preserve">of </w:t>
      </w:r>
      <w:r xmlns:w="http://schemas.openxmlformats.org/wordprocessingml/2006/main" w:rsidR="00E82197" w:rsidRPr="00E84C88">
        <w:rPr>
          <w:rFonts w:ascii="Arial" w:eastAsia="Times New Roman" w:hAnsi="Arial" w:cs="Arial"/>
          <w:sz w:val="20"/>
          <w:szCs w:val="24"/>
          <w:lang w:val="en-US"/>
        </w:rPr>
        <w:t xml:space="preserve">the article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en-US"/>
        </w:rPr>
        <w:t xml:space="preserve">part </w:t>
      </w:r>
      <w:r xmlns:w="http://schemas.openxmlformats.org/wordprocessingml/2006/main" w:rsidR="00E82197" w:rsidRPr="00E84C88">
        <w:rPr>
          <w:rFonts w:ascii="GHEA Grapalat" w:eastAsia="Times New Roman" w:hAnsi="GHEA Grapalat" w:cs="Sylfaen"/>
          <w:sz w:val="20"/>
          <w:szCs w:val="24"/>
          <w:lang w:val="af-ZA"/>
        </w:rPr>
        <w:t xml:space="preserve">6</w:t>
      </w:r>
      <w:r xmlns:w="http://schemas.openxmlformats.org/wordprocessingml/2006/main" w:rsidR="00E82197" w:rsidRPr="00E84C88">
        <w:rPr>
          <w:rFonts w:ascii="Arial" w:eastAsia="Times New Roman" w:hAnsi="Arial" w:cs="Arial"/>
          <w:sz w:val="20"/>
          <w:szCs w:val="24"/>
          <w:lang w:val="en-US"/>
        </w:rPr>
        <w:t xml:space="preserv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en-US"/>
        </w:rPr>
        <w:t xml:space="preserve">with a point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en-US"/>
        </w:rPr>
        <w:t xml:space="preserve">planned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en-US"/>
        </w:rPr>
        <w:t xml:space="preserve">the foundations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en-US"/>
        </w:rPr>
        <w:t xml:space="preserve">in: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en-US"/>
        </w:rPr>
        <w:t xml:space="preserve">application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en-US"/>
        </w:rPr>
        <w:t xml:space="preserve">to come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case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of the client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lead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reasoned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decision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based 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authorized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body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the participant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include: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shopping</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the process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participate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right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without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participants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in the list.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And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in which</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hereby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at the point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specified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decision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of the client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leader</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makes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of purchase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procedure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non-existent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be announced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or</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sealed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of the contract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regarding</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statement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publish</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or</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contract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unilateral</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solve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about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statement</w:t>
      </w:r>
      <w:r xmlns:w="http://schemas.openxmlformats.org/wordprocessingml/2006/main" w:rsidR="00E82197" w:rsidRPr="00E84C88">
        <w:rPr>
          <w:rFonts w:ascii="GHEA Grapalat" w:eastAsia="Times New Roman" w:hAnsi="GHEA Grapalat" w:cs="Sylfaen"/>
          <w:sz w:val="20"/>
          <w:szCs w:val="24"/>
          <w:lang w:val="hy-AM"/>
        </w:rPr>
        <w:t xml:space="preserve"> </w:t>
      </w:r>
      <w:r xmlns:w="http://schemas.openxmlformats.org/wordprocessingml/2006/main" w:rsidR="00E82197" w:rsidRPr="00E84C88">
        <w:rPr>
          <w:rFonts w:ascii="Arial" w:eastAsia="Times New Roman" w:hAnsi="Arial" w:cs="Arial"/>
          <w:sz w:val="20"/>
          <w:szCs w:val="24"/>
        </w:rPr>
        <w:t xml:space="preserve">to publish </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hy-AM"/>
        </w:rPr>
        <w:t xml:space="preserve">the notice </w:t>
      </w:r>
      <w:r xmlns:w="http://schemas.openxmlformats.org/wordprocessingml/2006/main" w:rsidR="00E82197" w:rsidRPr="00E84C88">
        <w:rPr>
          <w:rFonts w:ascii="GHEA Grapalat" w:eastAsia="Times New Roman" w:hAnsi="GHEA Grapalat" w:cs="Sylfaen"/>
          <w:sz w:val="20"/>
          <w:szCs w:val="24"/>
          <w:lang w:val="af-ZA"/>
        </w:rPr>
        <w:t xml:space="preserv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on the day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next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tenth</w:t>
      </w:r>
      <w:r xmlns:w="http://schemas.openxmlformats.org/wordprocessingml/2006/main" w:rsidR="00E82197" w:rsidRPr="00E84C88">
        <w:rPr>
          <w:rFonts w:ascii="Arial" w:eastAsia="Times New Roman" w:hAnsi="Arial" w:cs="Arial"/>
          <w:sz w:val="20"/>
          <w:szCs w:val="24"/>
          <w:lang w:val="hy-AM"/>
        </w:rPr>
        <w:t xml:space="preserve">​</w:t>
      </w:r>
      <w:r xmlns:w="http://schemas.openxmlformats.org/wordprocessingml/2006/main" w:rsidR="00E82197" w:rsidRPr="00E84C88">
        <w:rPr>
          <w:rFonts w:ascii="GHEA Grapalat" w:eastAsia="Times New Roman" w:hAnsi="GHEA Grapalat" w:cs="Sylfaen"/>
          <w:sz w:val="20"/>
          <w:szCs w:val="24"/>
          <w:lang w:val="hy-AM"/>
        </w:rPr>
        <w:t xml:space="preserve"> </w:t>
      </w:r>
      <w:r xmlns:w="http://schemas.openxmlformats.org/wordprocessingml/2006/main" w:rsidR="00E82197" w:rsidRPr="00E84C88">
        <w:rPr>
          <w:rFonts w:ascii="Arial" w:eastAsia="Times New Roman" w:hAnsi="Arial" w:cs="Arial"/>
          <w:sz w:val="20"/>
          <w:szCs w:val="24"/>
          <w:lang w:val="hy-AM"/>
        </w:rPr>
        <w:t xml:space="preserve">on </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decision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be held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next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day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af-ZA"/>
        </w:rPr>
        <w:t xml:space="preserve">in writing</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provided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authorized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the body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and: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Participant </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Authorized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body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the participant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include: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shopping</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the process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participate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right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without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participants</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in the list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decision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receive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next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fortieth</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on the day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next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fifth</w:t>
      </w:r>
      <w:r xmlns:w="http://schemas.openxmlformats.org/wordprocessingml/2006/main" w:rsidR="00E82197" w:rsidRPr="00E84C88">
        <w:rPr>
          <w:rFonts w:ascii="Arial" w:eastAsia="Times New Roman" w:hAnsi="Arial" w:cs="Arial"/>
          <w:sz w:val="20"/>
          <w:szCs w:val="24"/>
          <w:lang w:val="en-US"/>
        </w:rPr>
        <w:t xml:space="preserv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lang w:val="en-US"/>
        </w:rPr>
        <w:t xml:space="preserve">What </w:t>
      </w:r>
      <w:r xmlns:w="http://schemas.openxmlformats.org/wordprocessingml/2006/main" w:rsidR="00E82197" w:rsidRPr="00E84C88">
        <w:rPr>
          <w:rFonts w:ascii="Arial" w:eastAsia="Times New Roman" w:hAnsi="Arial" w:cs="Arial"/>
          <w:sz w:val="20"/>
          <w:szCs w:val="24"/>
        </w:rPr>
        <w:t xml:space="preserve">day </w:t>
      </w:r>
      <w:r xmlns:w="http://schemas.openxmlformats.org/wordprocessingml/2006/main" w:rsidR="00E82197" w:rsidRPr="00E84C88">
        <w:rPr>
          <w:rFonts w:ascii="GHEA Grapalat" w:eastAsia="Times New Roman" w:hAnsi="GHEA Grapalat" w:cs="Sylfaen"/>
          <w:sz w:val="20"/>
          <w:szCs w:val="24"/>
          <w:lang w:val="af-ZA"/>
        </w:rPr>
        <w:t xml:space="preserve">?</w:t>
      </w:r>
      <w:r xmlns:w="http://schemas.openxmlformats.org/wordprocessingml/2006/main" w:rsidR="00E82197" w:rsidRPr="00E84C88">
        <w:rPr>
          <w:rFonts w:ascii="Arial" w:eastAsia="Times New Roman" w:hAnsi="Arial" w:cs="Arial"/>
          <w:sz w:val="20"/>
          <w:szCs w:val="24"/>
        </w:rPr>
        <w:t xml:space="preserv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decision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receive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next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fortieth</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of the day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as of</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participate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by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decision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appeal</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regarding</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initiated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and: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unfinished</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judicial</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work</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availability</w:t>
      </w:r>
      <w:r xmlns:w="http://schemas.openxmlformats.org/wordprocessingml/2006/main" w:rsidR="00E82197" w:rsidRPr="00E84C88">
        <w:rPr>
          <w:rFonts w:ascii="GHEA Grapalat" w:eastAsia="Times New Roman" w:hAnsi="GHEA Grapalat" w:cs="Sylfaen"/>
          <w:sz w:val="20"/>
          <w:szCs w:val="24"/>
          <w:lang w:val="af-ZA"/>
        </w:rPr>
        <w:t xml:space="preserve"> in </w:t>
      </w:r>
      <w:r xmlns:w="http://schemas.openxmlformats.org/wordprocessingml/2006/main" w:rsidR="00E82197" w:rsidRPr="00E84C88">
        <w:rPr>
          <w:rFonts w:ascii="Arial" w:eastAsia="Times New Roman" w:hAnsi="Arial" w:cs="Arial"/>
          <w:sz w:val="20"/>
          <w:szCs w:val="24"/>
        </w:rPr>
        <w:t xml:space="preserve">the </w:t>
      </w:r>
      <w:r xmlns:w="http://schemas.openxmlformats.org/wordprocessingml/2006/main" w:rsidR="00E82197" w:rsidRPr="00E84C88">
        <w:rPr>
          <w:rFonts w:ascii="GHEA Grapalat" w:eastAsia="Times New Roman" w:hAnsi="GHEA Grapalat" w:cs="Sylfaen"/>
          <w:sz w:val="20"/>
          <w:szCs w:val="24"/>
          <w:lang w:val="af-ZA"/>
        </w:rPr>
        <w:t xml:space="preserve">given </w:t>
      </w:r>
      <w:r xmlns:w="http://schemas.openxmlformats.org/wordprocessingml/2006/main" w:rsidR="00E82197" w:rsidRPr="00E84C88">
        <w:rPr>
          <w:rFonts w:ascii="Arial" w:eastAsia="Times New Roman" w:hAnsi="Arial" w:cs="Arial"/>
          <w:sz w:val="20"/>
          <w:szCs w:val="24"/>
        </w:rPr>
        <w:t xml:space="preserve">case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judicial</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in case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final</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judicial</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act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strength</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in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to enter</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on the day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next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fifth</w:t>
      </w:r>
      <w:r xmlns:w="http://schemas.openxmlformats.org/wordprocessingml/2006/main" w:rsidR="00E82197" w:rsidRPr="00E84C88">
        <w:rPr>
          <w:rFonts w:ascii="Arial" w:eastAsia="Times New Roman" w:hAnsi="Arial" w:cs="Arial"/>
          <w:sz w:val="20"/>
          <w:szCs w:val="24"/>
          <w:lang w:val="en-US"/>
        </w:rPr>
        <w:t xml:space="preserv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day </w:t>
      </w:r>
      <w:r xmlns:w="http://schemas.openxmlformats.org/wordprocessingml/2006/main" w:rsidR="00E82197" w:rsidRPr="00E84C88">
        <w:rPr>
          <w:rFonts w:ascii="GHEA Grapalat" w:eastAsia="Times New Roman" w:hAnsi="GHEA Grapalat" w:cs="Sylfaen"/>
          <w:sz w:val="20"/>
          <w:szCs w:val="24"/>
          <w:lang w:val="af-ZA"/>
        </w:rPr>
        <w:t xml:space="preserve">if</w:t>
      </w:r>
      <w:r xmlns:w="http://schemas.openxmlformats.org/wordprocessingml/2006/main" w:rsidR="00E82197" w:rsidRPr="00E84C88">
        <w:rPr>
          <w:rFonts w:ascii="Arial" w:eastAsia="Times New Roman" w:hAnsi="Arial" w:cs="Arial"/>
          <w:sz w:val="20"/>
          <w:szCs w:val="24"/>
          <w:lang w:val="en-US"/>
        </w:rPr>
        <w:t xml:space="preserve">​</w:t>
      </w:r>
      <w:r xmlns:w="http://schemas.openxmlformats.org/wordprocessingml/2006/main" w:rsidR="00E82197" w:rsidRPr="00E84C88">
        <w:rPr>
          <w:rFonts w:ascii="Arial" w:eastAsia="Times New Roman" w:hAnsi="Arial" w:cs="Arial"/>
          <w:sz w:val="20"/>
          <w:szCs w:val="24"/>
        </w:rPr>
        <w:t xml:space="preserv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judicial</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exam</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with the result</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decision</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performance</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the opportunity</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no</w:t>
      </w:r>
      <w:r xmlns:w="http://schemas.openxmlformats.org/wordprocessingml/2006/main" w:rsidR="00E82197" w:rsidRPr="00E84C88">
        <w:rPr>
          <w:rFonts w:ascii="GHEA Grapalat" w:eastAsia="Times New Roman" w:hAnsi="GHEA Grapalat" w:cs="Sylfaen"/>
          <w:sz w:val="20"/>
          <w:szCs w:val="24"/>
          <w:lang w:val="af-ZA"/>
        </w:rPr>
        <w:t xml:space="preserve"> </w:t>
      </w:r>
      <w:r xmlns:w="http://schemas.openxmlformats.org/wordprocessingml/2006/main" w:rsidR="00E82197" w:rsidRPr="00E84C88">
        <w:rPr>
          <w:rFonts w:ascii="Arial" w:eastAsia="Times New Roman" w:hAnsi="Arial" w:cs="Arial"/>
          <w:sz w:val="20"/>
          <w:szCs w:val="24"/>
        </w:rPr>
        <w:t xml:space="preserve">disappeared </w:t>
      </w:r>
      <w:r xmlns:w="http://schemas.openxmlformats.org/wordprocessingml/2006/main" w:rsidR="00E82197" w:rsidRPr="00E84C88">
        <w:rPr>
          <w:rFonts w:ascii="Arial" w:eastAsia="Times New Roman" w:hAnsi="Arial" w:cs="Arial"/>
          <w:sz w:val="20"/>
          <w:szCs w:val="24"/>
          <w:lang w:val="hy-AM"/>
        </w:rPr>
        <w:t xml:space="preserve">.</w:t>
      </w:r>
    </w:p>
    <w:p w14:paraId="0FB3FF26" w14:textId="77777777" w:rsidR="00E82197" w:rsidRPr="00E84C88" w:rsidRDefault="00E82197" w:rsidP="00E82197">
      <w:pPr xmlns:w="http://schemas.openxmlformats.org/wordprocessingml/2006/main">
        <w:spacing w:after="0" w:line="240" w:lineRule="auto"/>
        <w:ind w:firstLine="375"/>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in </w:t>
      </w:r>
      <w:r xmlns:w="http://schemas.openxmlformats.org/wordprocessingml/2006/main" w:rsidRPr="00E84C88">
        <w:rPr>
          <w:rFonts w:ascii="Arial" w:eastAsia="Times New Roman" w:hAnsi="Arial" w:cs="Arial"/>
          <w:sz w:val="20"/>
          <w:szCs w:val="24"/>
          <w:lang w:val="af-ZA"/>
        </w:rPr>
        <w:t xml:space="preserve">which </w:t>
      </w:r>
      <w:r xmlns:w="http://schemas.openxmlformats.org/wordprocessingml/2006/main" w:rsidRPr="00E84C88">
        <w:rPr>
          <w:rFonts w:ascii="Arial" w:eastAsia="Times New Roman" w:hAnsi="Arial" w:cs="Arial"/>
          <w:sz w:val="20"/>
          <w:szCs w:val="24"/>
          <w:lang w:val="af-ZA"/>
        </w:rPr>
        <w:t xml:space="preserve">if:</w:t>
      </w:r>
    </w:p>
    <w:p w14:paraId="0750043D" w14:textId="77777777" w:rsidR="00E82197" w:rsidRPr="00E84C88" w:rsidRDefault="00E82197" w:rsidP="00E82197">
      <w:pPr xmlns:w="http://schemas.openxmlformats.org/wordprocessingml/2006/main">
        <w:numPr>
          <w:ilvl w:val="0"/>
          <w:numId w:val="18"/>
        </w:numPr>
        <w:spacing w:after="0" w:line="240" w:lineRule="auto"/>
        <w:ind w:left="0" w:firstLine="375"/>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lang w:val="af-ZA"/>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with a point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intended for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authorized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body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decision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expire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as of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person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application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qualified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provision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w:t>
      </w:r>
      <w:r xmlns:w="http://schemas.openxmlformats.org/wordprocessingml/2006/main" w:rsidRPr="00E84C88">
        <w:rPr>
          <w:rFonts w:ascii="Arial" w:eastAsia="Times New Roman" w:hAnsi="Arial" w:cs="Arial"/>
          <w:sz w:val="20"/>
          <w:szCs w:val="24"/>
          <w:lang w:val="af-ZA"/>
        </w:rPr>
        <w:t xml:space="preserve">amount </w:t>
      </w:r>
      <w:r xmlns:w="http://schemas.openxmlformats.org/wordprocessingml/2006/main" w:rsidRPr="00E84C88">
        <w:rPr>
          <w:rFonts w:ascii="GHEA Grapalat" w:eastAsia="Times New Roman" w:hAnsi="GHEA Grapalat" w:cs="Sylfaen"/>
          <w:sz w:val="20"/>
          <w:szCs w:val="24"/>
          <w:lang w:val="af-ZA"/>
        </w:rPr>
        <w:t xml:space="preserve">then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customer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given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the 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the list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include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reasoned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decision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authorized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body</w:t>
      </w:r>
      <w:r xmlns:w="http://schemas.openxmlformats.org/wordprocessingml/2006/main" w:rsidRPr="00E84C88">
        <w:rPr>
          <w:rFonts w:ascii="GHEA Grapalat" w:eastAsia="Times New Roman" w:hAnsi="GHEA Grapalat" w:cs="Sylfaen"/>
          <w:sz w:val="20"/>
          <w:szCs w:val="24"/>
          <w:lang w:val="af-ZA"/>
        </w:rPr>
        <w:t xml:space="preserve">​</w:t>
      </w:r>
    </w:p>
    <w:p w14:paraId="23BF4AD0" w14:textId="77777777" w:rsidR="00E82197" w:rsidRPr="00E84C88" w:rsidRDefault="00E82197" w:rsidP="00E82197">
      <w:pPr xmlns:w="http://schemas.openxmlformats.org/wordprocessingml/2006/main">
        <w:numPr>
          <w:ilvl w:val="0"/>
          <w:numId w:val="18"/>
        </w:numPr>
        <w:spacing w:after="0" w:line="240" w:lineRule="auto"/>
        <w:ind w:left="0" w:firstLine="375"/>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lang w:val="af-ZA"/>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person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application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qualified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provision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money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payment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implemented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authorized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body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decision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w:t>
      </w:r>
      <w:r xmlns:w="http://schemas.openxmlformats.org/wordprocessingml/2006/main" w:rsidRPr="00E84C88">
        <w:rPr>
          <w:rFonts w:ascii="Arial" w:eastAsia="Times New Roman" w:hAnsi="Arial" w:cs="Arial"/>
          <w:sz w:val="20"/>
          <w:szCs w:val="24"/>
        </w:rPr>
        <w:t xml:space="preserve">expire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later </w:t>
      </w:r>
      <w:r xmlns:w="http://schemas.openxmlformats.org/wordprocessingml/2006/main" w:rsidRPr="00E84C88">
        <w:rPr>
          <w:rFonts w:ascii="Arial" w:eastAsia="Times New Roman" w:hAnsi="Arial" w:cs="Arial"/>
          <w:sz w:val="20"/>
          <w:szCs w:val="24"/>
          <w:lang w:val="en-US"/>
        </w:rPr>
        <w:t xml:space="preserve">than</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person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the list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include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expire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day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customer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writing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informs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authorized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body </w:t>
      </w:r>
      <w:r xmlns:w="http://schemas.openxmlformats.org/wordprocessingml/2006/main" w:rsidRPr="00E84C88">
        <w:rPr>
          <w:rFonts w:ascii="GHEA Grapalat" w:eastAsia="Times New Roman" w:hAnsi="GHEA Grapalat" w:cs="Sylfaen"/>
          <w:sz w:val="20"/>
          <w:szCs w:val="24"/>
          <w:lang w:val="af-ZA"/>
        </w:rPr>
        <w:t xml:space="preserve">of </w:t>
      </w:r>
      <w:r xmlns:w="http://schemas.openxmlformats.org/wordprocessingml/2006/main" w:rsidRPr="00E84C88">
        <w:rPr>
          <w:rFonts w:ascii="Arial" w:eastAsia="Times New Roman" w:hAnsi="Arial" w:cs="Arial"/>
          <w:sz w:val="20"/>
          <w:szCs w:val="24"/>
          <w:lang w:val="en-US"/>
        </w:rPr>
        <w:t xml:space="preserve">which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based 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be included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the list </w:t>
      </w:r>
      <w:r xmlns:w="http://schemas.openxmlformats.org/wordprocessingml/2006/main" w:rsidRPr="00E84C88">
        <w:rPr>
          <w:rFonts w:ascii="GHEA Grapalat" w:eastAsia="Times New Roman" w:hAnsi="GHEA Grapalat" w:cs="Sylfaen"/>
          <w:sz w:val="20"/>
          <w:szCs w:val="24"/>
          <w:lang w:val="af-ZA"/>
        </w:rPr>
        <w:t xml:space="preserve">.</w:t>
      </w:r>
    </w:p>
    <w:p w14:paraId="7CA5DF4E" w14:textId="77777777" w:rsidR="00532D6C" w:rsidRPr="00E84C88" w:rsidRDefault="00532D6C" w:rsidP="00E82197">
      <w:pPr xmlns:w="http://schemas.openxmlformats.org/wordprocessingml/2006/main">
        <w:spacing w:after="0" w:line="240" w:lineRule="auto"/>
        <w:ind w:firstLine="375"/>
        <w:jc w:val="both"/>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color w:val="000000"/>
          <w:sz w:val="20"/>
          <w:szCs w:val="20"/>
          <w:lang w:val="af-ZA"/>
        </w:rPr>
        <w:t xml:space="preserve">8.14 </w:t>
      </w:r>
      <w:r xmlns:w="http://schemas.openxmlformats.org/wordprocessingml/2006/main" w:rsidRPr="00E84C88">
        <w:rPr>
          <w:rFonts w:ascii="Arial" w:eastAsia="Times New Roman" w:hAnsi="Arial" w:cs="Arial"/>
          <w:color w:val="000000"/>
          <w:sz w:val="20"/>
          <w:szCs w:val="20"/>
          <w:lang w:val="en-US"/>
        </w:rPr>
        <w:t xml:space="preserve">Or </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Participant</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GHEA Grapalat" w:eastAsia="Times New Roman" w:hAnsi="GHEA Grapalat" w:cs="Times New Roman"/>
          <w:color w:val="000000"/>
          <w:sz w:val="20"/>
          <w:szCs w:val="20"/>
          <w:lang w:val="hy-AM"/>
        </w:rPr>
        <w:t xml:space="preserve">6th </w:t>
      </w:r>
      <w:r xmlns:w="http://schemas.openxmlformats.org/wordprocessingml/2006/main" w:rsidRPr="00E84C88">
        <w:rPr>
          <w:rFonts w:ascii="Arial" w:eastAsia="Times New Roman" w:hAnsi="Arial" w:cs="Arial"/>
          <w:color w:val="000000"/>
          <w:sz w:val="20"/>
          <w:szCs w:val="20"/>
          <w:lang w:val="hy-AM"/>
        </w:rPr>
        <w:t xml:space="preserve">of </w:t>
      </w:r>
      <w:r xmlns:w="http://schemas.openxmlformats.org/wordprocessingml/2006/main" w:rsidRPr="00E84C88">
        <w:rPr>
          <w:rFonts w:ascii="Arial" w:eastAsia="Times New Roman" w:hAnsi="Arial" w:cs="Arial"/>
          <w:color w:val="000000"/>
          <w:sz w:val="20"/>
          <w:szCs w:val="20"/>
          <w:lang w:val="en-US"/>
        </w:rPr>
        <w:t xml:space="preserve">O </w:t>
      </w:r>
      <w:r xmlns:w="http://schemas.openxmlformats.org/wordprocessingml/2006/main" w:rsidRPr="00E84C88">
        <w:rPr>
          <w:rFonts w:ascii="Arial" w:eastAsia="Times New Roman" w:hAnsi="Arial" w:cs="Arial"/>
          <w:color w:val="000000"/>
          <w:sz w:val="20"/>
          <w:szCs w:val="20"/>
          <w:lang w:val="hy-AM"/>
        </w:rPr>
        <w:t xml:space="preserve">renk</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GHEA Grapalat" w:eastAsia="Times New Roman" w:hAnsi="GHEA Grapalat" w:cs="Times New Roman"/>
          <w:color w:val="000000"/>
          <w:sz w:val="20"/>
          <w:szCs w:val="20"/>
          <w:lang w:val="hy-AM"/>
        </w:rPr>
        <w:t xml:space="preserve">1 </w:t>
      </w:r>
      <w:r xmlns:w="http://schemas.openxmlformats.org/wordprocessingml/2006/main" w:rsidRPr="00E84C88">
        <w:rPr>
          <w:rFonts w:ascii="Arial" w:eastAsia="Times New Roman" w:hAnsi="Arial" w:cs="Arial"/>
          <w:color w:val="000000"/>
          <w:sz w:val="20"/>
          <w:szCs w:val="20"/>
          <w:lang w:val="hy-AM"/>
        </w:rPr>
        <w:t xml:space="preserve">of </w:t>
      </w:r>
      <w:r xmlns:w="http://schemas.openxmlformats.org/wordprocessingml/2006/main" w:rsidRPr="00E84C88">
        <w:rPr>
          <w:rFonts w:ascii="Arial" w:eastAsia="Times New Roman" w:hAnsi="Arial" w:cs="Arial"/>
          <w:color w:val="000000"/>
          <w:sz w:val="20"/>
          <w:szCs w:val="20"/>
          <w:lang w:val="hy-AM"/>
        </w:rPr>
        <w:t xml:space="preserve">the article</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part </w:t>
      </w:r>
      <w:r xmlns:w="http://schemas.openxmlformats.org/wordprocessingml/2006/main" w:rsidRPr="00E84C88">
        <w:rPr>
          <w:rFonts w:ascii="GHEA Grapalat" w:eastAsia="Times New Roman" w:hAnsi="GHEA Grapalat" w:cs="Times New Roman"/>
          <w:color w:val="000000"/>
          <w:sz w:val="20"/>
          <w:szCs w:val="20"/>
          <w:lang w:val="hy-AM"/>
        </w:rPr>
        <w:t xml:space="preserve">5</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and </w:t>
      </w:r>
      <w:r xmlns:w="http://schemas.openxmlformats.org/wordprocessingml/2006/main" w:rsidRPr="00E84C88">
        <w:rPr>
          <w:rFonts w:ascii="Arial" w:eastAsia="Times New Roman" w:hAnsi="Arial" w:cs="Arial"/>
          <w:color w:val="000000"/>
          <w:sz w:val="20"/>
          <w:szCs w:val="20"/>
          <w:lang w:val="hy-AM"/>
        </w:rPr>
        <w:t xml:space="preserve">the </w:t>
      </w:r>
      <w:r xmlns:w="http://schemas.openxmlformats.org/wordprocessingml/2006/main" w:rsidRPr="00E84C88">
        <w:rPr>
          <w:rFonts w:ascii="GHEA Grapalat" w:eastAsia="Times New Roman" w:hAnsi="GHEA Grapalat" w:cs="Times New Roman"/>
          <w:color w:val="000000"/>
          <w:sz w:val="20"/>
          <w:szCs w:val="20"/>
          <w:lang w:val="hy-AM"/>
        </w:rPr>
        <w:t xml:space="preserve">6th</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parts</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planned</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lists</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be included</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application</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present</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from the date</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then</w:t>
      </w:r>
      <w:r xmlns:w="http://schemas.openxmlformats.org/wordprocessingml/2006/main" w:rsidRPr="00E84C88">
        <w:rPr>
          <w:rFonts w:ascii="GHEA Grapalat" w:eastAsia="Times New Roman" w:hAnsi="GHEA Grapalat" w:cs="Times New Roman"/>
          <w:color w:val="000000"/>
          <w:sz w:val="20"/>
          <w:szCs w:val="20"/>
          <w:lang w:val="hy-AM"/>
        </w:rPr>
        <w:t xml:space="preserve">​</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his</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given</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application</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subject to</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not</w:t>
      </w:r>
      <w:r xmlns:w="http://schemas.openxmlformats.org/wordprocessingml/2006/main" w:rsidRPr="00E84C88">
        <w:rPr>
          <w:rFonts w:ascii="GHEA Grapalat" w:eastAsia="Times New Roman" w:hAnsi="GHEA Grapalat" w:cs="Times New Roman"/>
          <w:color w:val="000000"/>
          <w:sz w:val="20"/>
          <w:szCs w:val="20"/>
          <w:lang w:val="hy-AM"/>
        </w:rPr>
        <w:t xml:space="preserve"> </w:t>
      </w:r>
      <w:r xmlns:w="http://schemas.openxmlformats.org/wordprocessingml/2006/main" w:rsidRPr="00E84C88">
        <w:rPr>
          <w:rFonts w:ascii="GHEA Grapalat" w:eastAsia="Times New Roman" w:hAnsi="GHEA Grapalat" w:cs="Sylfaen"/>
          <w:sz w:val="20"/>
          <w:szCs w:val="20"/>
          <w:lang w:val="af-ZA"/>
        </w:rPr>
        <w:t xml:space="preserve">of </w:t>
      </w:r>
      <w:r xmlns:w="http://schemas.openxmlformats.org/wordprocessingml/2006/main" w:rsidRPr="00E84C88">
        <w:rPr>
          <w:rFonts w:ascii="Arial" w:eastAsia="Times New Roman" w:hAnsi="Arial" w:cs="Arial"/>
          <w:color w:val="000000"/>
          <w:sz w:val="20"/>
          <w:szCs w:val="20"/>
          <w:lang w:val="hy-AM"/>
        </w:rPr>
        <w:t xml:space="preserve">rejection</w:t>
      </w:r>
    </w:p>
    <w:p w14:paraId="0274BA10" w14:textId="77777777" w:rsidR="00532D6C" w:rsidRPr="00E84C88" w:rsidRDefault="00532D6C" w:rsidP="00532D6C">
      <w:pPr xmlns:w="http://schemas.openxmlformats.org/wordprocessingml/2006/main">
        <w:spacing w:after="0" w:line="240" w:lineRule="auto"/>
        <w:ind w:firstLine="706"/>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8.15 </w:t>
      </w:r>
      <w:r xmlns:w="http://schemas.openxmlformats.org/wordprocessingml/2006/main" w:rsidRPr="00E84C88">
        <w:rPr>
          <w:rFonts w:ascii="Arial" w:eastAsia="Times New Roman" w:hAnsi="Arial" w:cs="Arial"/>
          <w:sz w:val="20"/>
          <w:szCs w:val="24"/>
        </w:rPr>
        <w:t xml:space="preserve">Herein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rPr>
        <w:t xml:space="preserve">of </w:t>
      </w:r>
      <w:r xmlns:w="http://schemas.openxmlformats.org/wordprocessingml/2006/main" w:rsidRPr="00E84C88">
        <w:rPr>
          <w:rFonts w:ascii="Arial" w:eastAsia="Times New Roman" w:hAnsi="Arial" w:cs="Arial"/>
          <w:sz w:val="20"/>
          <w:szCs w:val="24"/>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clauses </w:t>
      </w:r>
      <w:r xmlns:w="http://schemas.openxmlformats.org/wordprocessingml/2006/main" w:rsidRPr="00E84C88">
        <w:rPr>
          <w:rFonts w:ascii="GHEA Grapalat" w:eastAsia="Times New Roman" w:hAnsi="GHEA Grapalat" w:cs="Sylfaen"/>
          <w:sz w:val="20"/>
          <w:szCs w:val="24"/>
          <w:lang w:val="af-ZA"/>
        </w:rPr>
        <w:t xml:space="preserve">8.8 </w:t>
      </w:r>
      <w:r xmlns:w="http://schemas.openxmlformats.org/wordprocessingml/2006/main" w:rsidRPr="00E84C88">
        <w:rPr>
          <w:rFonts w:ascii="Arial" w:eastAsia="Times New Roman" w:hAnsi="Arial" w:cs="Arial"/>
          <w:sz w:val="20"/>
          <w:szCs w:val="24"/>
          <w:lang w:val="af-ZA"/>
        </w:rPr>
        <w:t xml:space="preserve">and </w:t>
      </w:r>
      <w:r xmlns:w="http://schemas.openxmlformats.org/wordprocessingml/2006/main" w:rsidRPr="00E84C88">
        <w:rPr>
          <w:rFonts w:ascii="GHEA Grapalat" w:eastAsia="Times New Roman" w:hAnsi="GHEA Grapalat" w:cs="Sylfaen"/>
          <w:sz w:val="20"/>
          <w:szCs w:val="24"/>
          <w:lang w:val="af-ZA"/>
        </w:rPr>
        <w:t xml:space="preserve">8.9 </w:t>
      </w:r>
      <w:r xmlns:w="http://schemas.openxmlformats.org/wordprocessingml/2006/main" w:rsidRPr="00E84C88">
        <w:rPr>
          <w:rFonts w:ascii="Arial" w:eastAsia="Times New Roman" w:hAnsi="Arial" w:cs="Arial"/>
          <w:sz w:val="20"/>
          <w:szCs w:val="24"/>
          <w:lang w:val="en-US"/>
        </w:rPr>
        <w:t xml:space="preserve">of </w:t>
      </w:r>
      <w:r xmlns:w="http://schemas.openxmlformats.org/wordprocessingml/2006/main" w:rsidRPr="00E84C88">
        <w:rPr>
          <w:rFonts w:ascii="Arial" w:eastAsia="Times New Roman" w:hAnsi="Arial" w:cs="Arial"/>
          <w:sz w:val="20"/>
          <w:szCs w:val="24"/>
        </w:rPr>
        <w:t xml:space="preserve">the </w:t>
      </w:r>
      <w:r xmlns:w="http://schemas.openxmlformats.org/wordprocessingml/2006/main" w:rsidRPr="00E84C88">
        <w:rPr>
          <w:rFonts w:ascii="Arial" w:eastAsia="Times New Roman" w:hAnsi="Arial" w:cs="Arial"/>
          <w:sz w:val="20"/>
          <w:szCs w:val="24"/>
        </w:rPr>
        <w:t xml:space="preserve">part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specified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documents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within the deadline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delivered </w:t>
      </w:r>
      <w:r xmlns:w="http://schemas.openxmlformats.org/wordprocessingml/2006/main" w:rsidRPr="00E84C88">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E84C88">
        <w:rPr>
          <w:rFonts w:ascii="Arial" w:eastAsia="Times New Roman" w:hAnsi="Arial" w:cs="Arial"/>
          <w:sz w:val="20"/>
          <w:szCs w:val="24"/>
        </w:rPr>
        <w:t xml:space="preserve">to the meeting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w:t>
      </w:r>
      <w:r xmlns:w="http://schemas.openxmlformats.org/wordprocessingml/2006/main" w:rsidRPr="00E84C88">
        <w:rPr>
          <w:rFonts w:ascii="Arial" w:eastAsia="Times New Roman" w:hAnsi="Arial" w:cs="Arial"/>
          <w:sz w:val="20"/>
          <w:szCs w:val="24"/>
          <w:lang w:val="en-US"/>
        </w:rPr>
        <w:t xml:space="preserve">whom </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latter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post office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send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via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must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documents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receive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confirm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receive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circumstance: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rPr>
        <w:t xml:space="preserve">in the invitation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rPr>
        <w:t xml:space="preserve">specified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from the post office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post office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certification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send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through</w:t>
      </w:r>
      <w:r xmlns:w="http://schemas.openxmlformats.org/wordprocessingml/2006/main" w:rsidRPr="00E84C88">
        <w:rPr>
          <w:rFonts w:ascii="GHEA Grapalat" w:eastAsia="Times New Roman" w:hAnsi="GHEA Grapalat" w:cs="Sylfaen"/>
          <w:sz w:val="20"/>
          <w:szCs w:val="24"/>
          <w:lang w:val="af-ZA"/>
        </w:rPr>
        <w:t xml:space="preserve">​</w:t>
      </w:r>
    </w:p>
    <w:p w14:paraId="53129BB4"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8.16 </w:t>
      </w:r>
      <w:r xmlns:w="http://schemas.openxmlformats.org/wordprocessingml/2006/main" w:rsidRPr="00E84C88">
        <w:rPr>
          <w:rFonts w:ascii="Arial" w:eastAsia="Times New Roman" w:hAnsi="Arial" w:cs="Arial"/>
          <w:sz w:val="20"/>
          <w:szCs w:val="24"/>
        </w:rPr>
        <w:t xml:space="preserve">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representatives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be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at the sessions.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representatives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demand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sessions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protocols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copies </w:t>
      </w:r>
      <w:r xmlns:w="http://schemas.openxmlformats.org/wordprocessingml/2006/main" w:rsidRPr="00E84C88">
        <w:rPr>
          <w:rFonts w:ascii="GHEA Grapalat" w:eastAsia="Times New Roman" w:hAnsi="GHEA Grapalat" w:cs="Sylfaen"/>
          <w:sz w:val="20"/>
          <w:szCs w:val="24"/>
          <w:lang w:val="af-ZA"/>
        </w:rPr>
        <w:t xml:space="preserve">which</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provided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calendar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during.</w:t>
      </w:r>
    </w:p>
    <w:p w14:paraId="0BEC227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8.17 </w:t>
      </w:r>
      <w:r xmlns:w="http://schemas.openxmlformats.org/wordprocessingml/2006/main" w:rsidRPr="00E84C88">
        <w:rPr>
          <w:rFonts w:ascii="Arial" w:eastAsia="Times New Roman" w:hAnsi="Arial" w:cs="Arial"/>
          <w:sz w:val="20"/>
          <w:szCs w:val="24"/>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customer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notifications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specified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the post office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send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through </w:t>
      </w:r>
      <w:r xmlns:w="http://schemas.openxmlformats.org/wordprocessingml/2006/main" w:rsidRPr="00E84C88">
        <w:rPr>
          <w:rFonts w:ascii="GHEA Grapalat" w:eastAsia="Times New Roman" w:hAnsi="GHEA Grapalat" w:cs="Sylfaen"/>
          <w:sz w:val="20"/>
          <w:szCs w:val="24"/>
          <w:lang w:val="af-ZA"/>
        </w:rPr>
        <w:t xml:space="preserve">and</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w:t>
      </w:r>
      <w:r xmlns:w="http://schemas.openxmlformats.org/wordprocessingml/2006/main" w:rsidRPr="00E84C88">
        <w:rPr>
          <w:rFonts w:ascii="Arial" w:eastAsia="Times New Roman" w:hAnsi="Arial" w:cs="Arial"/>
          <w:sz w:val="20"/>
          <w:szCs w:val="24"/>
        </w:rPr>
        <w:t xml:space="preserve">his</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specified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from the post office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mentioned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post office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0"/>
          <w:lang w:val="af-ZA"/>
        </w:rPr>
        <w:t xml:space="preserve">to be sent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through</w:t>
      </w:r>
      <w:r xmlns:w="http://schemas.openxmlformats.org/wordprocessingml/2006/main" w:rsidRPr="00E84C88">
        <w:rPr>
          <w:rFonts w:ascii="GHEA Grapalat" w:eastAsia="Times New Roman" w:hAnsi="GHEA Grapalat" w:cs="Times New Roman"/>
          <w:sz w:val="20"/>
          <w:szCs w:val="20"/>
          <w:lang w:val="af-ZA"/>
        </w:rPr>
        <w:t xml:space="preserve">​</w:t>
      </w:r>
    </w:p>
    <w:p w14:paraId="7CF2B9B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af-ZA"/>
        </w:rPr>
        <w:t xml:space="preserve">Information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documents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electronic</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manner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exchange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case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participant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sending </w:t>
      </w:r>
      <w:r xmlns:w="http://schemas.openxmlformats.org/wordprocessingml/2006/main" w:rsidRPr="00E84C88">
        <w:rPr>
          <w:rFonts w:ascii="Arial" w:eastAsia="Times New Roman" w:hAnsi="Arial" w:cs="Arial"/>
          <w:sz w:val="20"/>
          <w:szCs w:val="20"/>
          <w:lang w:val="af-ZA"/>
        </w:rPr>
        <w:t xml:space="preserve">information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documents </w:t>
      </w:r>
      <w:r xmlns:w="http://schemas.openxmlformats.org/wordprocessingml/2006/main" w:rsidRPr="00E84C88">
        <w:rPr>
          <w:rFonts w:ascii="GHEA Grapalat" w:eastAsia="Times New Roman" w:hAnsi="GHEA Grapalat" w:cs="Times New Roman"/>
          <w:sz w:val="20"/>
          <w:szCs w:val="20"/>
          <w:lang w:val="af-ZA"/>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approved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original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from the document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printed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scanned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version </w:t>
      </w:r>
      <w:r xmlns:w="http://schemas.openxmlformats.org/wordprocessingml/2006/main" w:rsidRPr="00E84C88">
        <w:rPr>
          <w:rFonts w:ascii="GHEA Grapalat" w:eastAsia="Times New Roman" w:hAnsi="GHEA Grapalat" w:cs="Times New Roman"/>
          <w:sz w:val="20"/>
          <w:szCs w:val="20"/>
          <w:lang w:val="af-ZA"/>
        </w:rPr>
        <w:t xml:space="preserve">.</w:t>
      </w:r>
    </w:p>
    <w:p w14:paraId="06CBB22C"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af-ZA"/>
        </w:rPr>
        <w:t xml:space="preserve">8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af-ZA"/>
        </w:rPr>
        <w:t xml:space="preserve">18 </w:t>
      </w:r>
      <w:r xmlns:w="http://schemas.openxmlformats.org/wordprocessingml/2006/main" w:rsidRPr="00E84C88">
        <w:rPr>
          <w:rFonts w:ascii="Arial" w:eastAsia="Times New Roman" w:hAnsi="Arial" w:cs="Arial"/>
          <w:sz w:val="20"/>
          <w:szCs w:val="20"/>
          <w:lang w:val="af-ZA"/>
        </w:rPr>
        <w:t xml:space="preserve">applications</w:t>
      </w:r>
      <w:r xmlns:w="http://schemas.openxmlformats.org/wordprocessingml/2006/main" w:rsidRPr="00E84C88">
        <w:rPr>
          <w:rFonts w:ascii="GHEA Grapalat" w:eastAsia="Times New Roman" w:hAnsi="GHEA Grapalat" w:cs="Arial"/>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assessment</w:t>
      </w:r>
      <w:r xmlns:w="http://schemas.openxmlformats.org/wordprocessingml/2006/main" w:rsidRPr="00E84C88">
        <w:rPr>
          <w:rFonts w:ascii="GHEA Grapalat" w:eastAsia="Times New Roman" w:hAnsi="GHEA Grapalat" w:cs="Arial"/>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and:</w:t>
      </w:r>
      <w:r xmlns:w="http://schemas.openxmlformats.org/wordprocessingml/2006/main" w:rsidRPr="00E84C88">
        <w:rPr>
          <w:rFonts w:ascii="GHEA Grapalat" w:eastAsia="Times New Roman" w:hAnsi="GHEA Grapalat" w:cs="Arial"/>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selected</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participate</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decision</w:t>
      </w:r>
      <w:r xmlns:w="http://schemas.openxmlformats.org/wordprocessingml/2006/main" w:rsidRPr="00E84C88">
        <w:rPr>
          <w:rFonts w:ascii="GHEA Grapalat" w:eastAsia="Times New Roman" w:hAnsi="GHEA Grapalat" w:cs="Arial"/>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 being implemented</w:t>
      </w:r>
      <w:r xmlns:w="http://schemas.openxmlformats.org/wordprocessingml/2006/main" w:rsidRPr="00E84C88">
        <w:rPr>
          <w:rFonts w:ascii="GHEA Grapalat" w:eastAsia="Times New Roman" w:hAnsi="GHEA Grapalat" w:cs="Arial"/>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Arial"/>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according to</w:t>
      </w:r>
      <w:r xmlns:w="http://schemas.openxmlformats.org/wordprocessingml/2006/main" w:rsidRPr="00E84C88">
        <w:rPr>
          <w:rFonts w:ascii="GHEA Grapalat" w:eastAsia="Times New Roman" w:hAnsi="GHEA Grapalat" w:cs="Arial"/>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separately</w:t>
      </w:r>
      <w:r xmlns:w="http://schemas.openxmlformats.org/wordprocessingml/2006/main" w:rsidRPr="00E84C88">
        <w:rPr>
          <w:rFonts w:ascii="GHEA Grapalat" w:eastAsia="Times New Roman" w:hAnsi="GHEA Grapalat" w:cs="Arial"/>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portions </w:t>
      </w:r>
      <w:r xmlns:w="http://schemas.openxmlformats.org/wordprocessingml/2006/main" w:rsidRPr="00E84C88">
        <w:rPr>
          <w:rFonts w:ascii="GHEA Grapalat" w:eastAsia="Times New Roman" w:hAnsi="GHEA Grapalat" w:cs="Sylfaen"/>
          <w:color w:val="FFFFFF"/>
          <w:sz w:val="20"/>
          <w:szCs w:val="20"/>
          <w:vertAlign w:val="superscript"/>
          <w:lang w:val="af-ZA"/>
        </w:rPr>
        <w:footnoteReference xmlns:w="http://schemas.openxmlformats.org/wordprocessingml/2006/main" w:id="3"/>
      </w:r>
      <w:r xmlns:w="http://schemas.openxmlformats.org/wordprocessingml/2006/main" w:rsidRPr="00E84C88">
        <w:rPr>
          <w:rFonts w:ascii="Arial" w:eastAsia="Times New Roman" w:hAnsi="Arial" w:cs="Arial"/>
          <w:sz w:val="20"/>
          <w:szCs w:val="20"/>
          <w:lang w:val="af-ZA"/>
        </w:rPr>
        <w:t xml:space="preserve">. </w:t>
      </w:r>
      <w:r xmlns:w="http://schemas.openxmlformats.org/wordprocessingml/2006/main" w:rsidRPr="00E84C88">
        <w:rPr>
          <w:rFonts w:ascii="GHEA Grapalat" w:eastAsia="Times New Roman" w:hAnsi="GHEA Grapalat" w:cs="Tahoma"/>
          <w:sz w:val="20"/>
          <w:szCs w:val="20"/>
          <w:vertAlign w:val="superscript"/>
          <w:lang w:val="af-ZA"/>
        </w:rPr>
        <w:t xml:space="preserve">11:00</w:t>
      </w:r>
      <w:r xmlns:w="http://schemas.openxmlformats.org/wordprocessingml/2006/main" w:rsidRPr="00E84C88">
        <w:rPr>
          <w:rFonts w:ascii="GHEA Grapalat" w:eastAsia="Times New Roman" w:hAnsi="GHEA Grapalat" w:cs="Tahoma"/>
          <w:sz w:val="20"/>
          <w:szCs w:val="20"/>
          <w:lang w:val="hy-AM"/>
        </w:rPr>
        <w:t xml:space="preserve"> </w:t>
      </w:r>
    </w:p>
    <w:p w14:paraId="4F7EEBD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8.19 </w:t>
      </w:r>
      <w:r xmlns:w="http://schemas.openxmlformats.org/wordprocessingml/2006/main" w:rsidRPr="00E84C88">
        <w:rPr>
          <w:rFonts w:ascii="Arial" w:eastAsia="Times New Roman" w:hAnsi="Arial" w:cs="Arial"/>
          <w:sz w:val="20"/>
          <w:szCs w:val="20"/>
          <w:lang w:val="af-ZA"/>
        </w:rPr>
        <w:t xml:space="preserve">Selected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participate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the contract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not to sign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refuse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contract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seal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from law</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to be deprived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case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of the commission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by decision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selected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participant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recognized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next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place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busy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Participant: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af-ZA"/>
        </w:rPr>
        <w:t xml:space="preserve">hereby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hy-AM"/>
        </w:rPr>
        <w:t xml:space="preserve">1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hy-AM"/>
        </w:rPr>
        <w:t xml:space="preserve">the invitation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8.12 </w:t>
      </w:r>
      <w:r xmlns:w="http://schemas.openxmlformats.org/wordprocessingml/2006/main" w:rsidRPr="00E84C88">
        <w:rPr>
          <w:rFonts w:ascii="Arial" w:eastAsia="Times New Roman" w:hAnsi="Arial" w:cs="Arial"/>
          <w:sz w:val="20"/>
          <w:szCs w:val="20"/>
          <w:lang w:val="hy-AM"/>
        </w:rPr>
        <w:t xml:space="preserve">to </w:t>
      </w:r>
      <w:r xmlns:w="http://schemas.openxmlformats.org/wordprocessingml/2006/main" w:rsidRPr="00E84C88">
        <w:rPr>
          <w:rFonts w:ascii="GHEA Grapalat" w:eastAsia="Times New Roman" w:hAnsi="GHEA Grapalat" w:cs="Times New Roman"/>
          <w:sz w:val="20"/>
          <w:szCs w:val="20"/>
          <w:lang w:val="hy-AM"/>
        </w:rPr>
        <w:t xml:space="preserve">8.18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hy-AM"/>
        </w:rPr>
        <w:t xml:space="preserve">the part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 dots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defined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procedure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application </w:t>
      </w:r>
      <w:r xmlns:w="http://schemas.openxmlformats.org/wordprocessingml/2006/main" w:rsidRPr="00E84C88">
        <w:rPr>
          <w:rFonts w:ascii="GHEA Grapalat" w:eastAsia="Times New Roman" w:hAnsi="GHEA Grapalat" w:cs="Times New Roman"/>
          <w:sz w:val="20"/>
          <w:szCs w:val="20"/>
          <w:lang w:val="af-ZA"/>
        </w:rPr>
        <w:t xml:space="preserve">.</w:t>
      </w:r>
    </w:p>
    <w:p w14:paraId="532B921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8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af-ZA"/>
        </w:rPr>
        <w:t xml:space="preserve">20 </w:t>
      </w:r>
      <w:r xmlns:w="http://schemas.openxmlformats.org/wordprocessingml/2006/main" w:rsidRPr="00E84C88">
        <w:rPr>
          <w:rFonts w:ascii="Arial" w:eastAsia="Times New Roman" w:hAnsi="Arial" w:cs="Arial"/>
          <w:sz w:val="20"/>
          <w:szCs w:val="24"/>
        </w:rPr>
        <w:t xml:space="preserve">Participant </w:t>
      </w:r>
      <w:r xmlns:w="http://schemas.openxmlformats.org/wordprocessingml/2006/main" w:rsidRPr="00E84C88">
        <w:rPr>
          <w:rFonts w:ascii="Arial" w:eastAsia="Times New Roman" w:hAnsi="Arial" w:cs="Arial"/>
          <w:sz w:val="20"/>
          <w:szCs w:val="24"/>
          <w:lang w:val="en-US"/>
        </w:rPr>
        <w:t xml:space="preserv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himself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requirements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compliance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justification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purpose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submit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extra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other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documents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information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materials.</w:t>
      </w:r>
    </w:p>
    <w:p w14:paraId="49907284"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proofErr xmlns:w="http://schemas.openxmlformats.org/wordprocessingml/2006/main" w:type="gramStart"/>
      <w:r xmlns:w="http://schemas.openxmlformats.org/wordprocessingml/2006/main" w:rsidRPr="00E84C88">
        <w:rPr>
          <w:rFonts w:ascii="Arial" w:eastAsia="Times New Roman" w:hAnsi="Arial" w:cs="Arial"/>
          <w:sz w:val="20"/>
          <w:szCs w:val="24"/>
        </w:rPr>
        <w:t xml:space="preserve">Committee </w:t>
      </w:r>
      <w:r xmlns:w="http://schemas.openxmlformats.org/wordprocessingml/2006/main" w:rsidRPr="00E84C88">
        <w:rPr>
          <w:rFonts w:ascii="Arial" w:eastAsia="Times New Roman" w:hAnsi="Arial" w:cs="Arial"/>
          <w:sz w:val="20"/>
          <w:szCs w:val="24"/>
          <w:lang w:val="en-US"/>
        </w:rPr>
        <w:t xml:space="preserve">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check</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my </w:t>
      </w:r>
      <w:r xmlns:w="http://schemas.openxmlformats.org/wordprocessingml/2006/main" w:rsidRPr="00E84C88">
        <w:rPr>
          <w:rFonts w:ascii="Arial" w:eastAsia="Times New Roman" w:hAnsi="Arial" w:cs="Arial"/>
          <w:sz w:val="20"/>
          <w:szCs w:val="24"/>
        </w:rPr>
        <w:t xml:space="preserve">partner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data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authentication </w:t>
      </w:r>
      <w:r xmlns:w="http://schemas.openxmlformats.org/wordprocessingml/2006/main" w:rsidRPr="00E84C88">
        <w:rPr>
          <w:rFonts w:ascii="Arial" w:eastAsia="Times New Roman" w:hAnsi="Arial" w:cs="Arial"/>
          <w:sz w:val="20"/>
          <w:szCs w:val="24"/>
        </w:rPr>
        <w:t xml:space="preserve">using</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official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from sources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received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data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receiving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competent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bodies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writing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Conclusion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Similar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request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appropriate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State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local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self-governance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bodies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request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receive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two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providing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writing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conclusion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my </w:t>
      </w:r>
      <w:r xmlns:w="http://schemas.openxmlformats.org/wordprocessingml/2006/main" w:rsidRPr="00E84C88">
        <w:rPr>
          <w:rFonts w:ascii="Arial" w:eastAsia="Times New Roman" w:hAnsi="Arial" w:cs="Arial"/>
          <w:sz w:val="20"/>
          <w:szCs w:val="24"/>
        </w:rPr>
        <w:t xml:space="preserve">partner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 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data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authenticity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check</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as a result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data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qualify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reality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rather </w:t>
      </w:r>
      <w:r xmlns:w="http://schemas.openxmlformats.org/wordprocessingml/2006/main" w:rsidRPr="00E84C88">
        <w:rPr>
          <w:rFonts w:ascii="GHEA Grapalat" w:eastAsia="Times New Roman" w:hAnsi="GHEA Grapalat" w:cs="Sylfaen"/>
          <w:sz w:val="20"/>
          <w:szCs w:val="24"/>
          <w:lang w:val="af-ZA"/>
        </w:rPr>
        <w:softHyphen xmlns:w="http://schemas.openxmlformats.org/wordprocessingml/2006/main"/>
      </w:r>
      <w:r xmlns:w="http://schemas.openxmlformats.org/wordprocessingml/2006/main" w:rsidRPr="00E84C88">
        <w:rPr>
          <w:rFonts w:ascii="Arial" w:eastAsia="Times New Roman" w:hAnsi="Arial" w:cs="Arial"/>
          <w:sz w:val="20"/>
          <w:szCs w:val="24"/>
        </w:rPr>
        <w:t xml:space="preserve">disturbing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given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rejected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w:t>
      </w:r>
      <w:r xmlns:w="http://schemas.openxmlformats.org/wordprocessingml/2006/main" w:rsidRPr="00E84C88">
        <w:rPr>
          <w:rFonts w:ascii="GHEA Grapalat" w:eastAsia="Times New Roman" w:hAnsi="GHEA Grapalat" w:cs="Sylfaen"/>
          <w:sz w:val="20"/>
          <w:szCs w:val="24"/>
          <w:lang w:val="af-ZA"/>
        </w:rPr>
        <w:t xml:space="preserve">​</w:t>
      </w:r>
      <w:proofErr xmlns:w="http://schemas.openxmlformats.org/wordprocessingml/2006/main" w:type="gramEnd"/>
    </w:p>
    <w:p w14:paraId="45861CF3"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8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af-ZA"/>
        </w:rPr>
        <w:t xml:space="preserve">21 </w:t>
      </w:r>
      <w:r xmlns:w="http://schemas.openxmlformats.org/wordprocessingml/2006/main" w:rsidRPr="00E84C88">
        <w:rPr>
          <w:rFonts w:ascii="Arial" w:eastAsia="Times New Roman" w:hAnsi="Arial" w:cs="Arial"/>
          <w:sz w:val="20"/>
          <w:szCs w:val="24"/>
          <w:lang w:val="hy-AM"/>
        </w:rPr>
        <w:t xml:space="preserve">Herein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part </w:t>
      </w:r>
      <w:r xmlns:w="http://schemas.openxmlformats.org/wordprocessingml/2006/main" w:rsidRPr="00E84C88">
        <w:rPr>
          <w:rFonts w:ascii="GHEA Grapalat" w:eastAsia="Times New Roman" w:hAnsi="GHEA Grapalat" w:cs="Sylfaen"/>
          <w:sz w:val="20"/>
          <w:szCs w:val="24"/>
          <w:lang w:val="af-ZA"/>
        </w:rPr>
        <w:t xml:space="preserve">8.20</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purpose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be invited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emergency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session.</w:t>
      </w:r>
    </w:p>
    <w:p w14:paraId="45117EC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ahoma"/>
          <w:sz w:val="20"/>
          <w:szCs w:val="20"/>
          <w:lang w:val="hy-AM" w:eastAsia="ru-RU"/>
        </w:rPr>
      </w:pPr>
      <w:r xmlns:w="http://schemas.openxmlformats.org/wordprocessingml/2006/main" w:rsidRPr="00E84C88">
        <w:rPr>
          <w:rFonts w:ascii="GHEA Grapalat" w:eastAsia="Times New Roman" w:hAnsi="GHEA Grapalat" w:cs="Times New Roman"/>
          <w:spacing w:val="-6"/>
          <w:sz w:val="20"/>
          <w:szCs w:val="20"/>
          <w:lang w:val="hy-AM" w:eastAsia="ru-RU"/>
        </w:rPr>
        <w:lastRenderedPageBreak xmlns:w="http://schemas.openxmlformats.org/wordprocessingml/2006/main"/>
      </w:r>
      <w:r xmlns:w="http://schemas.openxmlformats.org/wordprocessingml/2006/main" w:rsidRPr="00E84C88">
        <w:rPr>
          <w:rFonts w:ascii="GHEA Grapalat" w:eastAsia="Times New Roman" w:hAnsi="GHEA Grapalat" w:cs="Times New Roman"/>
          <w:spacing w:val="-6"/>
          <w:sz w:val="20"/>
          <w:szCs w:val="20"/>
          <w:lang w:val="hy-AM" w:eastAsia="ru-RU"/>
        </w:rPr>
        <w:t xml:space="preserve">8. </w:t>
      </w:r>
      <w:r xmlns:w="http://schemas.openxmlformats.org/wordprocessingml/2006/main" w:rsidRPr="00E84C88">
        <w:rPr>
          <w:rFonts w:ascii="GHEA Grapalat" w:eastAsia="Times New Roman" w:hAnsi="GHEA Grapalat" w:cs="Times New Roman"/>
          <w:spacing w:val="-6"/>
          <w:sz w:val="20"/>
          <w:szCs w:val="20"/>
          <w:lang w:val="af-ZA" w:eastAsia="ru-RU"/>
        </w:rPr>
        <w:t xml:space="preserve">22 </w:t>
      </w:r>
      <w:r xmlns:w="http://schemas.openxmlformats.org/wordprocessingml/2006/main" w:rsidRPr="00E84C88">
        <w:rPr>
          <w:rFonts w:ascii="Arial" w:eastAsia="Times New Roman" w:hAnsi="Arial" w:cs="Arial"/>
          <w:sz w:val="20"/>
          <w:szCs w:val="20"/>
          <w:lang w:val="hy-AM" w:eastAsia="ru-RU"/>
        </w:rPr>
        <w:t xml:space="preserve">Until</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sealing</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customer</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the newsletter</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publication</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statement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seal</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decision</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later </w:t>
      </w:r>
      <w:r xmlns:w="http://schemas.openxmlformats.org/wordprocessingml/2006/main" w:rsidRPr="00E84C88">
        <w:rPr>
          <w:rFonts w:ascii="Arial" w:eastAsia="Times New Roman" w:hAnsi="Arial" w:cs="Arial"/>
          <w:sz w:val="20"/>
          <w:szCs w:val="20"/>
          <w:lang w:val="hy-AM" w:eastAsia="ru-RU"/>
        </w:rPr>
        <w:t xml:space="preserve">than</w:t>
      </w:r>
      <w:r xmlns:w="http://schemas.openxmlformats.org/wordprocessingml/2006/main" w:rsidRPr="00E84C88">
        <w:rPr>
          <w:rFonts w:ascii="GHEA Grapalat" w:eastAsia="Times New Roman" w:hAnsi="GHEA Grapalat" w:cs="Tahoma"/>
          <w:sz w:val="20"/>
          <w:szCs w:val="20"/>
          <w:lang w:val="hy-AM" w:eastAsia="ru-RU"/>
        </w:rPr>
        <w:t xml:space="preserve">​</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selected</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participate</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decision</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acceptance</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next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first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working</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w:t>
      </w:r>
      <w:r xmlns:w="http://schemas.openxmlformats.org/wordprocessingml/2006/main" w:rsidRPr="00E84C88">
        <w:rPr>
          <w:rFonts w:ascii="GHEA Grapalat" w:eastAsia="Times New Roman" w:hAnsi="GHEA Grapalat" w:cs="Tahoma"/>
          <w:sz w:val="20"/>
          <w:szCs w:val="20"/>
          <w:lang w:val="hy-AM" w:eastAsia="ru-RU"/>
        </w:rPr>
        <w:t xml:space="preserve">day</w:t>
      </w:r>
      <w:r xmlns:w="http://schemas.openxmlformats.org/wordprocessingml/2006/main" w:rsidRPr="00E84C88">
        <w:rPr>
          <w:rFonts w:ascii="GHEA Grapalat" w:eastAsia="Times New Roman" w:hAnsi="GHEA Grapalat" w:cs="Sylfaen"/>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seal</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decision</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contains</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summary</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information</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applications</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evaluation</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and:</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selected</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participate</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choice</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grounding</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reasons</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and</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statement</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inactivity</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period</w:t>
      </w:r>
      <w:r xmlns:w="http://schemas.openxmlformats.org/wordprocessingml/2006/main" w:rsidRPr="00E84C88">
        <w:rPr>
          <w:rFonts w:ascii="GHEA Grapalat" w:eastAsia="Times New Roman" w:hAnsi="GHEA Grapalat" w:cs="Tahoma"/>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regarding</w:t>
      </w:r>
      <w:r xmlns:w="http://schemas.openxmlformats.org/wordprocessingml/2006/main" w:rsidRPr="00E84C88">
        <w:rPr>
          <w:rFonts w:ascii="GHEA Grapalat" w:eastAsia="Times New Roman" w:hAnsi="GHEA Grapalat" w:cs="Tahoma"/>
          <w:sz w:val="20"/>
          <w:szCs w:val="20"/>
          <w:lang w:val="hy-AM" w:eastAsia="ru-RU"/>
        </w:rPr>
        <w:t xml:space="preserve">​</w:t>
      </w:r>
    </w:p>
    <w:p w14:paraId="4B3A673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hy-AM"/>
        </w:rPr>
        <w:t xml:space="preserve">8.23 </w:t>
      </w:r>
      <w:r xmlns:w="http://schemas.openxmlformats.org/wordprocessingml/2006/main" w:rsidRPr="00E84C88">
        <w:rPr>
          <w:rFonts w:ascii="Arial" w:eastAsia="Times New Roman" w:hAnsi="Arial" w:cs="Arial"/>
          <w:sz w:val="20"/>
          <w:szCs w:val="24"/>
          <w:lang w:val="hy-AM"/>
        </w:rPr>
        <w:t xml:space="preserve">Inactivity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decision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statement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publication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on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w:t>
      </w:r>
      <w:r xmlns:w="http://schemas.openxmlformats.org/wordprocessingml/2006/main" w:rsidRPr="00E84C88">
        <w:rPr>
          <w:rFonts w:ascii="Arial" w:eastAsia="Times New Roman" w:hAnsi="Arial" w:cs="Arial"/>
          <w:sz w:val="20"/>
          <w:szCs w:val="24"/>
          <w:lang w:val="hy-AM"/>
        </w:rPr>
        <w:t xml:space="preserve">the donor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jurisdiction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occurrence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between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fallen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p>
    <w:p w14:paraId="1A96CD00" w14:textId="77777777" w:rsidR="00E82197" w:rsidRPr="00E84C88" w:rsidRDefault="00E82197" w:rsidP="00E82197">
      <w:pPr xmlns:w="http://schemas.openxmlformats.org/wordprocessingml/2006/main">
        <w:spacing w:after="0" w:line="240" w:lineRule="auto"/>
        <w:ind w:firstLine="567"/>
        <w:jc w:val="both"/>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es-ES"/>
        </w:rPr>
        <w:t xml:space="preserve">Inactivity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period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hereby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the procedure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in case </w:t>
      </w:r>
      <w:r xmlns:w="http://schemas.openxmlformats.org/wordprocessingml/2006/main" w:rsidRPr="00E84C88">
        <w:rPr>
          <w:rFonts w:ascii="GHEA Grapalat" w:eastAsia="Times New Roman" w:hAnsi="GHEA Grapalat" w:cs="Sylfaen"/>
          <w:sz w:val="20"/>
          <w:szCs w:val="20"/>
          <w:lang w:val="es-ES"/>
        </w:rPr>
        <w:t xml:space="preserve">10 </w:t>
      </w:r>
      <w:r xmlns:w="http://schemas.openxmlformats.org/wordprocessingml/2006/main" w:rsidRPr="00E84C88">
        <w:rPr>
          <w:rFonts w:ascii="Arial" w:eastAsia="Times New Roman" w:hAnsi="Arial" w:cs="Arial"/>
          <w:sz w:val="20"/>
          <w:szCs w:val="20"/>
          <w:lang w:val="es-ES"/>
        </w:rPr>
        <w:t xml:space="preserve">calendar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day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Inactivity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period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applicable </w:t>
      </w:r>
      <w:r xmlns:w="http://schemas.openxmlformats.org/wordprocessingml/2006/main" w:rsidRPr="00E84C88">
        <w:rPr>
          <w:rFonts w:ascii="GHEA Grapalat" w:eastAsia="Times New Roman" w:hAnsi="GHEA Grapalat" w:cs="Sylfaen"/>
          <w:sz w:val="20"/>
          <w:szCs w:val="20"/>
          <w:lang w:val="hy-AM"/>
        </w:rPr>
        <w:t xml:space="preserve">.</w:t>
      </w:r>
    </w:p>
    <w:p w14:paraId="264343EE" w14:textId="77777777" w:rsidR="00E82197" w:rsidRPr="00E84C88" w:rsidRDefault="00E82197" w:rsidP="00E82197">
      <w:pPr xmlns:w="http://schemas.openxmlformats.org/wordprocessingml/2006/main">
        <w:spacing w:after="0" w:line="240" w:lineRule="auto"/>
        <w:ind w:firstLine="567"/>
        <w:jc w:val="both"/>
        <w:rPr>
          <w:rFonts w:ascii="GHEA Grapalat" w:eastAsia="Times New Roman" w:hAnsi="GHEA Grapalat" w:cs="Arial"/>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not </w:t>
      </w:r>
      <w:r xmlns:w="http://schemas.openxmlformats.org/wordprocessingml/2006/main" w:rsidRPr="00E84C88">
        <w:rPr>
          <w:rFonts w:ascii="GHEA Grapalat" w:eastAsia="Times New Roman" w:hAnsi="GHEA Grapalat" w:cs="Arial"/>
          <w:sz w:val="20"/>
          <w:szCs w:val="20"/>
          <w:lang w:val="es-ES"/>
        </w:rPr>
        <w:t xml:space="preserve">if</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only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one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participant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application</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presented</w:t>
      </w:r>
      <w:r xmlns:w="http://schemas.openxmlformats.org/wordprocessingml/2006/main" w:rsidRPr="00E84C88">
        <w:rPr>
          <w:rFonts w:ascii="GHEA Grapalat" w:eastAsia="Times New Roman" w:hAnsi="GHEA Grapalat" w:cs="Times New Roman"/>
          <w:i/>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whose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with</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being sealed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contract</w:t>
      </w:r>
      <w:r xmlns:w="http://schemas.openxmlformats.org/wordprocessingml/2006/main" w:rsidRPr="00E84C88">
        <w:rPr>
          <w:rFonts w:ascii="GHEA Grapalat" w:eastAsia="Times New Roman" w:hAnsi="GHEA Grapalat" w:cs="Arial"/>
          <w:sz w:val="20"/>
          <w:szCs w:val="20"/>
          <w:lang w:val="hy-AM"/>
        </w:rPr>
        <w:t xml:space="preserve">​</w:t>
      </w:r>
    </w:p>
    <w:p w14:paraId="7D91CD82" w14:textId="77777777" w:rsidR="00E82197" w:rsidRPr="00E84C88" w:rsidRDefault="00E82197" w:rsidP="00E82197">
      <w:pPr xmlns:w="http://schemas.openxmlformats.org/wordprocessingml/2006/main">
        <w:spacing w:after="0" w:line="240" w:lineRule="auto"/>
        <w:ind w:firstLine="567"/>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0"/>
          <w:szCs w:val="20"/>
          <w:lang w:val="es-ES"/>
        </w:rPr>
        <w:t xml:space="preserve">is</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also</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in </w:t>
      </w:r>
      <w:r xmlns:w="http://schemas.openxmlformats.org/wordprocessingml/2006/main" w:rsidRPr="00E84C88">
        <w:rPr>
          <w:rFonts w:ascii="Arial" w:eastAsia="Times New Roman" w:hAnsi="Arial" w:cs="Arial"/>
          <w:sz w:val="20"/>
          <w:szCs w:val="20"/>
          <w:lang w:val="es-ES"/>
        </w:rPr>
        <w:t xml:space="preserve">case </w:t>
      </w:r>
      <w:r xmlns:w="http://schemas.openxmlformats.org/wordprocessingml/2006/main" w:rsidRPr="00E84C88">
        <w:rPr>
          <w:rFonts w:ascii="GHEA Grapalat" w:eastAsia="Times New Roman" w:hAnsi="GHEA Grapalat" w:cs="Sylfaen"/>
          <w:sz w:val="20"/>
          <w:szCs w:val="20"/>
          <w:lang w:val="es-ES"/>
        </w:rPr>
        <w:t xml:space="preserve">when</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only</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one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participant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application</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submitted </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be rejected</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 </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Present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point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application</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case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inactivity</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period</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defined</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purchase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the procedure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non-existent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announce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about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with a statement </w:t>
      </w:r>
      <w:r xmlns:w="http://schemas.openxmlformats.org/wordprocessingml/2006/main" w:rsidRPr="00E84C88">
        <w:rPr>
          <w:rFonts w:ascii="GHEA Grapalat" w:eastAsia="Times New Roman" w:hAnsi="GHEA Grapalat" w:cs="Sylfaen"/>
          <w:sz w:val="20"/>
          <w:szCs w:val="20"/>
          <w:lang w:val="es-ES"/>
        </w:rPr>
        <w:t xml:space="preserve">.</w:t>
      </w:r>
    </w:p>
    <w:p w14:paraId="5D860270" w14:textId="77777777" w:rsidR="00E82197" w:rsidRPr="00E84C88" w:rsidRDefault="00E82197" w:rsidP="00E82197">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E84C88">
        <w:rPr>
          <w:rFonts w:ascii="Arial" w:eastAsia="Times New Roman" w:hAnsi="Arial" w:cs="Arial"/>
          <w:sz w:val="20"/>
          <w:szCs w:val="24"/>
          <w:lang w:val="hy-AM"/>
        </w:rPr>
        <w:t xml:space="preserve">Client: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sealing</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with a point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of inactivity</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any</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m </w:t>
      </w:r>
      <w:r xmlns:w="http://schemas.openxmlformats.org/wordprocessingml/2006/main" w:rsidRPr="00E84C88">
        <w:rPr>
          <w:rFonts w:ascii="Arial" w:eastAsia="Times New Roman" w:hAnsi="Arial" w:cs="Arial"/>
          <w:sz w:val="20"/>
          <w:szCs w:val="24"/>
          <w:lang w:val="hy-AM"/>
        </w:rPr>
        <w:t xml:space="preserve">from the fodder</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appeal</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hy-AM"/>
        </w:rPr>
        <w:t xml:space="preserve">the decision.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Until</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of inactivity</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period</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expiration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without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to seal</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purchase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procedure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non-existent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announce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rPr>
        <w:t xml:space="preserve">about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statement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publication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sealed</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the contract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to:</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nothing</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rPr>
        <w:t xml:space="preserve">is.</w:t>
      </w:r>
    </w:p>
    <w:p w14:paraId="79187998" w14:textId="77777777" w:rsidR="00532D6C" w:rsidRPr="00E84C88" w:rsidRDefault="00532D6C" w:rsidP="00532D6C">
      <w:pPr>
        <w:spacing w:after="0" w:line="240" w:lineRule="auto"/>
        <w:ind w:firstLine="567"/>
        <w:jc w:val="center"/>
        <w:rPr>
          <w:rFonts w:ascii="GHEA Grapalat" w:eastAsia="Times New Roman" w:hAnsi="GHEA Grapalat" w:cs="Times New Roman"/>
          <w:b/>
          <w:sz w:val="20"/>
          <w:szCs w:val="24"/>
          <w:lang w:val="es-ES"/>
        </w:rPr>
      </w:pPr>
    </w:p>
    <w:p w14:paraId="3AFDC68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iCs/>
          <w:sz w:val="20"/>
          <w:szCs w:val="24"/>
          <w:lang w:val="af-ZA"/>
        </w:rPr>
      </w:pPr>
      <w:r xmlns:w="http://schemas.openxmlformats.org/wordprocessingml/2006/main" w:rsidRPr="00E84C88">
        <w:rPr>
          <w:rFonts w:ascii="GHEA Grapalat" w:eastAsia="Times New Roman" w:hAnsi="GHEA Grapalat" w:cs="Times New Roman"/>
          <w:b/>
          <w:iCs/>
          <w:sz w:val="20"/>
          <w:szCs w:val="24"/>
          <w:lang w:val="es-ES"/>
        </w:rPr>
        <w:t xml:space="preserve">9 </w:t>
      </w:r>
      <w:r xmlns:w="http://schemas.openxmlformats.org/wordprocessingml/2006/main" w:rsidRPr="00E84C88">
        <w:rPr>
          <w:rFonts w:ascii="GHEA Grapalat" w:eastAsia="Times New Roman" w:hAnsi="GHEA Grapalat" w:cs="Times New Roman"/>
          <w:b/>
          <w:iCs/>
          <w:sz w:val="20"/>
          <w:szCs w:val="24"/>
          <w:lang w:val="af-ZA"/>
        </w:rPr>
        <w:t xml:space="preserve">. </w:t>
      </w:r>
      <w:r xmlns:w="http://schemas.openxmlformats.org/wordprocessingml/2006/main" w:rsidRPr="00E84C88">
        <w:rPr>
          <w:rFonts w:ascii="Arial" w:eastAsia="Times New Roman" w:hAnsi="Arial" w:cs="Arial"/>
          <w:b/>
          <w:iCs/>
          <w:sz w:val="20"/>
          <w:szCs w:val="24"/>
          <w:lang w:val="af-ZA"/>
        </w:rPr>
        <w:t xml:space="preserve">CONTRACT</w:t>
      </w:r>
      <w:r xmlns:w="http://schemas.openxmlformats.org/wordprocessingml/2006/main" w:rsidRPr="00E84C88">
        <w:rPr>
          <w:rFonts w:ascii="GHEA Grapalat" w:eastAsia="Times New Roman" w:hAnsi="GHEA Grapalat" w:cs="Arial"/>
          <w:b/>
          <w:iCs/>
          <w:sz w:val="20"/>
          <w:szCs w:val="24"/>
          <w:lang w:val="af-ZA"/>
        </w:rPr>
        <w:t xml:space="preserve"> </w:t>
      </w:r>
      <w:r xmlns:w="http://schemas.openxmlformats.org/wordprocessingml/2006/main" w:rsidRPr="00E84C88">
        <w:rPr>
          <w:rFonts w:ascii="Arial" w:eastAsia="Times New Roman" w:hAnsi="Arial" w:cs="Arial"/>
          <w:b/>
          <w:iCs/>
          <w:sz w:val="20"/>
          <w:szCs w:val="24"/>
          <w:lang w:val="af-ZA"/>
        </w:rPr>
        <w:t xml:space="preserve">THE SEAL</w:t>
      </w:r>
      <w:r xmlns:w="http://schemas.openxmlformats.org/wordprocessingml/2006/main" w:rsidRPr="00E84C88">
        <w:rPr>
          <w:rFonts w:ascii="GHEA Grapalat" w:eastAsia="Times New Roman" w:hAnsi="GHEA Grapalat" w:cs="Arial"/>
          <w:b/>
          <w:iCs/>
          <w:sz w:val="20"/>
          <w:szCs w:val="24"/>
          <w:lang w:val="af-ZA"/>
        </w:rPr>
        <w:t xml:space="preserve"> </w:t>
      </w:r>
    </w:p>
    <w:p w14:paraId="34B65B99" w14:textId="77777777" w:rsidR="00532D6C" w:rsidRPr="00E84C88" w:rsidRDefault="00532D6C" w:rsidP="00532D6C">
      <w:pPr>
        <w:spacing w:after="0" w:line="240" w:lineRule="auto"/>
        <w:jc w:val="center"/>
        <w:rPr>
          <w:rFonts w:ascii="GHEA Grapalat" w:eastAsia="Times New Roman" w:hAnsi="GHEA Grapalat" w:cs="Times New Roman"/>
          <w:b/>
          <w:iCs/>
          <w:sz w:val="20"/>
          <w:szCs w:val="24"/>
          <w:lang w:val="af-ZA"/>
        </w:rPr>
      </w:pPr>
    </w:p>
    <w:p w14:paraId="52E4D0A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iCs/>
          <w:sz w:val="20"/>
          <w:szCs w:val="24"/>
          <w:lang w:val="es-ES"/>
        </w:rPr>
        <w:t xml:space="preserve">9 </w:t>
      </w:r>
      <w:r xmlns:w="http://schemas.openxmlformats.org/wordprocessingml/2006/main" w:rsidRPr="00E84C88">
        <w:rPr>
          <w:rFonts w:ascii="GHEA Grapalat" w:eastAsia="Times New Roman" w:hAnsi="GHEA Grapalat" w:cs="Times New Roman"/>
          <w:iCs/>
          <w:sz w:val="20"/>
          <w:szCs w:val="24"/>
          <w:lang w:val="af-ZA"/>
        </w:rPr>
        <w:t xml:space="preserve">.1 </w:t>
      </w:r>
      <w:r xmlns:w="http://schemas.openxmlformats.org/wordprocessingml/2006/main" w:rsidRPr="00E84C88">
        <w:rPr>
          <w:rFonts w:ascii="Arial" w:eastAsia="Times New Roman" w:hAnsi="Arial" w:cs="Arial"/>
          <w:sz w:val="20"/>
          <w:szCs w:val="24"/>
        </w:rPr>
        <w:t xml:space="preserve">Agreement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decision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based 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 </w:t>
      </w:r>
      <w:r xmlns:w="http://schemas.openxmlformats.org/wordprocessingml/2006/main" w:rsidRPr="00E84C88">
        <w:rPr>
          <w:rFonts w:ascii="Arial" w:eastAsia="Times New Roman" w:hAnsi="Arial" w:cs="Arial"/>
          <w:sz w:val="20"/>
          <w:szCs w:val="24"/>
          <w:lang w:val="en-US"/>
        </w:rPr>
        <w:t xml:space="preserve">the </w:t>
      </w:r>
      <w:r xmlns:w="http://schemas.openxmlformats.org/wordprocessingml/2006/main" w:rsidRPr="00E84C88">
        <w:rPr>
          <w:rFonts w:ascii="GHEA Grapalat" w:eastAsia="Times New Roman" w:hAnsi="GHEA Grapalat" w:cs="Sylfaen"/>
          <w:sz w:val="20"/>
          <w:szCs w:val="24"/>
          <w:lang w:val="af-ZA"/>
        </w:rPr>
        <w:t xml:space="preserve">employer</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writing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document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make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through</w:t>
      </w:r>
    </w:p>
    <w:p w14:paraId="2F2568D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9.2 </w:t>
      </w:r>
      <w:r xmlns:w="http://schemas.openxmlformats.org/wordprocessingml/2006/main" w:rsidRPr="00E84C88">
        <w:rPr>
          <w:rFonts w:ascii="Arial" w:eastAsia="Times New Roman" w:hAnsi="Arial" w:cs="Arial"/>
          <w:sz w:val="20"/>
          <w:szCs w:val="24"/>
        </w:rPr>
        <w:t xml:space="preserve">Herein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en-US"/>
        </w:rPr>
        <w:t xml:space="preserve">of </w:t>
      </w:r>
      <w:r xmlns:w="http://schemas.openxmlformats.org/wordprocessingml/2006/main" w:rsidRPr="00E84C88">
        <w:rPr>
          <w:rFonts w:ascii="Arial" w:eastAsia="Times New Roman" w:hAnsi="Arial" w:cs="Arial"/>
          <w:sz w:val="20"/>
          <w:szCs w:val="24"/>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 </w:t>
      </w:r>
      <w:r xmlns:w="http://schemas.openxmlformats.org/wordprocessingml/2006/main" w:rsidRPr="00E84C88">
        <w:rPr>
          <w:rFonts w:ascii="GHEA Grapalat" w:eastAsia="Times New Roman" w:hAnsi="GHEA Grapalat" w:cs="Sylfaen"/>
          <w:sz w:val="20"/>
          <w:szCs w:val="24"/>
          <w:lang w:val="af-ZA"/>
        </w:rPr>
        <w:t xml:space="preserve">8 </w:t>
      </w:r>
      <w:r xmlns:w="http://schemas.openxmlformats.org/wordprocessingml/2006/main" w:rsidRPr="00E84C88">
        <w:rPr>
          <w:rFonts w:ascii="GHEA Grapalat" w:eastAsia="Times New Roman" w:hAnsi="GHEA Grapalat" w:cs="Sylfaen"/>
          <w:sz w:val="20"/>
          <w:szCs w:val="24"/>
          <w:lang w:val="hy-AM"/>
        </w:rPr>
        <w:t xml:space="preserve">. with </w:t>
      </w:r>
      <w:r xmlns:w="http://schemas.openxmlformats.org/wordprocessingml/2006/main" w:rsidRPr="00E84C88">
        <w:rPr>
          <w:rFonts w:ascii="GHEA Grapalat" w:eastAsia="Times New Roman" w:hAnsi="GHEA Grapalat" w:cs="Sylfaen"/>
          <w:sz w:val="20"/>
          <w:szCs w:val="24"/>
          <w:lang w:val="af-ZA"/>
        </w:rPr>
        <w:t xml:space="preserve">23 </w:t>
      </w:r>
      <w:r xmlns:w="http://schemas.openxmlformats.org/wordprocessingml/2006/main" w:rsidRPr="00E84C88">
        <w:rPr>
          <w:rFonts w:ascii="Arial" w:eastAsia="Times New Roman" w:hAnsi="Arial" w:cs="Arial"/>
          <w:sz w:val="20"/>
          <w:szCs w:val="24"/>
        </w:rPr>
        <w:t xml:space="preserve">points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inactivity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period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expire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four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notification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presenting </w:t>
      </w:r>
      <w:r xmlns:w="http://schemas.openxmlformats.org/wordprocessingml/2006/main" w:rsidRPr="00E84C88">
        <w:rPr>
          <w:rFonts w:ascii="GHEA Grapalat" w:eastAsia="Times New Roman" w:hAnsi="GHEA Grapalat" w:cs="Sylfaen"/>
          <w:sz w:val="20"/>
          <w:szCs w:val="24"/>
          <w:lang w:val="af-ZA"/>
        </w:rPr>
        <w:t xml:space="preserve">to </w:t>
      </w:r>
      <w:r xmlns:w="http://schemas.openxmlformats.org/wordprocessingml/2006/main" w:rsidRPr="00E84C88">
        <w:rPr>
          <w:rFonts w:ascii="Arial" w:eastAsia="Times New Roman" w:hAnsi="Arial" w:cs="Arial"/>
          <w:sz w:val="20"/>
          <w:szCs w:val="24"/>
        </w:rPr>
        <w:t xml:space="preserve">the </w:t>
      </w:r>
      <w:r xmlns:w="http://schemas.openxmlformats.org/wordprocessingml/2006/main" w:rsidRPr="00E84C88">
        <w:rPr>
          <w:rFonts w:ascii="Arial" w:eastAsia="Times New Roman" w:hAnsi="Arial" w:cs="Arial"/>
          <w:sz w:val="20"/>
          <w:szCs w:val="24"/>
          <w:lang w:val="en-US"/>
        </w:rPr>
        <w:t xml:space="preserve">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seal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offer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w:t>
      </w:r>
      <w:r xmlns:w="http://schemas.openxmlformats.org/wordprocessingml/2006/main" w:rsidRPr="00E84C88">
        <w:rPr>
          <w:rFonts w:ascii="Arial" w:eastAsia="Times New Roman" w:hAnsi="Arial" w:cs="Arial"/>
          <w:sz w:val="20"/>
          <w:szCs w:val="24"/>
        </w:rPr>
        <w:t xml:space="preserve">project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which </w:t>
      </w:r>
      <w:r xmlns:w="http://schemas.openxmlformats.org/wordprocessingml/2006/main" w:rsidRPr="00E84C88">
        <w:rPr>
          <w:rFonts w:ascii="GHEA Grapalat" w:eastAsia="Times New Roman" w:hAnsi="GHEA Grapalat" w:cs="Sylfaen"/>
          <w:sz w:val="20"/>
          <w:szCs w:val="24"/>
          <w:lang w:val="af-ZA"/>
        </w:rPr>
        <w:t xml:space="preserve">the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sooner </w:t>
      </w:r>
      <w:r xmlns:w="http://schemas.openxmlformats.org/wordprocessingml/2006/main" w:rsidRPr="00E84C88">
        <w:rPr>
          <w:rFonts w:ascii="GHEA Grapalat" w:eastAsia="Times New Roman" w:hAnsi="GHEA Grapalat" w:cs="Sylfaen"/>
          <w:sz w:val="20"/>
          <w:szCs w:val="24"/>
          <w:lang w:val="af-ZA"/>
        </w:rPr>
        <w:t xml:space="preserve">than</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en-US"/>
        </w:rPr>
        <w:t xml:space="preserve">of </w:t>
      </w:r>
      <w:r xmlns:w="http://schemas.openxmlformats.org/wordprocessingml/2006/main" w:rsidRPr="00E84C88">
        <w:rPr>
          <w:rFonts w:ascii="Arial" w:eastAsia="Times New Roman" w:hAnsi="Arial" w:cs="Arial"/>
          <w:sz w:val="20"/>
          <w:szCs w:val="24"/>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 </w:t>
      </w:r>
      <w:r xmlns:w="http://schemas.openxmlformats.org/wordprocessingml/2006/main" w:rsidRPr="00E84C88">
        <w:rPr>
          <w:rFonts w:ascii="GHEA Grapalat" w:eastAsia="Times New Roman" w:hAnsi="GHEA Grapalat" w:cs="Sylfaen"/>
          <w:sz w:val="20"/>
          <w:szCs w:val="24"/>
          <w:lang w:val="af-ZA"/>
        </w:rPr>
        <w:t xml:space="preserve">8 </w:t>
      </w:r>
      <w:r xmlns:w="http://schemas.openxmlformats.org/wordprocessingml/2006/main" w:rsidRPr="00E84C88">
        <w:rPr>
          <w:rFonts w:ascii="GHEA Grapalat" w:eastAsia="Times New Roman" w:hAnsi="GHEA Grapalat" w:cs="Sylfaen"/>
          <w:sz w:val="20"/>
          <w:szCs w:val="24"/>
          <w:lang w:val="hy-AM"/>
        </w:rPr>
        <w:t xml:space="preserve">. with </w:t>
      </w:r>
      <w:r xmlns:w="http://schemas.openxmlformats.org/wordprocessingml/2006/main" w:rsidRPr="00E84C88">
        <w:rPr>
          <w:rFonts w:ascii="GHEA Grapalat" w:eastAsia="Times New Roman" w:hAnsi="GHEA Grapalat" w:cs="Sylfaen"/>
          <w:sz w:val="20"/>
          <w:szCs w:val="24"/>
          <w:lang w:val="af-ZA"/>
        </w:rPr>
        <w:t xml:space="preserve">23 </w:t>
      </w:r>
      <w:r xmlns:w="http://schemas.openxmlformats.org/wordprocessingml/2006/main" w:rsidRPr="00E84C88">
        <w:rPr>
          <w:rFonts w:ascii="Arial" w:eastAsia="Times New Roman" w:hAnsi="Arial" w:cs="Arial"/>
          <w:sz w:val="20"/>
          <w:szCs w:val="24"/>
        </w:rPr>
        <w:t xml:space="preserve">points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defined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inactivity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period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expire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second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w:t>
      </w:r>
      <w:r xmlns:w="http://schemas.openxmlformats.org/wordprocessingml/2006/main" w:rsidRPr="00E84C88">
        <w:rPr>
          <w:rFonts w:ascii="GHEA Grapalat" w:eastAsia="Times New Roman" w:hAnsi="GHEA Grapalat" w:cs="Sylfaen"/>
          <w:sz w:val="20"/>
          <w:szCs w:val="24"/>
          <w:lang w:val="af-ZA"/>
        </w:rPr>
        <w:t xml:space="preserve">day</w:t>
      </w:r>
    </w:p>
    <w:p w14:paraId="4934CA1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9.3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Selected</w:t>
      </w:r>
      <w:r xmlns:w="http://schemas.openxmlformats.org/wordprocessingml/2006/main" w:rsidRPr="00E84C88">
        <w:rPr>
          <w:rFonts w:ascii="GHEA Grapalat" w:eastAsia="Times New Roman" w:hAnsi="GHEA Grapalat" w:cs="Sylfaen"/>
          <w:sz w:val="20"/>
          <w:szCs w:val="24"/>
          <w:lang w:val="af-ZA"/>
        </w:rPr>
        <w:t xml:space="preserve"> to </w:t>
      </w:r>
      <w:r xmlns:w="http://schemas.openxmlformats.org/wordprocessingml/2006/main" w:rsidRPr="00E84C88">
        <w:rPr>
          <w:rFonts w:ascii="Arial" w:eastAsia="Times New Roman" w:hAnsi="Arial" w:cs="Arial"/>
          <w:sz w:val="20"/>
          <w:szCs w:val="24"/>
          <w:lang w:val="en-US"/>
        </w:rPr>
        <w:t xml:space="preserve">my </w:t>
      </w:r>
      <w:r xmlns:w="http://schemas.openxmlformats.org/wordprocessingml/2006/main" w:rsidRPr="00E84C88">
        <w:rPr>
          <w:rFonts w:ascii="Arial" w:eastAsia="Times New Roman" w:hAnsi="Arial" w:cs="Arial"/>
          <w:sz w:val="20"/>
          <w:szCs w:val="24"/>
        </w:rPr>
        <w:t xml:space="preserve">partner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seal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offer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project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secretary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providing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electronic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t>
      </w:r>
      <w:r xmlns:w="http://schemas.openxmlformats.org/wordprocessingml/2006/main" w:rsidRPr="00E84C88">
        <w:rPr>
          <w:rFonts w:ascii="Arial" w:eastAsia="Times New Roman" w:hAnsi="Arial" w:cs="Arial"/>
          <w:sz w:val="20"/>
          <w:szCs w:val="24"/>
        </w:rPr>
        <w:t xml:space="preserve">a </w:t>
      </w:r>
      <w:r xmlns:w="http://schemas.openxmlformats.org/wordprocessingml/2006/main" w:rsidRPr="00E84C88">
        <w:rPr>
          <w:rFonts w:ascii="GHEA Grapalat" w:eastAsia="Times New Roman" w:hAnsi="GHEA Grapalat" w:cs="Sylfaen"/>
          <w:sz w:val="20"/>
          <w:szCs w:val="24"/>
          <w:lang w:val="af-ZA"/>
        </w:rPr>
        <w:t xml:space="preserve">way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which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 included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product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0"/>
          <w:lang w:val="hy-AM"/>
        </w:rPr>
        <w:t xml:space="preserve">complete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Description </w:t>
      </w:r>
      <w:r xmlns:w="http://schemas.openxmlformats.org/wordprocessingml/2006/main" w:rsidRPr="00E84C88">
        <w:rPr>
          <w:rFonts w:ascii="GHEA Grapalat" w:eastAsia="Times New Roman" w:hAnsi="GHEA Grapalat" w:cs="Sylfaen"/>
          <w:sz w:val="20"/>
          <w:szCs w:val="24"/>
          <w:lang w:val="af-ZA"/>
        </w:rPr>
        <w:t xml:space="preserve">:</w:t>
      </w:r>
    </w:p>
    <w:p w14:paraId="0939AC1A"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af-ZA"/>
        </w:rPr>
        <w:t xml:space="preserve">4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notification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project</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from getting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then </w:t>
      </w:r>
      <w:r xmlns:w="http://schemas.openxmlformats.org/wordprocessingml/2006/main" w:rsidRPr="00E84C88">
        <w:rPr>
          <w:rFonts w:ascii="GHEA Grapalat" w:eastAsia="Times New Roman" w:hAnsi="GHEA Grapalat" w:cs="Sylfaen"/>
          <w:sz w:val="20"/>
          <w:szCs w:val="24"/>
          <w:lang w:val="af-ZA"/>
        </w:rPr>
        <w:t xml:space="preserve">- 10 </w:t>
      </w:r>
      <w:r xmlns:w="http://schemas.openxmlformats.org/wordprocessingml/2006/main" w:rsidRPr="00E84C88">
        <w:rPr>
          <w:rFonts w:ascii="Arial" w:eastAsia="Times New Roman" w:hAnsi="Arial" w:cs="Arial"/>
          <w:sz w:val="20"/>
          <w:szCs w:val="24"/>
          <w:lang w:val="en-US"/>
        </w:rPr>
        <w:t xml:space="preserve">working days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signing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 </w:t>
      </w:r>
      <w:r xmlns:w="http://schemas.openxmlformats.org/wordprocessingml/2006/main" w:rsidRPr="00E84C88">
        <w:rPr>
          <w:rFonts w:ascii="Arial" w:eastAsia="Times New Roman" w:hAnsi="Arial" w:cs="Arial"/>
          <w:sz w:val="20"/>
          <w:szCs w:val="24"/>
        </w:rPr>
        <w:t xml:space="preserve">to the donor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qualification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providing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deprived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sign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advance payment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 point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15 </w:t>
      </w:r>
      <w:r xmlns:w="http://schemas.openxmlformats.org/wordprocessingml/2006/main" w:rsidRPr="00E84C88">
        <w:rPr>
          <w:rFonts w:ascii="Arial" w:eastAsia="Times New Roman" w:hAnsi="Arial" w:cs="Arial"/>
          <w:sz w:val="20"/>
          <w:szCs w:val="24"/>
          <w:lang w:val="hy-AM"/>
        </w:rPr>
        <w:t xml:space="preserve">working days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day</w:t>
      </w:r>
      <w:r xmlns:w="http://schemas.openxmlformats.org/wordprocessingml/2006/main" w:rsidRPr="00E84C88">
        <w:rPr>
          <w:rFonts w:ascii="GHEA Grapalat" w:eastAsia="Times New Roman" w:hAnsi="GHEA Grapalat" w:cs="Sylfaen"/>
          <w:sz w:val="20"/>
          <w:szCs w:val="24"/>
          <w:lang w:val="hy-AM"/>
        </w:rPr>
        <w:t xml:space="preserve">​</w:t>
      </w:r>
    </w:p>
    <w:p w14:paraId="048C097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participate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project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p </w:t>
      </w:r>
      <w:r xmlns:w="http://schemas.openxmlformats.org/wordprocessingml/2006/main" w:rsidRPr="00E84C88">
        <w:rPr>
          <w:rFonts w:ascii="Arial" w:eastAsia="Times New Roman" w:hAnsi="Arial" w:cs="Arial"/>
          <w:sz w:val="20"/>
          <w:szCs w:val="24"/>
          <w:lang w:val="hy-AM"/>
        </w:rPr>
        <w:t xml:space="preserve">to the donor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introduced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writing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writing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accounted 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to </w:t>
      </w:r>
      <w:r xmlns:w="http://schemas.openxmlformats.org/wordprocessingml/2006/main" w:rsidRPr="00E84C88">
        <w:rPr>
          <w:rFonts w:ascii="Arial" w:eastAsia="Times New Roman" w:hAnsi="Arial" w:cs="Arial"/>
          <w:sz w:val="20"/>
          <w:szCs w:val="24"/>
          <w:lang w:val="hy-AM"/>
        </w:rPr>
        <w:t xml:space="preserve">the donor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document circulation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system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Customer's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lead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project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confirmed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jurisdiction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occurrence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next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two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approval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companion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writing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provided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participant </w:t>
      </w:r>
      <w:r xmlns:w="http://schemas.openxmlformats.org/wordprocessingml/2006/main" w:rsidRPr="00E84C88">
        <w:rPr>
          <w:rFonts w:ascii="GHEA Grapalat" w:eastAsia="Times New Roman" w:hAnsi="GHEA Grapalat" w:cs="Sylfaen"/>
          <w:sz w:val="20"/>
          <w:szCs w:val="24"/>
          <w:lang w:val="hy-AM"/>
        </w:rPr>
        <w:t xml:space="preserve">.</w:t>
      </w:r>
    </w:p>
    <w:p w14:paraId="0B53A73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9.5 </w:t>
      </w:r>
      <w:r xmlns:w="http://schemas.openxmlformats.org/wordprocessingml/2006/main" w:rsidRPr="00E84C88">
        <w:rPr>
          <w:rFonts w:ascii="Arial" w:eastAsia="Times New Roman" w:hAnsi="Arial" w:cs="Arial"/>
          <w:sz w:val="20"/>
          <w:szCs w:val="24"/>
        </w:rPr>
        <w:t xml:space="preserve">Until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af-ZA"/>
        </w:rPr>
        <w:t xml:space="preserve">of </w:t>
      </w:r>
      <w:r xmlns:w="http://schemas.openxmlformats.org/wordprocessingml/2006/main" w:rsidRPr="00E84C88">
        <w:rPr>
          <w:rFonts w:ascii="Arial" w:eastAsia="Times New Roman" w:hAnsi="Arial" w:cs="Arial"/>
          <w:sz w:val="20"/>
          <w:szCs w:val="24"/>
        </w:rPr>
        <w:t xml:space="preserve">the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part </w:t>
      </w:r>
      <w:r xmlns:w="http://schemas.openxmlformats.org/wordprocessingml/2006/main" w:rsidRPr="00E84C88">
        <w:rPr>
          <w:rFonts w:ascii="GHEA Grapalat" w:eastAsia="Times New Roman" w:hAnsi="GHEA Grapalat" w:cs="Sylfaen"/>
          <w:sz w:val="20"/>
          <w:szCs w:val="24"/>
          <w:lang w:val="af-ZA"/>
        </w:rPr>
        <w:t xml:space="preserve">9 </w:t>
      </w:r>
      <w:r xmlns:w="http://schemas.openxmlformats.org/wordprocessingml/2006/main" w:rsidRPr="00E84C88">
        <w:rPr>
          <w:rFonts w:ascii="GHEA Grapalat" w:eastAsia="Times New Roman" w:hAnsi="GHEA Grapalat" w:cs="Sylfaen"/>
          <w:sz w:val="20"/>
          <w:szCs w:val="24"/>
          <w:lang w:val="hy-AM"/>
        </w:rPr>
        <w:t xml:space="preserve">. with </w:t>
      </w:r>
      <w:r xmlns:w="http://schemas.openxmlformats.org/wordprocessingml/2006/main" w:rsidRPr="00E84C88">
        <w:rPr>
          <w:rFonts w:ascii="GHEA Grapalat" w:eastAsia="Times New Roman" w:hAnsi="GHEA Grapalat" w:cs="Sylfaen"/>
          <w:sz w:val="20"/>
          <w:szCs w:val="24"/>
          <w:lang w:val="af-ZA"/>
        </w:rPr>
        <w:t xml:space="preserve">4 </w:t>
      </w:r>
      <w:r xmlns:w="http://schemas.openxmlformats.org/wordprocessingml/2006/main" w:rsidRPr="00E84C88">
        <w:rPr>
          <w:rFonts w:ascii="Arial" w:eastAsia="Times New Roman" w:hAnsi="Arial" w:cs="Arial"/>
          <w:sz w:val="20"/>
          <w:szCs w:val="24"/>
        </w:rPr>
        <w:t xml:space="preserve">points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period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end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sides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with consent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design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performed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changes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however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they are not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lead to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subject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characteristics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change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including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suggested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price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increase.</w:t>
      </w:r>
      <w:r xmlns:w="http://schemas.openxmlformats.org/wordprocessingml/2006/main" w:rsidRPr="00E84C88">
        <w:rPr>
          <w:rFonts w:ascii="GHEA Grapalat" w:eastAsia="Times New Roman" w:hAnsi="GHEA Grapalat" w:cs="Times New Roman"/>
          <w:spacing w:val="-8"/>
          <w:sz w:val="20"/>
          <w:szCs w:val="20"/>
          <w:lang w:val="af-ZA"/>
        </w:rPr>
        <w:t xml:space="preserve"> </w:t>
      </w:r>
    </w:p>
    <w:p w14:paraId="2341ECE7" w14:textId="77777777" w:rsidR="00532D6C" w:rsidRPr="00E84C88" w:rsidRDefault="00532D6C" w:rsidP="00532D6C">
      <w:pPr>
        <w:spacing w:after="0" w:line="240" w:lineRule="auto"/>
        <w:jc w:val="center"/>
        <w:rPr>
          <w:rFonts w:ascii="GHEA Grapalat" w:eastAsia="Times New Roman" w:hAnsi="GHEA Grapalat" w:cs="Times New Roman"/>
          <w:b/>
          <w:iCs/>
          <w:sz w:val="20"/>
          <w:szCs w:val="24"/>
          <w:lang w:val="af-ZA"/>
        </w:rPr>
      </w:pPr>
    </w:p>
    <w:p w14:paraId="332A153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iCs/>
          <w:sz w:val="20"/>
          <w:szCs w:val="24"/>
          <w:lang w:val="af-ZA"/>
        </w:rPr>
      </w:pPr>
      <w:r xmlns:w="http://schemas.openxmlformats.org/wordprocessingml/2006/main" w:rsidRPr="00E84C88">
        <w:rPr>
          <w:rFonts w:ascii="GHEA Grapalat" w:eastAsia="Times New Roman" w:hAnsi="GHEA Grapalat" w:cs="Times New Roman"/>
          <w:b/>
          <w:iCs/>
          <w:sz w:val="20"/>
          <w:szCs w:val="24"/>
          <w:lang w:val="af-ZA"/>
        </w:rPr>
        <w:t xml:space="preserve">10. </w:t>
      </w:r>
      <w:r xmlns:w="http://schemas.openxmlformats.org/wordprocessingml/2006/main" w:rsidRPr="00E84C88">
        <w:rPr>
          <w:rFonts w:ascii="Arial" w:eastAsia="Times New Roman" w:hAnsi="Arial" w:cs="Arial"/>
          <w:b/>
          <w:iCs/>
          <w:sz w:val="20"/>
          <w:szCs w:val="24"/>
          <w:lang w:val="hy-AM"/>
        </w:rPr>
        <w:t xml:space="preserve">QUALIFICATION</w:t>
      </w:r>
      <w:r xmlns:w="http://schemas.openxmlformats.org/wordprocessingml/2006/main" w:rsidRPr="00E84C88">
        <w:rPr>
          <w:rFonts w:ascii="GHEA Grapalat" w:eastAsia="Times New Roman" w:hAnsi="GHEA Grapalat" w:cs="Arial"/>
          <w:b/>
          <w:iCs/>
          <w:sz w:val="20"/>
          <w:szCs w:val="24"/>
          <w:lang w:val="af-ZA"/>
        </w:rPr>
        <w:t xml:space="preserve"> </w:t>
      </w:r>
      <w:r xmlns:w="http://schemas.openxmlformats.org/wordprocessingml/2006/main" w:rsidRPr="00E84C88">
        <w:rPr>
          <w:rFonts w:ascii="Arial" w:eastAsia="Times New Roman" w:hAnsi="Arial" w:cs="Arial"/>
          <w:b/>
          <w:iCs/>
          <w:sz w:val="20"/>
          <w:szCs w:val="24"/>
          <w:lang w:val="hy-AM"/>
        </w:rPr>
        <w:t xml:space="preserve">AND:</w:t>
      </w:r>
      <w:r xmlns:w="http://schemas.openxmlformats.org/wordprocessingml/2006/main" w:rsidRPr="00E84C88">
        <w:rPr>
          <w:rFonts w:ascii="GHEA Grapalat" w:eastAsia="Times New Roman" w:hAnsi="GHEA Grapalat" w:cs="Sylfaen"/>
          <w:b/>
          <w:iCs/>
          <w:sz w:val="20"/>
          <w:szCs w:val="24"/>
          <w:lang w:val="af-ZA"/>
        </w:rPr>
        <w:t xml:space="preserve"> </w:t>
      </w:r>
      <w:r xmlns:w="http://schemas.openxmlformats.org/wordprocessingml/2006/main" w:rsidRPr="00E84C88">
        <w:rPr>
          <w:rFonts w:ascii="Arial" w:eastAsia="Times New Roman" w:hAnsi="Arial" w:cs="Arial"/>
          <w:b/>
          <w:iCs/>
          <w:sz w:val="20"/>
          <w:szCs w:val="24"/>
          <w:lang w:val="af-ZA"/>
        </w:rPr>
        <w:t xml:space="preserve">CONTRACT</w:t>
      </w:r>
      <w:r xmlns:w="http://schemas.openxmlformats.org/wordprocessingml/2006/main" w:rsidRPr="00E84C88">
        <w:rPr>
          <w:rFonts w:ascii="GHEA Grapalat" w:eastAsia="Times New Roman" w:hAnsi="GHEA Grapalat" w:cs="Sylfaen"/>
          <w:b/>
          <w:iCs/>
          <w:sz w:val="20"/>
          <w:szCs w:val="24"/>
          <w:lang w:val="hy-AM"/>
        </w:rPr>
        <w:t xml:space="preserve"> </w:t>
      </w:r>
      <w:r xmlns:w="http://schemas.openxmlformats.org/wordprocessingml/2006/main" w:rsidRPr="00E84C88">
        <w:rPr>
          <w:rFonts w:ascii="Arial" w:eastAsia="Times New Roman" w:hAnsi="Arial" w:cs="Arial"/>
          <w:b/>
          <w:iCs/>
          <w:sz w:val="20"/>
          <w:szCs w:val="24"/>
          <w:lang w:val="af-ZA"/>
        </w:rPr>
        <w:t xml:space="preserve">INSURANCE</w:t>
      </w:r>
      <w:r xmlns:w="http://schemas.openxmlformats.org/wordprocessingml/2006/main" w:rsidRPr="00E84C88">
        <w:rPr>
          <w:rFonts w:ascii="Arial" w:eastAsia="Times New Roman" w:hAnsi="Arial" w:cs="Arial"/>
          <w:b/>
          <w:iCs/>
          <w:sz w:val="20"/>
          <w:szCs w:val="24"/>
          <w:lang w:val="hy-AM"/>
        </w:rPr>
        <w:t xml:space="preserve">​</w:t>
      </w:r>
      <w:r xmlns:w="http://schemas.openxmlformats.org/wordprocessingml/2006/main" w:rsidRPr="00E84C88">
        <w:rPr>
          <w:rFonts w:ascii="Arial" w:eastAsia="Times New Roman" w:hAnsi="Arial" w:cs="Arial"/>
          <w:b/>
          <w:iCs/>
          <w:sz w:val="20"/>
          <w:szCs w:val="24"/>
          <w:lang w:val="af-ZA"/>
        </w:rPr>
        <w:t xml:space="preserve">​</w:t>
      </w:r>
      <w:r xmlns:w="http://schemas.openxmlformats.org/wordprocessingml/2006/main" w:rsidRPr="00E84C88">
        <w:rPr>
          <w:rFonts w:ascii="GHEA Grapalat" w:eastAsia="Times New Roman" w:hAnsi="GHEA Grapalat" w:cs="Arial"/>
          <w:b/>
          <w:iCs/>
          <w:sz w:val="20"/>
          <w:szCs w:val="24"/>
          <w:lang w:val="af-ZA"/>
        </w:rPr>
        <w:t xml:space="preserve"> </w:t>
      </w:r>
    </w:p>
    <w:p w14:paraId="707B9FE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iCs/>
          <w:sz w:val="20"/>
          <w:szCs w:val="24"/>
          <w:lang w:val="af-ZA"/>
        </w:rPr>
        <w:t xml:space="preserve">10.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lang w:val="hy-AM"/>
        </w:rPr>
        <w:t xml:space="preserve">Qualification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p</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rPr>
        <w:t xml:space="preserve">provides</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demand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based 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receive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10 </w:t>
      </w:r>
      <w:r xmlns:w="http://schemas.openxmlformats.org/wordprocessingml/2006/main" w:rsidRPr="00E84C88">
        <w:rPr>
          <w:rFonts w:ascii="Arial" w:eastAsia="Times New Roman" w:hAnsi="Arial" w:cs="Arial"/>
          <w:sz w:val="20"/>
          <w:szCs w:val="24"/>
        </w:rPr>
        <w:t xml:space="preserve">from the day ,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be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by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advance payment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planned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be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15 </w:t>
      </w:r>
      <w:r xmlns:w="http://schemas.openxmlformats.org/wordprocessingml/2006/main" w:rsidRPr="00E84C88">
        <w:rPr>
          <w:rFonts w:ascii="Arial" w:eastAsia="Times New Roman" w:hAnsi="Arial" w:cs="Arial"/>
          <w:sz w:val="20"/>
          <w:szCs w:val="24"/>
          <w:lang w:val="af-ZA"/>
        </w:rPr>
        <w:t xml:space="preserve">working </w:t>
      </w:r>
      <w:r xmlns:w="http://schemas.openxmlformats.org/wordprocessingml/2006/main" w:rsidRPr="00E84C88">
        <w:rPr>
          <w:rFonts w:ascii="GHEA Grapalat" w:eastAsia="Times New Roman" w:hAnsi="GHEA Grapalat" w:cs="Sylfaen"/>
          <w:sz w:val="20"/>
          <w:szCs w:val="24"/>
          <w:lang w:val="af-ZA"/>
        </w:rPr>
        <w:t xml:space="preserve">days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during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participant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must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submit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qualification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rPr>
        <w:t xml:space="preserve">provides</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Selected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participate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with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latter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qualification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rPr>
        <w:t xml:space="preserve">provides</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Arial" w:eastAsia="Times New Roman" w:hAnsi="Arial" w:cs="Arial"/>
          <w:sz w:val="20"/>
          <w:szCs w:val="24"/>
        </w:rPr>
        <w:t xml:space="preserve">​</w:t>
      </w:r>
    </w:p>
    <w:p w14:paraId="51B2A6C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b/>
          <w:sz w:val="20"/>
          <w:szCs w:val="24"/>
          <w:lang w:val="hy-AM"/>
        </w:rPr>
      </w:pPr>
      <w:r xmlns:w="http://schemas.openxmlformats.org/wordprocessingml/2006/main" w:rsidRPr="00E84C88">
        <w:rPr>
          <w:rFonts w:ascii="GHEA Grapalat" w:eastAsia="Times New Roman" w:hAnsi="GHEA Grapalat" w:cs="Sylfaen"/>
          <w:b/>
          <w:sz w:val="20"/>
          <w:szCs w:val="24"/>
          <w:lang w:val="hy-AM"/>
        </w:rPr>
        <w:t xml:space="preserve">10.2:</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Qualification:</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provision</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size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equal</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is</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selected</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to participate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price</w:t>
      </w:r>
      <w:r xmlns:w="http://schemas.openxmlformats.org/wordprocessingml/2006/main" w:rsidRPr="00E84C88">
        <w:rPr>
          <w:rFonts w:ascii="GHEA Grapalat" w:eastAsia="Times New Roman" w:hAnsi="GHEA Grapalat" w:cs="Sylfaen"/>
          <w:b/>
          <w:sz w:val="20"/>
          <w:szCs w:val="24"/>
          <w:lang w:val="af-ZA"/>
        </w:rPr>
        <w:t xml:space="preserve"> to </w:t>
      </w:r>
      <w:r xmlns:w="http://schemas.openxmlformats.org/wordprocessingml/2006/main" w:rsidRPr="00E84C88">
        <w:rPr>
          <w:rFonts w:ascii="GHEA Grapalat" w:eastAsia="Times New Roman" w:hAnsi="GHEA Grapalat" w:cs="Sylfaen"/>
          <w:b/>
          <w:sz w:val="20"/>
          <w:szCs w:val="24"/>
          <w:lang w:val="hy-AM"/>
        </w:rPr>
        <w:t xml:space="preserve">15 </w:t>
      </w:r>
      <w:r xmlns:w="http://schemas.openxmlformats.org/wordprocessingml/2006/main" w:rsidRPr="00E84C88">
        <w:rPr>
          <w:rFonts w:ascii="Arial" w:eastAsia="Times New Roman" w:hAnsi="Arial" w:cs="Arial"/>
          <w:b/>
          <w:sz w:val="20"/>
          <w:szCs w:val="24"/>
          <w:lang w:val="hy-AM"/>
        </w:rPr>
        <w:t xml:space="preserve">percent </w:t>
      </w:r>
      <w:r xmlns:w="http://schemas.openxmlformats.org/wordprocessingml/2006/main" w:rsidRPr="00E84C88">
        <w:rPr>
          <w:rFonts w:ascii="Arial" w:eastAsia="Times New Roman" w:hAnsi="Arial" w:cs="Arial"/>
          <w:b/>
          <w:sz w:val="20"/>
          <w:szCs w:val="24"/>
          <w:lang w:val="en-US"/>
        </w:rPr>
        <w:t xml:space="preserve">of the offer</w:t>
      </w:r>
      <w:r xmlns:w="http://schemas.openxmlformats.org/wordprocessingml/2006/main" w:rsidRPr="00E84C88" w:rsidDel="005A72DB">
        <w:rPr>
          <w:rFonts w:ascii="GHEA Grapalat" w:eastAsia="Times New Roman" w:hAnsi="GHEA Grapalat" w:cs="Sylfaen"/>
          <w:b/>
          <w:sz w:val="20"/>
          <w:szCs w:val="24"/>
          <w:lang w:val="af-ZA"/>
        </w:rPr>
        <w:t xml:space="preserve"> </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Qualification</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provision</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is introduced</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is</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of suffering</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appendix </w:t>
      </w:r>
      <w:r xmlns:w="http://schemas.openxmlformats.org/wordprocessingml/2006/main" w:rsidRPr="00E84C88">
        <w:rPr>
          <w:rFonts w:ascii="GHEA Grapalat" w:eastAsia="Times New Roman" w:hAnsi="GHEA Grapalat" w:cs="Sylfaen"/>
          <w:b/>
          <w:sz w:val="20"/>
          <w:szCs w:val="24"/>
          <w:lang w:val="hy-AM"/>
        </w:rPr>
        <w:t xml:space="preserve">4.2 </w:t>
      </w:r>
      <w:r xmlns:w="http://schemas.openxmlformats.org/wordprocessingml/2006/main" w:rsidRPr="00E84C88">
        <w:rPr>
          <w:rFonts w:ascii="GHEA Grapalat" w:eastAsia="Times New Roman" w:hAnsi="GHEA Grapalat" w:cs="Sylfaen"/>
          <w:b/>
          <w:sz w:val="20"/>
          <w:szCs w:val="24"/>
          <w:lang w:val="af-ZA"/>
        </w:rPr>
        <w:t xml:space="preserve">)</w:t>
      </w:r>
      <w:r xmlns:w="http://schemas.openxmlformats.org/wordprocessingml/2006/main" w:rsidRPr="00E84C88">
        <w:rPr>
          <w:rFonts w:ascii="Cambria Math" w:eastAsia="MS Mincho" w:hAnsi="Cambria Math" w:cs="Cambria Math"/>
          <w:b/>
          <w:sz w:val="20"/>
          <w:szCs w:val="24"/>
          <w:lang w:val="hy-AM"/>
        </w:rPr>
        <w:t xml:space="preserve">​</w:t>
      </w:r>
      <w:r xmlns:w="http://schemas.openxmlformats.org/wordprocessingml/2006/main" w:rsidRPr="00E84C88">
        <w:rPr>
          <w:rFonts w:ascii="GHEA Grapalat" w:eastAsia="Times New Roman" w:hAnsi="GHEA Grapalat" w:cs="Sylfaen"/>
          <w:b/>
          <w:sz w:val="20"/>
          <w:szCs w:val="24"/>
          <w:lang w:val="hy-AM"/>
        </w:rPr>
        <w:t xml:space="preserve">​</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or</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cash</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of money</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in the form </w:t>
      </w:r>
      <w:r xmlns:w="http://schemas.openxmlformats.org/wordprocessingml/2006/main" w:rsidRPr="00E84C88">
        <w:rPr>
          <w:rFonts w:ascii="GHEA Grapalat" w:eastAsia="Times New Roman" w:hAnsi="GHEA Grapalat" w:cs="Sylfaen"/>
          <w:b/>
          <w:sz w:val="20"/>
          <w:szCs w:val="24"/>
          <w:lang w:val="hy-AM"/>
        </w:rPr>
        <w:t xml:space="preserve">of</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And</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in which</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provision</w:t>
      </w:r>
      <w:r xmlns:w="http://schemas.openxmlformats.org/wordprocessingml/2006/main" w:rsidRPr="00E84C88">
        <w:rPr>
          <w:rFonts w:ascii="GHEA Grapalat" w:eastAsia="Times New Roman" w:hAnsi="GHEA Grapalat" w:cs="Times New Roman"/>
          <w:b/>
          <w:color w:val="000000"/>
          <w:sz w:val="24"/>
          <w:szCs w:val="24"/>
          <w:shd w:val="clear" w:color="auto" w:fill="FFFFFF"/>
          <w:lang w:val="af-ZA"/>
        </w:rPr>
        <w:t xml:space="preserve"> </w:t>
      </w:r>
      <w:r xmlns:w="http://schemas.openxmlformats.org/wordprocessingml/2006/main" w:rsidRPr="00E84C88">
        <w:rPr>
          <w:rFonts w:ascii="Arial" w:eastAsia="Times New Roman" w:hAnsi="Arial" w:cs="Arial"/>
          <w:b/>
          <w:sz w:val="20"/>
          <w:szCs w:val="24"/>
          <w:lang w:val="en-US"/>
        </w:rPr>
        <w:t xml:space="preserve">need</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is</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valid</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be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at least</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until</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of the contract</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performance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the result</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of the client</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by</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complete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to be accepted</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on the day</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next</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GHEA Grapalat" w:eastAsia="Times New Roman" w:hAnsi="GHEA Grapalat" w:cs="Sylfaen"/>
          <w:b/>
          <w:sz w:val="20"/>
          <w:szCs w:val="24"/>
          <w:lang w:val="hy-AM"/>
        </w:rPr>
        <w:t xml:space="preserve">2 </w:t>
      </w:r>
      <w:r xmlns:w="http://schemas.openxmlformats.org/wordprocessingml/2006/main" w:rsidRPr="00E84C88">
        <w:rPr>
          <w:rFonts w:ascii="GHEA Grapalat" w:eastAsia="Times New Roman" w:hAnsi="GHEA Grapalat" w:cs="Sylfaen"/>
          <w:b/>
          <w:sz w:val="20"/>
          <w:szCs w:val="24"/>
          <w:lang w:val="af-ZA"/>
        </w:rPr>
        <w:t xml:space="preserve">0th</w:t>
      </w:r>
      <w:r xmlns:w="http://schemas.openxmlformats.org/wordprocessingml/2006/main" w:rsidRPr="00E84C88">
        <w:rPr>
          <w:rFonts w:ascii="Arial" w:eastAsia="Times New Roman" w:hAnsi="Arial" w:cs="Arial"/>
          <w:b/>
          <w:sz w:val="20"/>
          <w:szCs w:val="24"/>
          <w:lang w:val="en-US"/>
        </w:rPr>
        <w:t xml:space="preserv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working</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the day</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en-US"/>
        </w:rPr>
        <w:t xml:space="preserve">including </w:t>
      </w:r>
      <w:r xmlns:w="http://schemas.openxmlformats.org/wordprocessingml/2006/main" w:rsidRPr="00E84C88">
        <w:rPr>
          <w:rFonts w:ascii="GHEA Grapalat" w:eastAsia="Times New Roman" w:hAnsi="GHEA Grapalat" w:cs="Arial"/>
          <w:b/>
          <w:sz w:val="20"/>
          <w:szCs w:val="24"/>
          <w:vertAlign w:val="superscript"/>
          <w:lang w:val="en-US"/>
        </w:rPr>
        <w:footnoteReference xmlns:w="http://schemas.openxmlformats.org/wordprocessingml/2006/main" w:id="4"/>
      </w:r>
      <w:r xmlns:w="http://schemas.openxmlformats.org/wordprocessingml/2006/main" w:rsidRPr="00E84C88">
        <w:rPr>
          <w:rFonts w:ascii="GHEA Grapalat" w:eastAsia="Times New Roman" w:hAnsi="GHEA Grapalat" w:cs="Arial"/>
          <w:b/>
          <w:sz w:val="20"/>
          <w:szCs w:val="24"/>
          <w:vertAlign w:val="superscript"/>
          <w:lang w:val="hy-AM"/>
        </w:rPr>
        <w:t xml:space="preserve">.1</w:t>
      </w:r>
      <w:r xmlns:w="http://schemas.openxmlformats.org/wordprocessingml/2006/main" w:rsidRPr="00E84C88">
        <w:rPr>
          <w:rFonts w:ascii="GHEA Grapalat" w:eastAsia="Times New Roman" w:hAnsi="GHEA Grapalat" w:cs="Sylfaen"/>
          <w:b/>
          <w:sz w:val="20"/>
          <w:szCs w:val="24"/>
          <w:lang w:val="af-ZA"/>
        </w:rPr>
        <w:t xml:space="preserve"> </w:t>
      </w:r>
    </w:p>
    <w:p w14:paraId="4DB5FBBC"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b/>
          <w:sz w:val="20"/>
          <w:szCs w:val="24"/>
          <w:lang w:val="hy-AM"/>
        </w:rPr>
      </w:pPr>
      <w:r xmlns:w="http://schemas.openxmlformats.org/wordprocessingml/2006/main" w:rsidRPr="00E84C88">
        <w:rPr>
          <w:rFonts w:ascii="Arial" w:eastAsia="Times New Roman" w:hAnsi="Arial" w:cs="Arial"/>
          <w:color w:val="000000"/>
          <w:sz w:val="20"/>
          <w:szCs w:val="24"/>
          <w:lang w:val="hy-AM"/>
        </w:rPr>
        <w:lastRenderedPageBreak xmlns:w="http://schemas.openxmlformats.org/wordprocessingml/2006/main"/>
      </w:r>
      <w:r xmlns:w="http://schemas.openxmlformats.org/wordprocessingml/2006/main" w:rsidRPr="00E84C88">
        <w:rPr>
          <w:rFonts w:ascii="Arial" w:eastAsia="Times New Roman" w:hAnsi="Arial" w:cs="Arial"/>
          <w:color w:val="000000"/>
          <w:sz w:val="20"/>
          <w:szCs w:val="24"/>
          <w:lang w:val="hy-AM"/>
        </w:rPr>
        <w:t xml:space="preserve">If:</w:t>
      </w:r>
      <w:r xmlns:w="http://schemas.openxmlformats.org/wordprocessingml/2006/main" w:rsidRPr="00E84C88">
        <w:rPr>
          <w:rFonts w:ascii="GHEA Grapalat" w:eastAsia="Times New Roman" w:hAnsi="GHEA Grapalat" w:cs="Arial"/>
          <w:color w:val="000000"/>
          <w:sz w:val="20"/>
          <w:szCs w:val="24"/>
          <w:lang w:val="af-ZA"/>
        </w:rPr>
        <w:t xml:space="preserve"> </w:t>
      </w:r>
      <w:r xmlns:w="http://schemas.openxmlformats.org/wordprocessingml/2006/main" w:rsidRPr="00E84C88">
        <w:rPr>
          <w:rFonts w:ascii="Arial" w:eastAsia="Times New Roman" w:hAnsi="Arial" w:cs="Arial"/>
          <w:color w:val="000000"/>
          <w:sz w:val="20"/>
          <w:szCs w:val="24"/>
          <w:lang w:val="hy-AM"/>
        </w:rPr>
        <w:t xml:space="preserve">of purchase</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the procedure</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organized</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in portions</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and:</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the participant</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selected</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participant</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recognized</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from one</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more</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portions</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in part </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then</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can</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submit: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how</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each</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dose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for</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separately </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so</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email</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one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qualification</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provides </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all</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portions</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for </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One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qualification</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provide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to be presented</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case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of it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the amount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 calculated</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of the contract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general</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price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in relation </w:t>
      </w:r>
      <w:r xmlns:w="http://schemas.openxmlformats.org/wordprocessingml/2006/main" w:rsidRPr="00E84C88">
        <w:rPr>
          <w:rFonts w:ascii="GHEA Grapalat" w:eastAsia="Times New Roman" w:hAnsi="GHEA Grapalat" w:cs="Arial"/>
          <w:color w:val="000000"/>
          <w:sz w:val="20"/>
          <w:szCs w:val="24"/>
          <w:lang w:val="hy-AM"/>
        </w:rPr>
        <w:t xml:space="preserve">to</w:t>
      </w:r>
      <w:r xmlns:w="http://schemas.openxmlformats.org/wordprocessingml/2006/main" w:rsidRPr="00E84C88">
        <w:rPr>
          <w:rFonts w:ascii="GHEA Grapalat" w:eastAsia="Times New Roman" w:hAnsi="GHEA Grapalat" w:cs="Arial"/>
          <w:color w:val="FF0000"/>
          <w:sz w:val="20"/>
          <w:szCs w:val="24"/>
          <w:lang w:val="hy-AM"/>
        </w:rPr>
        <w:t xml:space="preserve"> </w:t>
      </w:r>
      <w:r xmlns:w="http://schemas.openxmlformats.org/wordprocessingml/2006/main" w:rsidRPr="00E84C88">
        <w:rPr>
          <w:rFonts w:ascii="Arial" w:eastAsia="Times New Roman" w:hAnsi="Arial" w:cs="Arial"/>
          <w:b/>
          <w:sz w:val="20"/>
          <w:szCs w:val="20"/>
          <w:lang w:val="hy-AM"/>
        </w:rPr>
        <w:t xml:space="preserve">Cash:</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of money</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form</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presented</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4"/>
          <w:lang w:val="hy-AM"/>
        </w:rPr>
        <w:t xml:space="preserve">qualification</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provision</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need</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is</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be transferred</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Central</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in the treasury</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authorized</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of the body</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by name</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opened </w:t>
      </w:r>
      <w:r xmlns:w="http://schemas.openxmlformats.org/wordprocessingml/2006/main" w:rsidRPr="00E84C88">
        <w:rPr>
          <w:rFonts w:ascii="GHEA Grapalat" w:eastAsia="Times New Roman" w:hAnsi="GHEA Grapalat" w:cs="Arial"/>
          <w:b/>
          <w:sz w:val="20"/>
          <w:szCs w:val="24"/>
          <w:lang w:val="hy-AM"/>
        </w:rPr>
        <w:t xml:space="preserve">900008000698 </w:t>
      </w:r>
      <w:r xmlns:w="http://schemas.openxmlformats.org/wordprocessingml/2006/main" w:rsidRPr="00E84C88">
        <w:rPr>
          <w:rFonts w:ascii="Arial" w:eastAsia="Times New Roman" w:hAnsi="Arial" w:cs="Arial"/>
          <w:b/>
          <w:sz w:val="20"/>
          <w:szCs w:val="24"/>
          <w:lang w:val="hy-AM"/>
        </w:rPr>
        <w:t xml:space="preserve">treasury</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at the expense </w:t>
      </w:r>
      <w:r xmlns:w="http://schemas.openxmlformats.org/wordprocessingml/2006/main" w:rsidRPr="00E84C88">
        <w:rPr>
          <w:rFonts w:ascii="GHEA Grapalat" w:eastAsia="Times New Roman" w:hAnsi="GHEA Grapalat" w:cs="Arial"/>
          <w:b/>
          <w:sz w:val="20"/>
          <w:szCs w:val="24"/>
          <w:lang w:val="hy-AM"/>
        </w:rPr>
        <w:t xml:space="preserve">of</w:t>
      </w:r>
    </w:p>
    <w:p w14:paraId="59873F66" w14:textId="77777777" w:rsidR="00532D6C" w:rsidRPr="00E84C88" w:rsidRDefault="00532D6C" w:rsidP="00532D6C">
      <w:pPr xmlns:w="http://schemas.openxmlformats.org/wordprocessingml/2006/main">
        <w:shd w:val="clear" w:color="auto" w:fill="FFFFFF"/>
        <w:spacing w:after="0" w:line="240" w:lineRule="auto"/>
        <w:ind w:firstLine="375"/>
        <w:jc w:val="both"/>
        <w:rPr>
          <w:rFonts w:ascii="GHEA Grapalat" w:eastAsia="Times New Roman" w:hAnsi="GHEA Grapalat" w:cs="Arial"/>
          <w:sz w:val="20"/>
          <w:szCs w:val="24"/>
          <w:lang w:val="hy-AM"/>
        </w:rPr>
      </w:pPr>
      <w:r xmlns:w="http://schemas.openxmlformats.org/wordprocessingml/2006/main" w:rsidRPr="00E84C88">
        <w:rPr>
          <w:rFonts w:ascii="Arial" w:eastAsia="Times New Roman" w:hAnsi="Arial" w:cs="Arial"/>
          <w:sz w:val="20"/>
          <w:szCs w:val="24"/>
          <w:lang w:val="hy-AM"/>
        </w:rPr>
        <w:t xml:space="preserve">Qualification:</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presenter</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returned</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result</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client</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accepted</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next</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day</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Arial"/>
          <w:sz w:val="20"/>
          <w:szCs w:val="24"/>
          <w:lang w:val="hy-AM"/>
        </w:rPr>
        <w:t xml:space="preserve">​</w:t>
      </w:r>
    </w:p>
    <w:p w14:paraId="34981FAC"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sz w:val="20"/>
          <w:szCs w:val="24"/>
          <w:lang w:val="hy-AM"/>
        </w:rPr>
      </w:pPr>
      <w:r xmlns:w="http://schemas.openxmlformats.org/wordprocessingml/2006/main" w:rsidRPr="00E84C88">
        <w:rPr>
          <w:rFonts w:ascii="Arial" w:eastAsia="Times New Roman" w:hAnsi="Arial" w:cs="Arial"/>
          <w:sz w:val="20"/>
          <w:szCs w:val="24"/>
          <w:lang w:val="hy-AM"/>
        </w:rPr>
        <w:t xml:space="preserve">Qualification:</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returned </w:t>
      </w:r>
      <w:r xmlns:w="http://schemas.openxmlformats.org/wordprocessingml/2006/main" w:rsidRPr="00E84C88">
        <w:rPr>
          <w:rFonts w:ascii="GHEA Grapalat" w:eastAsia="Times New Roman" w:hAnsi="GHEA Grapalat" w:cs="Arial"/>
          <w:sz w:val="20"/>
          <w:szCs w:val="24"/>
          <w:lang w:val="hy-AM"/>
        </w:rPr>
        <w:t xml:space="preserve">if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 by</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person</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 </w:t>
      </w:r>
      <w:r xmlns:w="http://schemas.openxmlformats.org/wordprocessingml/2006/main" w:rsidRPr="00E84C88">
        <w:rPr>
          <w:rFonts w:ascii="GHEA Grapalat" w:eastAsia="Times New Roman" w:hAnsi="GHEA Grapalat" w:cs="Arial"/>
          <w:sz w:val="20"/>
          <w:szCs w:val="24"/>
          <w:lang w:val="hy-AM"/>
        </w:rPr>
        <w:t xml:space="preserve">which</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leads to</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client</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unilateral</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solution </w:t>
      </w:r>
      <w:r xmlns:w="http://schemas.openxmlformats.org/wordprocessingml/2006/main" w:rsidRPr="00E84C88">
        <w:rPr>
          <w:rFonts w:ascii="GHEA Grapalat" w:eastAsia="Times New Roman" w:hAnsi="GHEA Grapalat" w:cs="Arial"/>
          <w:sz w:val="20"/>
          <w:szCs w:val="24"/>
          <w:lang w:val="hy-AM"/>
        </w:rPr>
        <w:t xml:space="preserve">.</w:t>
      </w:r>
    </w:p>
    <w:p w14:paraId="4B03C760"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b/>
          <w:sz w:val="20"/>
          <w:szCs w:val="24"/>
          <w:lang w:val="hy-AM"/>
        </w:rPr>
      </w:pPr>
      <w:r xmlns:w="http://schemas.openxmlformats.org/wordprocessingml/2006/main" w:rsidRPr="00E84C88">
        <w:rPr>
          <w:rFonts w:ascii="GHEA Grapalat" w:eastAsia="Times New Roman" w:hAnsi="GHEA Grapalat" w:cs="Sylfaen"/>
          <w:b/>
          <w:sz w:val="20"/>
          <w:szCs w:val="24"/>
          <w:lang w:val="hy-AM"/>
        </w:rPr>
        <w:t xml:space="preserve">10.3. </w:t>
      </w:r>
      <w:r xmlns:w="http://schemas.openxmlformats.org/wordprocessingml/2006/main" w:rsidRPr="00E84C88">
        <w:rPr>
          <w:rFonts w:ascii="Arial" w:eastAsia="Times New Roman" w:hAnsi="Arial" w:cs="Arial"/>
          <w:b/>
          <w:sz w:val="20"/>
          <w:szCs w:val="24"/>
          <w:lang w:val="hy-AM"/>
        </w:rPr>
        <w:t xml:space="preserve">of the contract</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provision</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size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make up</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is</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to be sealed</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of the contract</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GHEA Grapalat" w:eastAsia="Times New Roman" w:hAnsi="GHEA Grapalat" w:cs="Sylfaen"/>
          <w:b/>
          <w:sz w:val="20"/>
          <w:szCs w:val="24"/>
          <w:lang w:val="af-ZA"/>
        </w:rPr>
        <w:t xml:space="preserve">10 </w:t>
      </w:r>
      <w:r xmlns:w="http://schemas.openxmlformats.org/wordprocessingml/2006/main" w:rsidRPr="00E84C88">
        <w:rPr>
          <w:rFonts w:ascii="Arial" w:eastAsia="Times New Roman" w:hAnsi="Arial" w:cs="Arial"/>
          <w:b/>
          <w:sz w:val="20"/>
          <w:szCs w:val="24"/>
          <w:lang w:val="hy-AM"/>
        </w:rPr>
        <w:t xml:space="preserve">percent </w:t>
      </w:r>
      <w:r xmlns:w="http://schemas.openxmlformats.org/wordprocessingml/2006/main" w:rsidRPr="00E84C88">
        <w:rPr>
          <w:rFonts w:ascii="GHEA Grapalat" w:eastAsia="Times New Roman" w:hAnsi="GHEA Grapalat" w:cs="Sylfaen"/>
          <w:b/>
          <w:sz w:val="20"/>
          <w:szCs w:val="24"/>
          <w:lang w:val="hy-AM"/>
        </w:rPr>
        <w:t xml:space="preserve">of the </w:t>
      </w:r>
      <w:r xmlns:w="http://schemas.openxmlformats.org/wordprocessingml/2006/main" w:rsidRPr="00E84C88">
        <w:rPr>
          <w:rFonts w:ascii="Arial" w:eastAsia="Times New Roman" w:hAnsi="Arial" w:cs="Arial"/>
          <w:b/>
          <w:sz w:val="20"/>
          <w:szCs w:val="24"/>
          <w:lang w:val="hy-AM"/>
        </w:rPr>
        <w:t xml:space="preserve">contract </w:t>
      </w:r>
      <w:r xmlns:w="http://schemas.openxmlformats.org/wordprocessingml/2006/main" w:rsidRPr="00E84C88">
        <w:rPr>
          <w:rFonts w:ascii="Arial" w:eastAsia="Times New Roman" w:hAnsi="Arial" w:cs="Arial"/>
          <w:b/>
          <w:sz w:val="20"/>
          <w:szCs w:val="24"/>
          <w:lang w:val="hy-AM"/>
        </w:rPr>
        <w:t xml:space="preserve">price</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provision</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is introduced</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is</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of suffering </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appendix </w:t>
      </w:r>
      <w:r xmlns:w="http://schemas.openxmlformats.org/wordprocessingml/2006/main" w:rsidRPr="00E84C88">
        <w:rPr>
          <w:rFonts w:ascii="GHEA Grapalat" w:eastAsia="Times New Roman" w:hAnsi="GHEA Grapalat" w:cs="Sylfaen"/>
          <w:b/>
          <w:sz w:val="20"/>
          <w:szCs w:val="24"/>
          <w:lang w:val="hy-AM"/>
        </w:rPr>
        <w:t xml:space="preserve">5.1) </w:t>
      </w:r>
      <w:r xmlns:w="http://schemas.openxmlformats.org/wordprocessingml/2006/main" w:rsidRPr="00E84C88">
        <w:rPr>
          <w:rFonts w:ascii="Arial" w:eastAsia="Times New Roman" w:hAnsi="Arial" w:cs="Arial"/>
          <w:b/>
          <w:sz w:val="20"/>
          <w:szCs w:val="24"/>
          <w:lang w:val="hy-AM"/>
        </w:rPr>
        <w:t xml:space="preserve">or</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cash</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of money</w:t>
      </w:r>
      <w:r xmlns:w="http://schemas.openxmlformats.org/wordprocessingml/2006/main" w:rsidRPr="00E84C88">
        <w:rPr>
          <w:rFonts w:ascii="GHEA Grapalat" w:eastAsia="Times New Roman" w:hAnsi="GHEA Grapalat" w:cs="Sylfae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in the form </w:t>
      </w:r>
      <w:r xmlns:w="http://schemas.openxmlformats.org/wordprocessingml/2006/main" w:rsidRPr="00E84C88">
        <w:rPr>
          <w:rFonts w:ascii="GHEA Grapalat" w:eastAsia="Times New Roman" w:hAnsi="GHEA Grapalat" w:cs="Sylfaen"/>
          <w:b/>
          <w:sz w:val="20"/>
          <w:szCs w:val="24"/>
          <w:lang w:val="hy-AM"/>
        </w:rPr>
        <w:t xml:space="preserve">of</w:t>
      </w:r>
    </w:p>
    <w:p w14:paraId="6B04890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color w:val="000000"/>
          <w:sz w:val="20"/>
          <w:szCs w:val="24"/>
          <w:lang w:val="hy-AM"/>
        </w:rPr>
      </w:pPr>
      <w:r xmlns:w="http://schemas.openxmlformats.org/wordprocessingml/2006/main" w:rsidRPr="00E84C88">
        <w:rPr>
          <w:rFonts w:ascii="Arial" w:eastAsia="Times New Roman" w:hAnsi="Arial" w:cs="Arial"/>
          <w:color w:val="000000"/>
          <w:sz w:val="20"/>
          <w:szCs w:val="24"/>
          <w:lang w:val="hy-AM"/>
        </w:rPr>
        <w:t xml:space="preserve">If:</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of purchase</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the procedure</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organized</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in portions</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and:</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the participant</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selected</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participant</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recognized</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from one</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more</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portions</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in part</w:t>
      </w:r>
      <w:r xmlns:w="http://schemas.openxmlformats.org/wordprocessingml/2006/main" w:rsidRPr="00E84C88">
        <w:rPr>
          <w:rFonts w:ascii="GHEA Grapalat" w:eastAsia="Times New Roman" w:hAnsi="GHEA Grapalat" w:cs="Arial"/>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then</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can</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submit: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how</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each</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dose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for</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separately </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so</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email</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one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of the contract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provides </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all</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portions</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for </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One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of the contract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provide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to be presented</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case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of it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the amount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 calculated</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is</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of the contract</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general</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price</w:t>
      </w:r>
      <w:r xmlns:w="http://schemas.openxmlformats.org/wordprocessingml/2006/main" w:rsidRPr="00E84C88">
        <w:rPr>
          <w:rFonts w:ascii="GHEA Grapalat" w:eastAsia="Times New Roman" w:hAnsi="GHEA Grapalat" w:cs="Sylfaen"/>
          <w:color w:val="000000"/>
          <w:sz w:val="20"/>
          <w:szCs w:val="24"/>
          <w:lang w:val="hy-AM"/>
        </w:rPr>
        <w:t xml:space="preserve"> </w:t>
      </w:r>
      <w:r xmlns:w="http://schemas.openxmlformats.org/wordprocessingml/2006/main" w:rsidRPr="00E84C88">
        <w:rPr>
          <w:rFonts w:ascii="Arial" w:eastAsia="Times New Roman" w:hAnsi="Arial" w:cs="Arial"/>
          <w:color w:val="000000"/>
          <w:sz w:val="20"/>
          <w:szCs w:val="24"/>
          <w:lang w:val="hy-AM"/>
        </w:rPr>
        <w:t xml:space="preserve">in relation </w:t>
      </w:r>
      <w:r xmlns:w="http://schemas.openxmlformats.org/wordprocessingml/2006/main" w:rsidRPr="00E84C88">
        <w:rPr>
          <w:rFonts w:ascii="GHEA Grapalat" w:eastAsia="Times New Roman" w:hAnsi="GHEA Grapalat" w:cs="Arial"/>
          <w:color w:val="000000"/>
          <w:sz w:val="20"/>
          <w:szCs w:val="24"/>
          <w:lang w:val="hy-AM"/>
        </w:rPr>
        <w:t xml:space="preserve">to</w:t>
      </w:r>
    </w:p>
    <w:p w14:paraId="280B06D4"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valid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least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sealed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last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the 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next </w:t>
      </w:r>
      <w:r xmlns:w="http://schemas.openxmlformats.org/wordprocessingml/2006/main" w:rsidRPr="00E84C88">
        <w:rPr>
          <w:rFonts w:ascii="GHEA Grapalat" w:eastAsia="Times New Roman" w:hAnsi="GHEA Grapalat" w:cs="Sylfaen"/>
          <w:sz w:val="20"/>
          <w:szCs w:val="24"/>
          <w:lang w:val="hy-AM"/>
        </w:rPr>
        <w:t xml:space="preserve">90th</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including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contract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provision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presented 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person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returned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sealed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contract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undertaken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obligations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complete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complete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obligations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period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expire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next </w:t>
      </w:r>
      <w:r xmlns:w="http://schemas.openxmlformats.org/wordprocessingml/2006/main" w:rsidRPr="00E84C88">
        <w:rPr>
          <w:rFonts w:ascii="GHEA Grapalat" w:eastAsia="Times New Roman" w:hAnsi="GHEA Grapalat" w:cs="Times New Roman"/>
          <w:sz w:val="20"/>
          <w:szCs w:val="20"/>
          <w:lang w:val="hy-AM"/>
        </w:rPr>
        <w:t xml:space="preserve">5 </w:t>
      </w:r>
      <w:r xmlns:w="http://schemas.openxmlformats.org/wordprocessingml/2006/main" w:rsidRPr="00E84C88">
        <w:rPr>
          <w:rFonts w:ascii="Arial" w:eastAsia="Times New Roman" w:hAnsi="Arial" w:cs="Arial"/>
          <w:sz w:val="20"/>
          <w:szCs w:val="20"/>
          <w:lang w:val="hy-AM"/>
        </w:rPr>
        <w:t xml:space="preserve">working days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day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during</w:t>
      </w:r>
      <w:r xmlns:w="http://schemas.openxmlformats.org/wordprocessingml/2006/main" w:rsidRPr="00E84C88">
        <w:rPr>
          <w:rFonts w:ascii="GHEA Grapalat" w:eastAsia="Times New Roman" w:hAnsi="GHEA Grapalat" w:cs="Times New Roman"/>
          <w:sz w:val="20"/>
          <w:szCs w:val="20"/>
          <w:lang w:val="hy-AM"/>
        </w:rPr>
        <w:t xml:space="preserve">​</w:t>
      </w:r>
    </w:p>
    <w:p w14:paraId="4A11A89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b/>
          <w:sz w:val="20"/>
          <w:szCs w:val="24"/>
          <w:lang w:val="hy-AM"/>
        </w:rPr>
      </w:pPr>
      <w:r xmlns:w="http://schemas.openxmlformats.org/wordprocessingml/2006/main" w:rsidRPr="00E84C88">
        <w:rPr>
          <w:rFonts w:ascii="Arial" w:eastAsia="Times New Roman" w:hAnsi="Arial" w:cs="Arial"/>
          <w:b/>
          <w:sz w:val="20"/>
          <w:szCs w:val="20"/>
          <w:lang w:val="hy-AM"/>
        </w:rPr>
        <w:t xml:space="preserve">Cash:</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of money</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form</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0"/>
          <w:lang w:val="hy-AM"/>
        </w:rPr>
        <w:t xml:space="preserve">presented</w:t>
      </w:r>
      <w:r xmlns:w="http://schemas.openxmlformats.org/wordprocessingml/2006/main" w:rsidRPr="00E84C88">
        <w:rPr>
          <w:rFonts w:ascii="GHEA Grapalat" w:eastAsia="Times New Roman" w:hAnsi="GHEA Grapalat" w:cs="Times New Roman"/>
          <w:b/>
          <w:sz w:val="20"/>
          <w:szCs w:val="20"/>
          <w:lang w:val="af-ZA"/>
        </w:rPr>
        <w:t xml:space="preserve"> </w:t>
      </w:r>
      <w:r xmlns:w="http://schemas.openxmlformats.org/wordprocessingml/2006/main" w:rsidRPr="00E84C88">
        <w:rPr>
          <w:rFonts w:ascii="Arial" w:eastAsia="Times New Roman" w:hAnsi="Arial" w:cs="Arial"/>
          <w:b/>
          <w:sz w:val="20"/>
          <w:szCs w:val="24"/>
          <w:lang w:val="hy-AM"/>
        </w:rPr>
        <w:t xml:space="preserve">of the contract</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provision</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need</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is</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be transferred</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Central</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in the treasury</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authorized</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of the body</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by name</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opened </w:t>
      </w:r>
      <w:r xmlns:w="http://schemas.openxmlformats.org/wordprocessingml/2006/main" w:rsidRPr="00E84C88">
        <w:rPr>
          <w:rFonts w:ascii="GHEA Grapalat" w:eastAsia="Times New Roman" w:hAnsi="GHEA Grapalat" w:cs="Arial"/>
          <w:b/>
          <w:sz w:val="20"/>
          <w:szCs w:val="24"/>
          <w:lang w:val="hy-AM"/>
        </w:rPr>
        <w:t xml:space="preserve">900008000664 </w:t>
      </w:r>
      <w:r xmlns:w="http://schemas.openxmlformats.org/wordprocessingml/2006/main" w:rsidRPr="00E84C88">
        <w:rPr>
          <w:rFonts w:ascii="Arial" w:eastAsia="Times New Roman" w:hAnsi="Arial" w:cs="Arial"/>
          <w:b/>
          <w:sz w:val="20"/>
          <w:szCs w:val="24"/>
          <w:lang w:val="hy-AM"/>
        </w:rPr>
        <w:t xml:space="preserve">treasury</w:t>
      </w:r>
      <w:r xmlns:w="http://schemas.openxmlformats.org/wordprocessingml/2006/main" w:rsidRPr="00E84C88">
        <w:rPr>
          <w:rFonts w:ascii="GHEA Grapalat" w:eastAsia="Times New Roman" w:hAnsi="GHEA Grapalat" w:cs="Arial"/>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at the expense </w:t>
      </w:r>
      <w:r xmlns:w="http://schemas.openxmlformats.org/wordprocessingml/2006/main" w:rsidRPr="00E84C88">
        <w:rPr>
          <w:rFonts w:ascii="GHEA Grapalat" w:eastAsia="Times New Roman" w:hAnsi="GHEA Grapalat" w:cs="Arial"/>
          <w:b/>
          <w:sz w:val="20"/>
          <w:szCs w:val="24"/>
          <w:lang w:val="hy-AM"/>
        </w:rPr>
        <w:t xml:space="preserve">of</w:t>
      </w:r>
    </w:p>
    <w:p w14:paraId="227D7DD4"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10.6 </w:t>
      </w:r>
      <w:r xmlns:w="http://schemas.openxmlformats.org/wordprocessingml/2006/main" w:rsidRPr="00E84C88">
        <w:rPr>
          <w:rFonts w:ascii="Arial" w:eastAsia="Times New Roman" w:hAnsi="Arial" w:cs="Arial"/>
          <w:sz w:val="20"/>
          <w:szCs w:val="24"/>
          <w:lang w:val="af-ZA"/>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portions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organized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the frame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sealed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fail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proper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 perform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as a result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dose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part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being resolved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qualification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provisions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paid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only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that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dose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towards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calculated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money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lang w:val="af-ZA"/>
        </w:rPr>
        <w:t xml:space="preserve">in </w:t>
      </w:r>
      <w:r xmlns:w="http://schemas.openxmlformats.org/wordprocessingml/2006/main" w:rsidRPr="00E84C88">
        <w:rPr>
          <w:rFonts w:ascii="Arial" w:eastAsia="Times New Roman" w:hAnsi="Arial" w:cs="Arial"/>
          <w:sz w:val="20"/>
          <w:szCs w:val="24"/>
          <w:lang w:val="af-ZA"/>
        </w:rPr>
        <w:t xml:space="preserve">size</w:t>
      </w:r>
      <w:r xmlns:w="http://schemas.openxmlformats.org/wordprocessingml/2006/main" w:rsidRPr="00E84C88">
        <w:rPr>
          <w:rFonts w:ascii="GHEA Grapalat" w:eastAsia="Times New Roman" w:hAnsi="GHEA Grapalat" w:cs="Arial"/>
          <w:b/>
          <w:sz w:val="20"/>
          <w:szCs w:val="24"/>
          <w:lang w:val="hy-AM"/>
        </w:rPr>
        <w:t xml:space="preserve"> </w:t>
      </w:r>
    </w:p>
    <w:p w14:paraId="4350E0BE" w14:textId="77777777" w:rsidR="00532D6C" w:rsidRPr="00E84C88" w:rsidRDefault="00950D0E" w:rsidP="00950D0E">
      <w:pPr xmlns:w="http://schemas.openxmlformats.org/wordprocessingml/2006/main">
        <w:pStyle w:val="af4"/>
        <w:shd w:val="clear" w:color="auto" w:fill="FFFFFF"/>
        <w:spacing w:before="0" w:beforeAutospacing="0" w:after="0" w:afterAutospacing="0"/>
        <w:ind w:firstLine="375"/>
        <w:jc w:val="both"/>
        <w:rPr>
          <w:rFonts w:ascii="GHEA Grapalat" w:hAnsi="GHEA Grapalat" w:cs="Sylfaen"/>
          <w:sz w:val="20"/>
          <w:lang w:val="af-ZA"/>
        </w:rPr>
      </w:pPr>
      <w:r xmlns:w="http://schemas.openxmlformats.org/wordprocessingml/2006/main" w:rsidRPr="00E84C88">
        <w:rPr>
          <w:rFonts w:ascii="GHEA Grapalat" w:hAnsi="GHEA Grapalat" w:cs="Sylfaen"/>
          <w:sz w:val="20"/>
          <w:lang w:val="af-ZA"/>
        </w:rPr>
        <w:t xml:space="preserve">10.7 </w:t>
      </w:r>
      <w:r xmlns:w="http://schemas.openxmlformats.org/wordprocessingml/2006/main" w:rsidRPr="00E84C88">
        <w:rPr>
          <w:rFonts w:ascii="Arial" w:hAnsi="Arial" w:cs="Arial"/>
          <w:sz w:val="20"/>
          <w:lang w:val="af-ZA"/>
        </w:rPr>
        <w:t xml:space="preserve">To the Client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the leader</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of the contract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and:</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qualification</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provision</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payment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the requirement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to the bank </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and</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cash</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of money</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form</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presented</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provision</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in case</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authorized</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to the body </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represents</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is</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provision</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payment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the basis</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to arise</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on the day</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next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three</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working</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of the day</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during </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If</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provision</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payment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the requirement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bank</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by</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rejected</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is</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the requirement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or</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to it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next to</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documents</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no</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complete</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presented</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to be</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based on </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then</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new</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the requirement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of the client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the leader</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bank</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present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is</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rejection</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to receive</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next</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two</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working</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of the day</w:t>
      </w:r>
      <w:r xmlns:w="http://schemas.openxmlformats.org/wordprocessingml/2006/main" w:rsidRPr="00E84C88">
        <w:rPr>
          <w:rFonts w:ascii="GHEA Grapalat" w:hAnsi="GHEA Grapalat" w:cs="Sylfaen"/>
          <w:sz w:val="20"/>
          <w:lang w:val="af-ZA"/>
        </w:rPr>
        <w:t xml:space="preserve"> </w:t>
      </w:r>
      <w:r xmlns:w="http://schemas.openxmlformats.org/wordprocessingml/2006/main" w:rsidRPr="00E84C88">
        <w:rPr>
          <w:rFonts w:ascii="Arial" w:hAnsi="Arial" w:cs="Arial"/>
          <w:sz w:val="20"/>
          <w:lang w:val="af-ZA"/>
        </w:rPr>
        <w:t xml:space="preserve">during</w:t>
      </w:r>
      <w:r xmlns:w="http://schemas.openxmlformats.org/wordprocessingml/2006/main" w:rsidRPr="00E84C88">
        <w:rPr>
          <w:rFonts w:ascii="GHEA Grapalat" w:hAnsi="GHEA Grapalat" w:cs="Sylfaen"/>
          <w:sz w:val="20"/>
          <w:lang w:val="af-ZA"/>
        </w:rPr>
        <w:t xml:space="preserve">​</w:t>
      </w:r>
    </w:p>
    <w:p w14:paraId="10CAB1BE" w14:textId="77777777" w:rsidR="00950D0E" w:rsidRPr="00E84C88" w:rsidRDefault="00950D0E" w:rsidP="00532D6C">
      <w:pPr>
        <w:spacing w:after="0" w:line="240" w:lineRule="auto"/>
        <w:jc w:val="center"/>
        <w:rPr>
          <w:rFonts w:ascii="GHEA Grapalat" w:eastAsia="Times New Roman" w:hAnsi="GHEA Grapalat" w:cs="Times New Roman"/>
          <w:b/>
          <w:sz w:val="24"/>
          <w:lang w:val="af-ZA"/>
        </w:rPr>
      </w:pPr>
    </w:p>
    <w:p w14:paraId="4B117BE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11. </w:t>
      </w:r>
      <w:r xmlns:w="http://schemas.openxmlformats.org/wordprocessingml/2006/main" w:rsidRPr="00E84C88">
        <w:rPr>
          <w:rFonts w:ascii="Arial" w:eastAsia="Times New Roman" w:hAnsi="Arial" w:cs="Arial"/>
          <w:b/>
          <w:sz w:val="20"/>
          <w:szCs w:val="24"/>
          <w:lang w:val="af-ZA"/>
        </w:rPr>
        <w:t xml:space="preserve">PROCEDURE</w:t>
      </w:r>
      <w:r xmlns:w="http://schemas.openxmlformats.org/wordprocessingml/2006/main" w:rsidRPr="00E84C88">
        <w:rPr>
          <w:rFonts w:ascii="GHEA Grapalat" w:eastAsia="Times New Roman" w:hAnsi="GHEA Grapalat" w:cs="Arial"/>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NOT ESTABLISHED</w:t>
      </w:r>
      <w:r xmlns:w="http://schemas.openxmlformats.org/wordprocessingml/2006/main" w:rsidRPr="00E84C88">
        <w:rPr>
          <w:rFonts w:ascii="GHEA Grapalat" w:eastAsia="Times New Roman" w:hAnsi="GHEA Grapalat" w:cs="Arial"/>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DECLARE</w:t>
      </w:r>
    </w:p>
    <w:p w14:paraId="78CAF108" w14:textId="77777777" w:rsidR="00532D6C" w:rsidRPr="00E84C88" w:rsidRDefault="00532D6C" w:rsidP="00532D6C">
      <w:pPr>
        <w:spacing w:after="0" w:line="240" w:lineRule="auto"/>
        <w:jc w:val="center"/>
        <w:rPr>
          <w:rFonts w:ascii="GHEA Grapalat" w:eastAsia="Times New Roman" w:hAnsi="GHEA Grapalat" w:cs="Times New Roman"/>
          <w:b/>
          <w:sz w:val="20"/>
          <w:szCs w:val="24"/>
          <w:lang w:val="af-ZA"/>
        </w:rPr>
      </w:pPr>
    </w:p>
    <w:p w14:paraId="1C8DAEE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Times New Roman"/>
          <w:sz w:val="20"/>
          <w:szCs w:val="24"/>
          <w:lang w:val="af-ZA"/>
        </w:rPr>
        <w:t xml:space="preserve">11. </w:t>
      </w:r>
      <w:r xmlns:w="http://schemas.openxmlformats.org/wordprocessingml/2006/main" w:rsidRPr="00E84C88">
        <w:rPr>
          <w:rFonts w:ascii="Arial" w:eastAsia="Times New Roman" w:hAnsi="Arial" w:cs="Arial"/>
          <w:sz w:val="20"/>
          <w:szCs w:val="24"/>
        </w:rPr>
        <w:t xml:space="preserve">Article </w:t>
      </w:r>
      <w:r xmlns:w="http://schemas.openxmlformats.org/wordprocessingml/2006/main" w:rsidRPr="00E84C88">
        <w:rPr>
          <w:rFonts w:ascii="GHEA Grapalat" w:eastAsia="Times New Roman" w:hAnsi="GHEA Grapalat" w:cs="Sylfaen"/>
          <w:sz w:val="20"/>
          <w:szCs w:val="24"/>
          <w:lang w:val="af-ZA"/>
        </w:rPr>
        <w:t xml:space="preserve">37 of </w:t>
      </w: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rPr>
        <w:t xml:space="preserve">Law</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article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according to </w:t>
      </w:r>
      <w:r xmlns:w="http://schemas.openxmlformats.org/wordprocessingml/2006/main" w:rsidRPr="00E84C88">
        <w:rPr>
          <w:rFonts w:ascii="GHEA Grapalat" w:eastAsia="Times New Roman" w:hAnsi="GHEA Grapalat" w:cs="Sylfaen"/>
          <w:sz w:val="20"/>
          <w:szCs w:val="24"/>
          <w:lang w:val="af-ZA"/>
        </w:rPr>
        <w:t xml:space="preserve">the </w:t>
      </w:r>
      <w:r xmlns:w="http://schemas.openxmlformats.org/wordprocessingml/2006/main" w:rsidRPr="00E84C88">
        <w:rPr>
          <w:rFonts w:ascii="Arial" w:eastAsia="Times New Roman" w:hAnsi="Arial" w:cs="Arial"/>
          <w:sz w:val="20"/>
          <w:szCs w:val="24"/>
        </w:rPr>
        <w:t xml:space="preserve">commission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non-existent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declaring </w:t>
      </w:r>
      <w:r xmlns:w="http://schemas.openxmlformats.org/wordprocessingml/2006/main" w:rsidRPr="00E84C88">
        <w:rPr>
          <w:rFonts w:ascii="Arial" w:eastAsia="Times New Roman" w:hAnsi="Arial" w:cs="Arial"/>
          <w:sz w:val="20"/>
          <w:szCs w:val="24"/>
        </w:rPr>
        <w:t xml:space="preserve">if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sz w:val="20"/>
          <w:szCs w:val="24"/>
          <w:lang w:val="af-ZA"/>
        </w:rPr>
        <w:t xml:space="preserve">​</w:t>
      </w:r>
    </w:p>
    <w:p w14:paraId="027AA1AB"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 </w:t>
      </w:r>
      <w:r xmlns:w="http://schemas.openxmlformats.org/wordprocessingml/2006/main" w:rsidRPr="00E84C88">
        <w:rPr>
          <w:rFonts w:ascii="Arial" w:eastAsia="Times New Roman" w:hAnsi="Arial" w:cs="Arial"/>
          <w:sz w:val="20"/>
          <w:szCs w:val="24"/>
        </w:rPr>
        <w:t xml:space="preserve">from applications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one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match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invitation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the conditions </w:t>
      </w:r>
      <w:r xmlns:w="http://schemas.openxmlformats.org/wordprocessingml/2006/main" w:rsidRPr="00E84C88">
        <w:rPr>
          <w:rFonts w:ascii="GHEA Grapalat" w:eastAsia="Times New Roman" w:hAnsi="GHEA Grapalat" w:cs="Sylfaen"/>
          <w:sz w:val="20"/>
          <w:szCs w:val="24"/>
          <w:lang w:val="af-ZA"/>
        </w:rPr>
        <w:t xml:space="preserve">.</w:t>
      </w:r>
    </w:p>
    <w:p w14:paraId="3598CBE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vertAlign w:val="superscript"/>
          <w:lang w:val="af-ZA"/>
        </w:rPr>
      </w:pPr>
      <w:r xmlns:w="http://schemas.openxmlformats.org/wordprocessingml/2006/main" w:rsidRPr="00E84C88">
        <w:rPr>
          <w:rFonts w:ascii="GHEA Grapalat" w:eastAsia="Times New Roman" w:hAnsi="GHEA Grapalat" w:cs="Sylfaen"/>
          <w:sz w:val="20"/>
          <w:szCs w:val="24"/>
          <w:lang w:val="af-ZA"/>
        </w:rPr>
        <w:t xml:space="preserve">2) </w:t>
      </w:r>
      <w:r xmlns:w="http://schemas.openxmlformats.org/wordprocessingml/2006/main" w:rsidRPr="00E84C88">
        <w:rPr>
          <w:rFonts w:ascii="Arial" w:eastAsia="Times New Roman" w:hAnsi="Arial" w:cs="Arial"/>
          <w:sz w:val="20"/>
          <w:szCs w:val="24"/>
        </w:rPr>
        <w:t xml:space="preserve">pause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exist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have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w:t>
      </w:r>
      <w:r xmlns:w="http://schemas.openxmlformats.org/wordprocessingml/2006/main" w:rsidRPr="00E84C88">
        <w:rPr>
          <w:rFonts w:ascii="Arial" w:eastAsia="Times New Roman" w:hAnsi="Arial" w:cs="Arial"/>
          <w:sz w:val="20"/>
          <w:szCs w:val="24"/>
          <w:lang w:val="hy-AM"/>
        </w:rPr>
        <w:t xml:space="preserve">requirement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rPr>
        <w:t xml:space="preserve">after </w:t>
      </w:r>
      <w:r xmlns:w="http://schemas.openxmlformats.org/wordprocessingml/2006/main" w:rsidRPr="00E84C88">
        <w:rPr>
          <w:rFonts w:ascii="Arial" w:eastAsia="Times New Roman" w:hAnsi="Arial" w:cs="Arial"/>
          <w:sz w:val="20"/>
          <w:szCs w:val="24"/>
          <w:lang w:val="hy-AM"/>
        </w:rPr>
        <w:t xml:space="preserve">p</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communities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needs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organized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completely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partial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non-existent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 announced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respectively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Armenia</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Republic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government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community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Council of Elders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other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customers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case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general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management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executor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authorized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body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leader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foundations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trustees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council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decision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based 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on </w:t>
      </w:r>
      <w:r xmlns:w="http://schemas.openxmlformats.org/wordprocessingml/2006/main" w:rsidRPr="00E84C88">
        <w:rPr>
          <w:rFonts w:ascii="GHEA Grapalat" w:eastAsia="Times New Roman" w:hAnsi="GHEA Grapalat" w:cs="Sylfaen"/>
          <w:color w:val="FFFFFF"/>
          <w:sz w:val="20"/>
          <w:szCs w:val="24"/>
          <w:vertAlign w:val="superscript"/>
          <w:lang w:val="en-US"/>
        </w:rPr>
        <w:footnoteReference xmlns:w="http://schemas.openxmlformats.org/wordprocessingml/2006/main" w:id="5"/>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vertAlign w:val="superscript"/>
          <w:lang w:val="af-ZA"/>
        </w:rPr>
        <w:t xml:space="preserve">14:</w:t>
      </w:r>
    </w:p>
    <w:p w14:paraId="41D2376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3)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don't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submitted </w:t>
      </w:r>
      <w:r xmlns:w="http://schemas.openxmlformats.org/wordprocessingml/2006/main" w:rsidRPr="00E84C88">
        <w:rPr>
          <w:rFonts w:ascii="GHEA Grapalat" w:eastAsia="Times New Roman" w:hAnsi="GHEA Grapalat" w:cs="Sylfaen"/>
          <w:sz w:val="20"/>
          <w:szCs w:val="24"/>
          <w:lang w:val="af-ZA"/>
        </w:rPr>
        <w:t xml:space="preserve">.</w:t>
      </w:r>
    </w:p>
    <w:p w14:paraId="38A451E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4) </w:t>
      </w:r>
      <w:r xmlns:w="http://schemas.openxmlformats.org/wordprocessingml/2006/main" w:rsidRPr="00E84C88">
        <w:rPr>
          <w:rFonts w:ascii="Arial" w:eastAsia="Times New Roman" w:hAnsi="Arial" w:cs="Arial"/>
          <w:sz w:val="20"/>
          <w:szCs w:val="24"/>
        </w:rPr>
        <w:t xml:space="preserve">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being sealed.</w:t>
      </w:r>
    </w:p>
    <w:p w14:paraId="12E6921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Arial" w:eastAsia="Times New Roman" w:hAnsi="Arial" w:cs="Arial"/>
          <w:sz w:val="20"/>
          <w:szCs w:val="24"/>
        </w:rPr>
        <w:t xml:space="preserve">Similar to </w:t>
      </w:r>
      <w:r xmlns:w="http://schemas.openxmlformats.org/wordprocessingml/2006/main" w:rsidRPr="00E84C88">
        <w:rPr>
          <w:rFonts w:ascii="GHEA Grapalat" w:eastAsia="Times New Roman" w:hAnsi="GHEA Grapalat" w:cs="Sylfaen"/>
          <w:sz w:val="20"/>
          <w:szCs w:val="24"/>
          <w:lang w:val="af-ZA"/>
        </w:rPr>
        <w:t xml:space="preserve">11.2 </w:t>
      </w:r>
      <w:r xmlns:w="http://schemas.openxmlformats.org/wordprocessingml/2006/main" w:rsidRPr="00E84C88">
        <w:rPr>
          <w:rFonts w:ascii="Arial" w:eastAsia="Times New Roman" w:hAnsi="Arial" w:cs="Arial"/>
          <w:sz w:val="20"/>
          <w:szCs w:val="24"/>
          <w:lang w:val="af-ZA"/>
        </w:rPr>
        <w:t xml:space="preserve">C</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non-existent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be </w:t>
      </w:r>
      <w:r xmlns:w="http://schemas.openxmlformats.org/wordprocessingml/2006/main" w:rsidRPr="00E84C88">
        <w:rPr>
          <w:rFonts w:ascii="Arial" w:eastAsia="Times New Roman" w:hAnsi="Arial" w:cs="Arial"/>
          <w:sz w:val="20"/>
          <w:szCs w:val="24"/>
        </w:rPr>
        <w:t xml:space="preserve">announced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next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working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the day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the course of time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w:t>
      </w:r>
      <w:r xmlns:w="http://schemas.openxmlformats.org/wordprocessingml/2006/main" w:rsidRPr="00E84C88">
        <w:rPr>
          <w:rFonts w:ascii="Arial" w:eastAsia="Times New Roman" w:hAnsi="Arial" w:cs="Arial"/>
          <w:sz w:val="20"/>
          <w:szCs w:val="24"/>
          <w:lang w:val="af-ZA"/>
        </w:rPr>
        <w:t xml:space="preserve">employer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in the newsletter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publication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statement </w:t>
      </w:r>
      <w:r xmlns:w="http://schemas.openxmlformats.org/wordprocessingml/2006/main" w:rsidRPr="00E84C88">
        <w:rPr>
          <w:rFonts w:ascii="GHEA Grapalat" w:eastAsia="Times New Roman" w:hAnsi="GHEA Grapalat" w:cs="Sylfaen"/>
          <w:sz w:val="20"/>
          <w:szCs w:val="24"/>
          <w:lang w:val="af-ZA"/>
        </w:rPr>
        <w:t xml:space="preserve">in </w:t>
      </w:r>
      <w:r xmlns:w="http://schemas.openxmlformats.org/wordprocessingml/2006/main" w:rsidRPr="00E84C88">
        <w:rPr>
          <w:rFonts w:ascii="Arial" w:eastAsia="Times New Roman" w:hAnsi="Arial" w:cs="Arial"/>
          <w:sz w:val="20"/>
          <w:szCs w:val="24"/>
        </w:rPr>
        <w:t xml:space="preserve">which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non-existent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be announced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justification.</w:t>
      </w:r>
      <w:r xmlns:w="http://schemas.openxmlformats.org/wordprocessingml/2006/main" w:rsidRPr="00E84C88">
        <w:rPr>
          <w:rFonts w:ascii="GHEA Grapalat" w:eastAsia="Times New Roman" w:hAnsi="GHEA Grapalat" w:cs="Sylfaen"/>
          <w:sz w:val="20"/>
          <w:szCs w:val="24"/>
          <w:lang w:val="af-ZA"/>
        </w:rPr>
        <w:t xml:space="preserve"> </w:t>
      </w:r>
    </w:p>
    <w:p w14:paraId="328026CC" w14:textId="77777777" w:rsidR="00532D6C" w:rsidRPr="00E84C88" w:rsidRDefault="00532D6C" w:rsidP="00532D6C">
      <w:pPr>
        <w:spacing w:after="0" w:line="240" w:lineRule="auto"/>
        <w:ind w:firstLine="567"/>
        <w:jc w:val="both"/>
        <w:rPr>
          <w:rFonts w:ascii="GHEA Grapalat" w:eastAsia="Times New Roman" w:hAnsi="GHEA Grapalat" w:cs="Sylfaen"/>
          <w:sz w:val="20"/>
          <w:szCs w:val="24"/>
          <w:lang w:val="af-ZA"/>
        </w:rPr>
      </w:pPr>
    </w:p>
    <w:p w14:paraId="795D25CA" w14:textId="77777777" w:rsidR="00436DC2" w:rsidRPr="00E84C88" w:rsidRDefault="00436DC2" w:rsidP="00436DC2">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E84C88">
        <w:rPr>
          <w:rFonts w:ascii="GHEA Grapalat" w:eastAsia="Times New Roman" w:hAnsi="GHEA Grapalat" w:cs="Times New Roman"/>
          <w:b/>
          <w:sz w:val="20"/>
          <w:szCs w:val="24"/>
          <w:lang w:val="af-ZA"/>
        </w:rPr>
        <w:lastRenderedPageBreak xmlns:w="http://schemas.openxmlformats.org/wordprocessingml/2006/main"/>
      </w:r>
      <w:r xmlns:w="http://schemas.openxmlformats.org/wordprocessingml/2006/main" w:rsidRPr="00E84C88">
        <w:rPr>
          <w:rFonts w:ascii="GHEA Grapalat" w:eastAsia="Times New Roman" w:hAnsi="GHEA Grapalat" w:cs="Times New Roman"/>
          <w:b/>
          <w:sz w:val="20"/>
          <w:szCs w:val="24"/>
          <w:lang w:val="af-ZA"/>
        </w:rPr>
        <w:t xml:space="preserve">12. </w:t>
      </w:r>
      <w:r xmlns:w="http://schemas.openxmlformats.org/wordprocessingml/2006/main" w:rsidRPr="00E84C88">
        <w:rPr>
          <w:rFonts w:ascii="Arial" w:eastAsia="Times New Roman" w:hAnsi="Arial" w:cs="Arial"/>
          <w:b/>
          <w:sz w:val="20"/>
          <w:szCs w:val="24"/>
          <w:lang w:val="af-ZA"/>
        </w:rPr>
        <w:t xml:space="preserve">PURCHASE</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PROCESS</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WITH:</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CONNECTED</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ACTIONS</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AND </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OR </w:t>
      </w:r>
      <w:r xmlns:w="http://schemas.openxmlformats.org/wordprocessingml/2006/main" w:rsidRPr="00E84C88">
        <w:rPr>
          <w:rFonts w:ascii="GHEA Grapalat" w:eastAsia="Times New Roman" w:hAnsi="GHEA Grapalat" w:cs="Times New Roman"/>
          <w:b/>
          <w:sz w:val="20"/>
          <w:szCs w:val="24"/>
          <w:lang w:val="af-ZA"/>
        </w:rPr>
        <w:t xml:space="preserve">)</w:t>
      </w:r>
    </w:p>
    <w:p w14:paraId="057FB3BE" w14:textId="77777777" w:rsidR="00436DC2" w:rsidRPr="00E84C88" w:rsidRDefault="00436DC2" w:rsidP="00436DC2">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E84C88">
        <w:rPr>
          <w:rFonts w:ascii="Arial" w:eastAsia="Times New Roman" w:hAnsi="Arial" w:cs="Arial"/>
          <w:b/>
          <w:sz w:val="20"/>
          <w:szCs w:val="24"/>
          <w:lang w:val="af-ZA"/>
        </w:rPr>
        <w:t xml:space="preserve">ACCEPTED</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DECISIONS</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TO APPEAL</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Participant</w:t>
      </w:r>
      <w:r xmlns:w="http://schemas.openxmlformats.org/wordprocessingml/2006/main" w:rsidRPr="00E84C88">
        <w:rPr>
          <w:rFonts w:ascii="GHEA Grapalat" w:eastAsia="Times New Roman" w:hAnsi="GHEA Grapalat" w:cs="Times New Roman"/>
          <w:b/>
          <w:sz w:val="20"/>
          <w:szCs w:val="24"/>
          <w:lang w:val="af-ZA"/>
        </w:rPr>
        <w:t xml:space="preserve"> </w:t>
      </w:r>
    </w:p>
    <w:p w14:paraId="0F1F2F28" w14:textId="77777777" w:rsidR="00436DC2" w:rsidRPr="00E84C88" w:rsidRDefault="00436DC2" w:rsidP="00436DC2">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E84C88">
        <w:rPr>
          <w:rFonts w:ascii="Arial" w:eastAsia="Times New Roman" w:hAnsi="Arial" w:cs="Arial"/>
          <w:b/>
          <w:sz w:val="20"/>
          <w:szCs w:val="24"/>
          <w:lang w:val="af-ZA"/>
        </w:rPr>
        <w:t xml:space="preserve">THE RIGHT</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AND:</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THE PROCEDURE</w:t>
      </w:r>
    </w:p>
    <w:p w14:paraId="3A60CEAC"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 </w:t>
      </w:r>
      <w:r xmlns:w="http://schemas.openxmlformats.org/wordprocessingml/2006/main" w:rsidRPr="00E84C88">
        <w:rPr>
          <w:rFonts w:ascii="Arial" w:eastAsia="Times New Roman" w:hAnsi="Arial" w:cs="Arial"/>
          <w:sz w:val="20"/>
          <w:szCs w:val="20"/>
          <w:lang w:val="en-US"/>
        </w:rPr>
        <w:t xml:space="preserve">each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interested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right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has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appeal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customer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appraiser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commission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actions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inaction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Armenia</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civilian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trial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the Code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hereinafter: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Code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in </w:t>
      </w:r>
      <w:r xmlns:w="http://schemas.openxmlformats.org/wordprocessingml/2006/main" w:rsidRPr="00E84C88">
        <w:rPr>
          <w:rFonts w:ascii="Arial" w:eastAsia="Times New Roman" w:hAnsi="Arial" w:cs="Arial"/>
          <w:sz w:val="20"/>
          <w:szCs w:val="20"/>
          <w:lang w:val="en-US"/>
        </w:rPr>
        <w:t xml:space="preserve">order</w:t>
      </w:r>
    </w:p>
    <w:p w14:paraId="2EE57EB7"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Arial" w:eastAsia="Times New Roman" w:hAnsi="Arial" w:cs="Arial"/>
          <w:sz w:val="20"/>
          <w:szCs w:val="20"/>
          <w:lang w:val="en-US"/>
        </w:rPr>
        <w:t xml:space="preserve">Each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who?</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right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has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the Code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order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until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applications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deadline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appeal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purchase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subject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characteristics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invitation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the </w:t>
      </w:r>
      <w:r xmlns:w="http://schemas.openxmlformats.org/wordprocessingml/2006/main" w:rsidRPr="00E84C88">
        <w:rPr>
          <w:rFonts w:ascii="Arial" w:eastAsia="Times New Roman" w:hAnsi="Arial" w:cs="Arial"/>
          <w:sz w:val="20"/>
          <w:szCs w:val="20"/>
          <w:lang w:val="en-US"/>
        </w:rPr>
        <w:t xml:space="preserve">requirements</w:t>
      </w:r>
    </w:p>
    <w:p w14:paraId="353B1157"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2. </w:t>
      </w:r>
      <w:r xmlns:w="http://schemas.openxmlformats.org/wordprocessingml/2006/main" w:rsidRPr="00E84C88">
        <w:rPr>
          <w:rFonts w:ascii="Arial" w:eastAsia="Times New Roman" w:hAnsi="Arial" w:cs="Arial"/>
          <w:sz w:val="20"/>
          <w:szCs w:val="20"/>
          <w:lang w:val="en-US"/>
        </w:rPr>
        <w:t xml:space="preserve">Herein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procedure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connected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relationship</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administrative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relationship</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are not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being regulated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Armenia</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civil law</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relationship</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regulator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legislation </w:t>
      </w:r>
      <w:r xmlns:w="http://schemas.openxmlformats.org/wordprocessingml/2006/main" w:rsidRPr="00E84C88">
        <w:rPr>
          <w:rFonts w:ascii="GHEA Grapalat" w:eastAsia="Times New Roman" w:hAnsi="GHEA Grapalat" w:cs="Times New Roman"/>
          <w:sz w:val="20"/>
          <w:szCs w:val="20"/>
          <w:lang w:val="es-ES"/>
        </w:rPr>
        <w:t xml:space="preserve">.</w:t>
      </w:r>
    </w:p>
    <w:p w14:paraId="36150ECC"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3. </w:t>
      </w:r>
      <w:r xmlns:w="http://schemas.openxmlformats.org/wordprocessingml/2006/main" w:rsidRPr="00E84C88">
        <w:rPr>
          <w:rFonts w:ascii="Arial" w:eastAsia="Times New Roman" w:hAnsi="Arial" w:cs="Arial"/>
          <w:sz w:val="20"/>
          <w:szCs w:val="20"/>
          <w:lang w:val="en-US"/>
        </w:rPr>
        <w:t xml:space="preserve">Client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assessor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commission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done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action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inactivity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as a result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caused by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damages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compensated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Armenia</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civilian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the code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in </w:t>
      </w:r>
      <w:r xmlns:w="http://schemas.openxmlformats.org/wordprocessingml/2006/main" w:rsidRPr="00E84C88">
        <w:rPr>
          <w:rFonts w:ascii="Arial" w:eastAsia="Times New Roman" w:hAnsi="Arial" w:cs="Arial"/>
          <w:sz w:val="20"/>
          <w:szCs w:val="20"/>
          <w:lang w:val="en-US"/>
        </w:rPr>
        <w:t xml:space="preserve">order</w:t>
      </w:r>
    </w:p>
    <w:p w14:paraId="60E579EE"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4. </w:t>
      </w:r>
      <w:r xmlns:w="http://schemas.openxmlformats.org/wordprocessingml/2006/main" w:rsidRPr="00E84C88">
        <w:rPr>
          <w:rFonts w:ascii="Arial" w:eastAsia="Times New Roman" w:hAnsi="Arial" w:cs="Arial"/>
          <w:sz w:val="20"/>
          <w:szCs w:val="20"/>
          <w:lang w:val="en-US"/>
        </w:rPr>
        <w:t xml:space="preserve">Herein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invitation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inactivity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period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customer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appraiser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commission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actions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inaction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appeal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claimant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antiquity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term: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except</w:t>
      </w:r>
      <w:r xmlns:w="http://schemas.openxmlformats.org/wordprocessingml/2006/main" w:rsidRPr="00E84C88">
        <w:rPr>
          <w:rFonts w:ascii="GHEA Grapalat" w:eastAsia="Times New Roman" w:hAnsi="GHEA Grapalat" w:cs="Times New Roman"/>
          <w:sz w:val="20"/>
          <w:szCs w:val="20"/>
          <w:lang w:val="es-ES"/>
        </w:rPr>
        <w:t xml:space="preserve">​</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6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Law</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Article </w:t>
      </w:r>
      <w:r xmlns:w="http://schemas.openxmlformats.org/wordprocessingml/2006/main" w:rsidRPr="00E84C88">
        <w:rPr>
          <w:rFonts w:ascii="GHEA Grapalat" w:eastAsia="Times New Roman" w:hAnsi="GHEA Grapalat" w:cs="Times New Roman"/>
          <w:sz w:val="20"/>
          <w:szCs w:val="20"/>
          <w:lang w:val="es-ES"/>
        </w:rPr>
        <w:t xml:space="preserve">2</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part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appeal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contract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unilateral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solve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connected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disputes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claimant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antiquity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period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thirty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calendar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day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proofErr xmlns:w="http://schemas.openxmlformats.org/wordprocessingml/2006/main" w:type="gramStart"/>
      <w:r xmlns:w="http://schemas.openxmlformats.org/wordprocessingml/2006/main" w:rsidRPr="00E84C88">
        <w:rPr>
          <w:rFonts w:ascii="GHEA Grapalat" w:eastAsia="Times New Roman" w:hAnsi="GHEA Grapalat" w:cs="Times New Roman"/>
          <w:sz w:val="20"/>
          <w:szCs w:val="20"/>
          <w:lang w:val="es-ES"/>
        </w:rPr>
        <w:t xml:space="preserve">​</w:t>
      </w:r>
      <w:proofErr xmlns:w="http://schemas.openxmlformats.org/wordprocessingml/2006/main" w:type="gramEnd"/>
    </w:p>
    <w:p w14:paraId="5E8386C9"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5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procedure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connected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disputes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being examined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being resolved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Yerevan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city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first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general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jurisdiction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claim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proceedings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from accepting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after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thirty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day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during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reasoned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hereby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part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period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be extended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one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times </w:t>
      </w:r>
      <w:r xmlns:w="http://schemas.openxmlformats.org/wordprocessingml/2006/main" w:rsidRPr="00E84C88">
        <w:rPr>
          <w:rFonts w:ascii="GHEA Grapalat" w:eastAsia="Times New Roman" w:hAnsi="GHEA Grapalat" w:cs="Times New Roman"/>
          <w:sz w:val="20"/>
          <w:szCs w:val="20"/>
          <w:lang w:val="es-ES"/>
        </w:rPr>
        <w:t xml:space="preserve">until</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ten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calendar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by </w:t>
      </w:r>
      <w:r xmlns:w="http://schemas.openxmlformats.org/wordprocessingml/2006/main" w:rsidRPr="00E84C88">
        <w:rPr>
          <w:rFonts w:ascii="Arial" w:eastAsia="Times New Roman" w:hAnsi="Arial" w:cs="Arial"/>
          <w:sz w:val="20"/>
          <w:szCs w:val="20"/>
          <w:lang w:val="en-US"/>
        </w:rPr>
        <w:t xml:space="preserve">day</w:t>
      </w:r>
    </w:p>
    <w:p w14:paraId="76D6B95D"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12.6. </w:t>
      </w:r>
      <w:r xmlns:w="http://schemas.openxmlformats.org/wordprocessingml/2006/main" w:rsidRPr="00E84C88">
        <w:rPr>
          <w:rFonts w:ascii="Arial" w:eastAsia="Times New Roman" w:hAnsi="Arial" w:cs="Arial"/>
          <w:sz w:val="20"/>
          <w:szCs w:val="20"/>
          <w:lang w:val="en-US"/>
        </w:rPr>
        <w:t xml:space="preserve">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claim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proceedings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accept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question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solution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from submission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after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three days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within the term </w:t>
      </w:r>
      <w:r xmlns:w="http://schemas.openxmlformats.org/wordprocessingml/2006/main" w:rsidRPr="00E84C88">
        <w:rPr>
          <w:rFonts w:ascii="GHEA Grapalat" w:eastAsia="Times New Roman" w:hAnsi="GHEA Grapalat" w:cs="Times New Roman"/>
          <w:sz w:val="20"/>
          <w:szCs w:val="20"/>
          <w:lang w:val="es-ES"/>
        </w:rPr>
        <w:t xml:space="preserve">.</w:t>
      </w:r>
    </w:p>
    <w:p w14:paraId="269217A7"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12.7. </w:t>
      </w:r>
      <w:r xmlns:w="http://schemas.openxmlformats.org/wordprocessingml/2006/main" w:rsidRPr="00E84C88">
        <w:rPr>
          <w:rFonts w:ascii="Arial" w:eastAsia="Times New Roman" w:hAnsi="Arial" w:cs="Arial"/>
          <w:sz w:val="20"/>
          <w:szCs w:val="20"/>
          <w:lang w:val="en-US"/>
        </w:rPr>
        <w:t xml:space="preserve">The application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proceedings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accept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at the same time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makes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from the respondent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given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purchase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process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connected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respondent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possession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under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situated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all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evidence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demand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about</w:t>
      </w:r>
      <w:r xmlns:w="http://schemas.openxmlformats.org/wordprocessingml/2006/main" w:rsidRPr="00E84C88">
        <w:rPr>
          <w:rFonts w:ascii="GHEA Grapalat" w:eastAsia="Times New Roman" w:hAnsi="GHEA Grapalat" w:cs="Times New Roman"/>
          <w:sz w:val="20"/>
          <w:szCs w:val="20"/>
          <w:lang w:val="es-ES"/>
        </w:rPr>
        <w:t xml:space="preserve">​</w:t>
      </w:r>
    </w:p>
    <w:p w14:paraId="4DA226AD"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12.8. </w:t>
      </w:r>
      <w:r xmlns:w="http://schemas.openxmlformats.org/wordprocessingml/2006/main" w:rsidRPr="00E84C88">
        <w:rPr>
          <w:rFonts w:ascii="Arial" w:eastAsia="Times New Roman" w:hAnsi="Arial" w:cs="Arial"/>
          <w:sz w:val="20"/>
          <w:szCs w:val="20"/>
          <w:lang w:val="en-US"/>
        </w:rPr>
        <w:t xml:space="preserve">Evidence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demand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regarding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 happening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respondent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from getting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after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five days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within the term </w:t>
      </w:r>
      <w:r xmlns:w="http://schemas.openxmlformats.org/wordprocessingml/2006/main" w:rsidRPr="00E84C88">
        <w:rPr>
          <w:rFonts w:ascii="GHEA Grapalat" w:eastAsia="Times New Roman" w:hAnsi="GHEA Grapalat" w:cs="Times New Roman"/>
          <w:sz w:val="20"/>
          <w:szCs w:val="20"/>
          <w:lang w:val="es-ES"/>
        </w:rPr>
        <w:t xml:space="preserve">.</w:t>
      </w:r>
    </w:p>
    <w:p w14:paraId="60B29FD9"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 a point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within the deadline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respondent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evidence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demand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regarding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requirements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not to be fulfilled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being examined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available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evidence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based 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on </w:t>
      </w:r>
      <w:r xmlns:w="http://schemas.openxmlformats.org/wordprocessingml/2006/main" w:rsidRPr="00E84C88">
        <w:rPr>
          <w:rFonts w:ascii="GHEA Grapalat" w:eastAsia="Times New Roman" w:hAnsi="GHEA Grapalat" w:cs="Times New Roman"/>
          <w:sz w:val="20"/>
          <w:szCs w:val="20"/>
          <w:lang w:val="es-ES"/>
        </w:rPr>
        <w:t xml:space="preserve">and</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plaintiff</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referred to</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Arial" w:eastAsia="Times New Roman" w:hAnsi="Arial" w:cs="Arial"/>
          <w:sz w:val="20"/>
          <w:szCs w:val="20"/>
          <w:lang w:val="en-US"/>
        </w:rPr>
        <w:t xml:space="preserve">facts </w:t>
      </w:r>
      <w:r xmlns:w="http://schemas.openxmlformats.org/wordprocessingml/2006/main" w:rsidRPr="00E84C88">
        <w:rPr>
          <w:rFonts w:ascii="GHEA Grapalat" w:eastAsia="Times New Roman" w:hAnsi="GHEA Grapalat" w:cs="Times New Roman"/>
          <w:sz w:val="20"/>
          <w:szCs w:val="20"/>
          <w:lang w:val="es-ES"/>
        </w:rPr>
        <w:t xml:space="preserve">which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subject to</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confirmation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respondent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possession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under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situated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 evidence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considered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approved</w:t>
      </w:r>
      <w:r xmlns:w="http://schemas.openxmlformats.org/wordprocessingml/2006/main" w:rsidRPr="00E84C88">
        <w:rPr>
          <w:rFonts w:ascii="GHEA Grapalat" w:eastAsia="Times New Roman" w:hAnsi="GHEA Grapalat" w:cs="Times New Roman"/>
          <w:sz w:val="20"/>
          <w:szCs w:val="20"/>
          <w:lang w:val="es-ES"/>
        </w:rPr>
        <w:t xml:space="preserve">​</w:t>
      </w:r>
    </w:p>
    <w:p w14:paraId="3FAB4257"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9. </w:t>
      </w:r>
      <w:r xmlns:w="http://schemas.openxmlformats.org/wordprocessingml/2006/main" w:rsidRPr="00E84C88">
        <w:rPr>
          <w:rFonts w:ascii="Arial" w:eastAsia="Times New Roman" w:hAnsi="Arial" w:cs="Arial"/>
          <w:sz w:val="20"/>
          <w:szCs w:val="20"/>
          <w:lang w:val="en-US"/>
        </w:rPr>
        <w:t xml:space="preserve">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hereby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purchase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the process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pertaining to</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hereby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section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disputes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regarding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the proceedings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examined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affairs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turns 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one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the proceedings </w:t>
      </w:r>
      <w:r xmlns:w="http://schemas.openxmlformats.org/wordprocessingml/2006/main" w:rsidRPr="00E84C88">
        <w:rPr>
          <w:rFonts w:ascii="GHEA Grapalat" w:eastAsia="Times New Roman" w:hAnsi="GHEA Grapalat" w:cs="Times New Roman"/>
          <w:sz w:val="20"/>
          <w:szCs w:val="20"/>
          <w:lang w:val="es-ES"/>
        </w:rPr>
        <w:t xml:space="preserve">.</w:t>
      </w:r>
    </w:p>
    <w:p w14:paraId="281CDCC6"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10. </w:t>
      </w:r>
      <w:r xmlns:w="http://schemas.openxmlformats.org/wordprocessingml/2006/main" w:rsidRPr="00E84C88">
        <w:rPr>
          <w:rFonts w:ascii="Arial" w:eastAsia="Times New Roman" w:hAnsi="Arial" w:cs="Arial"/>
          <w:sz w:val="20"/>
          <w:szCs w:val="20"/>
          <w:lang w:val="en-US"/>
        </w:rPr>
        <w:t xml:space="preserve">Application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proceedings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accept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about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immediately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being sent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authorized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body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official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electronic</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mail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Authorized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body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hereby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 a point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immediately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publication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the newsletter: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noting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suspension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GHEA Grapalat" w:eastAsia="Times New Roman" w:hAnsi="GHEA Grapalat" w:cs="Times New Roman"/>
          <w:sz w:val="20"/>
          <w:szCs w:val="20"/>
          <w:lang w:val="es-ES"/>
        </w:rPr>
        <w:t xml:space="preserve">day</w:t>
      </w:r>
    </w:p>
    <w:p w14:paraId="764E513F"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11 </w:t>
      </w:r>
      <w:r xmlns:w="http://schemas.openxmlformats.org/wordprocessingml/2006/main" w:rsidRPr="00E84C88">
        <w:rPr>
          <w:rFonts w:ascii="Cambria Math" w:eastAsia="Times New Roman" w:hAnsi="Cambria Math" w:cs="Cambria Math"/>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claim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answer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customer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claim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proceedings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accept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about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from getting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after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five days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within the term </w:t>
      </w:r>
      <w:r xmlns:w="http://schemas.openxmlformats.org/wordprocessingml/2006/main" w:rsidRPr="00E84C88">
        <w:rPr>
          <w:rFonts w:ascii="GHEA Grapalat" w:eastAsia="Times New Roman" w:hAnsi="GHEA Grapalat" w:cs="Times New Roman"/>
          <w:sz w:val="20"/>
          <w:szCs w:val="20"/>
          <w:lang w:val="es-ES"/>
        </w:rPr>
        <w:t xml:space="preserve">.</w:t>
      </w:r>
    </w:p>
    <w:p w14:paraId="358FDC5E"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Courier New"/>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Arial" w:eastAsia="Times New Roman" w:hAnsi="Arial" w:cs="Arial"/>
          <w:sz w:val="20"/>
          <w:szCs w:val="20"/>
          <w:lang w:val="en-US"/>
        </w:rPr>
        <w:t xml:space="preserve">To the 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participant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persons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representatives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session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time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wild </w:t>
      </w:r>
      <w:r xmlns:w="http://schemas.openxmlformats.org/wordprocessingml/2006/main" w:rsidRPr="00E84C88">
        <w:rPr>
          <w:rFonts w:ascii="GHEA Grapalat" w:eastAsia="Times New Roman" w:hAnsi="GHEA Grapalat" w:cs="Times New Roman"/>
          <w:sz w:val="20"/>
          <w:szCs w:val="20"/>
          <w:lang w:val="es-ES"/>
        </w:rPr>
        <w:t xml:space="preserve">like</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the Code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cases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separately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procedural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actions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perform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about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be notified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electronic</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communication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through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notices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documents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Article </w:t>
      </w:r>
      <w:r xmlns:w="http://schemas.openxmlformats.org/wordprocessingml/2006/main" w:rsidRPr="00E84C88">
        <w:rPr>
          <w:rFonts w:ascii="GHEA Grapalat" w:eastAsia="Times New Roman" w:hAnsi="GHEA Grapalat" w:cs="Times New Roman"/>
          <w:sz w:val="20"/>
          <w:szCs w:val="20"/>
          <w:lang w:val="es-ES"/>
        </w:rPr>
        <w:t xml:space="preserve">97 </w:t>
      </w:r>
      <w:r xmlns:w="http://schemas.openxmlformats.org/wordprocessingml/2006/main" w:rsidRPr="00E84C88">
        <w:rPr>
          <w:rFonts w:ascii="Arial" w:eastAsia="Times New Roman" w:hAnsi="Arial" w:cs="Arial"/>
          <w:sz w:val="20"/>
          <w:szCs w:val="20"/>
          <w:lang w:val="en-US"/>
        </w:rPr>
        <w:t xml:space="preserve">of the Code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article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order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the application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specified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electronic</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the post office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send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method</w:t>
      </w:r>
      <w:r xmlns:w="http://schemas.openxmlformats.org/wordprocessingml/2006/main" w:rsidRPr="00E84C88">
        <w:rPr>
          <w:rFonts w:ascii="GHEA Grapalat" w:eastAsia="Times New Roman" w:hAnsi="GHEA Grapalat" w:cs="Times New Roman"/>
          <w:sz w:val="20"/>
          <w:szCs w:val="20"/>
          <w:lang w:val="es-ES"/>
        </w:rPr>
        <w:t xml:space="preserve">​</w:t>
      </w:r>
    </w:p>
    <w:p w14:paraId="6B05CD00"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13 </w:t>
      </w:r>
      <w:r xmlns:w="http://schemas.openxmlformats.org/wordprocessingml/2006/main" w:rsidRPr="00E84C88">
        <w:rPr>
          <w:rFonts w:ascii="Cambria Math" w:eastAsia="Times New Roman" w:hAnsi="Cambria Math" w:cs="Cambria Math"/>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hereby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section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 disputes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affairs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examination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them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regarding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judgments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makes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writing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according to the procedure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except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cases </w:t>
      </w:r>
      <w:r xmlns:w="http://schemas.openxmlformats.org/wordprocessingml/2006/main" w:rsidRPr="00E84C88">
        <w:rPr>
          <w:rFonts w:ascii="GHEA Grapalat" w:eastAsia="Times New Roman" w:hAnsi="GHEA Grapalat" w:cs="Times New Roman"/>
          <w:sz w:val="20"/>
          <w:szCs w:val="20"/>
          <w:lang w:val="es-ES"/>
        </w:rPr>
        <w:t xml:space="preserve">when</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the 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participant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mediation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initiative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came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conclusion </w:t>
      </w:r>
      <w:r xmlns:w="http://schemas.openxmlformats.org/wordprocessingml/2006/main" w:rsidRPr="00E84C88">
        <w:rPr>
          <w:rFonts w:ascii="GHEA Grapalat" w:eastAsia="Times New Roman" w:hAnsi="GHEA Grapalat" w:cs="Times New Roman"/>
          <w:sz w:val="20"/>
          <w:szCs w:val="20"/>
          <w:lang w:val="es-ES"/>
        </w:rPr>
        <w:t xml:space="preserve">that</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necessary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examine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in </w:t>
      </w:r>
      <w:r xmlns:w="http://schemas.openxmlformats.org/wordprocessingml/2006/main" w:rsidRPr="00E84C88">
        <w:rPr>
          <w:rFonts w:ascii="Arial" w:eastAsia="Times New Roman" w:hAnsi="Arial" w:cs="Arial"/>
          <w:sz w:val="20"/>
          <w:szCs w:val="20"/>
          <w:lang w:val="en-US"/>
        </w:rPr>
        <w:t xml:space="preserve">the session</w:t>
      </w:r>
    </w:p>
    <w:p w14:paraId="58966472"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14. </w:t>
      </w:r>
      <w:r xmlns:w="http://schemas.openxmlformats.org/wordprocessingml/2006/main" w:rsidRPr="00E84C88">
        <w:rPr>
          <w:rFonts w:ascii="Arial" w:eastAsia="Times New Roman" w:hAnsi="Arial" w:cs="Arial"/>
          <w:sz w:val="20"/>
          <w:szCs w:val="20"/>
          <w:lang w:val="en-US"/>
        </w:rPr>
        <w:t xml:space="preserve">The 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the session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examine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regarding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mediation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the 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participant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person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submit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until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claim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answer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present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period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expiry</w:t>
      </w:r>
      <w:r xmlns:w="http://schemas.openxmlformats.org/wordprocessingml/2006/main" w:rsidRPr="00E84C88">
        <w:rPr>
          <w:rFonts w:ascii="GHEA Grapalat" w:eastAsia="Times New Roman" w:hAnsi="GHEA Grapalat" w:cs="Times New Roman"/>
          <w:sz w:val="20"/>
          <w:szCs w:val="20"/>
          <w:lang w:val="es-ES"/>
        </w:rPr>
        <w:t xml:space="preserve">​</w:t>
      </w:r>
    </w:p>
    <w:p w14:paraId="1C98558A"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15. </w:t>
      </w:r>
      <w:r xmlns:w="http://schemas.openxmlformats.org/wordprocessingml/2006/main" w:rsidRPr="00E84C88">
        <w:rPr>
          <w:rFonts w:ascii="Arial" w:eastAsia="Times New Roman" w:hAnsi="Arial" w:cs="Arial"/>
          <w:sz w:val="20"/>
          <w:szCs w:val="20"/>
          <w:lang w:val="en-US"/>
        </w:rPr>
        <w:t xml:space="preserve">The 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the session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examine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about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makes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claim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answer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present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period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upon expiry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after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three days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within the term </w:t>
      </w:r>
      <w:r xmlns:w="http://schemas.openxmlformats.org/wordprocessingml/2006/main" w:rsidRPr="00E84C88">
        <w:rPr>
          <w:rFonts w:ascii="GHEA Grapalat" w:eastAsia="Times New Roman" w:hAnsi="GHEA Grapalat" w:cs="Times New Roman"/>
          <w:sz w:val="20"/>
          <w:szCs w:val="20"/>
          <w:lang w:val="es-ES"/>
        </w:rPr>
        <w:t xml:space="preserve">.</w:t>
      </w:r>
    </w:p>
    <w:p w14:paraId="1B1646BB"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16. </w:t>
      </w:r>
      <w:r xmlns:w="http://schemas.openxmlformats.org/wordprocessingml/2006/main" w:rsidRPr="00E84C88">
        <w:rPr>
          <w:rFonts w:ascii="Arial" w:eastAsia="Times New Roman" w:hAnsi="Arial" w:cs="Arial"/>
          <w:sz w:val="20"/>
          <w:szCs w:val="20"/>
          <w:lang w:val="en-US"/>
        </w:rPr>
        <w:t xml:space="preserve">The 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the session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examine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question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be resolved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claim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proceedings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accept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about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by </w:t>
      </w:r>
      <w:r xmlns:w="http://schemas.openxmlformats.org/wordprocessingml/2006/main" w:rsidRPr="00E84C88">
        <w:rPr>
          <w:rFonts w:ascii="Arial" w:eastAsia="Times New Roman" w:hAnsi="Arial" w:cs="Arial"/>
          <w:sz w:val="20"/>
          <w:szCs w:val="20"/>
          <w:lang w:val="en-US"/>
        </w:rPr>
        <w:t xml:space="preserve">decision</w:t>
      </w:r>
    </w:p>
    <w:p w14:paraId="40A4453B"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17 </w:t>
      </w:r>
      <w:r xmlns:w="http://schemas.openxmlformats.org/wordprocessingml/2006/main" w:rsidRPr="00E84C88">
        <w:rPr>
          <w:rFonts w:ascii="Cambria Math" w:eastAsia="Times New Roman" w:hAnsi="Cambria Math" w:cs="Cambria Math"/>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Disputed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actions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inaction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at the base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fallen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circumstances </w:t>
      </w:r>
      <w:r xmlns:w="http://schemas.openxmlformats.org/wordprocessingml/2006/main" w:rsidRPr="00E84C88">
        <w:rPr>
          <w:rFonts w:ascii="Arial" w:eastAsia="Times New Roman" w:hAnsi="Arial" w:cs="Arial"/>
          <w:sz w:val="20"/>
          <w:szCs w:val="20"/>
          <w:lang w:val="en-US"/>
        </w:rPr>
        <w:t xml:space="preserve">like</w:t>
      </w:r>
      <w:r xmlns:w="http://schemas.openxmlformats.org/wordprocessingml/2006/main" w:rsidRPr="00E84C88">
        <w:rPr>
          <w:rFonts w:ascii="GHEA Grapalat" w:eastAsia="Times New Roman" w:hAnsi="GHEA Grapalat" w:cs="Times New Roman"/>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given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performance </w:t>
      </w:r>
      <w:r xmlns:w="http://schemas.openxmlformats.org/wordprocessingml/2006/main" w:rsidRPr="00E84C88">
        <w:rPr>
          <w:rFonts w:ascii="Arial" w:eastAsia="Times New Roman" w:hAnsi="Arial" w:cs="Arial"/>
          <w:sz w:val="20"/>
          <w:szCs w:val="20"/>
          <w:lang w:val="en-US"/>
        </w:rPr>
        <w:t xml:space="preserve">of actions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inaction </w:t>
      </w:r>
      <w:r xmlns:w="http://schemas.openxmlformats.org/wordprocessingml/2006/main" w:rsidRPr="00E84C88">
        <w:rPr>
          <w:rFonts w:ascii="GHEA Grapalat" w:eastAsia="Times New Roman" w:hAnsi="GHEA Grapalat" w:cs="Times New Roman"/>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acceptance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law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otherwise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order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saved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be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facts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prove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duty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wearing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the </w:t>
      </w:r>
      <w:r xmlns:w="http://schemas.openxmlformats.org/wordprocessingml/2006/main" w:rsidRPr="00E84C88">
        <w:rPr>
          <w:rFonts w:ascii="Arial" w:eastAsia="Times New Roman" w:hAnsi="Arial" w:cs="Arial"/>
          <w:sz w:val="20"/>
          <w:szCs w:val="20"/>
          <w:lang w:val="en-US"/>
        </w:rPr>
        <w:t xml:space="preserve">respondent</w:t>
      </w:r>
    </w:p>
    <w:p w14:paraId="7900C557"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18 </w:t>
      </w:r>
      <w:r xmlns:w="http://schemas.openxmlformats.org/wordprocessingml/2006/main" w:rsidRPr="00E84C88">
        <w:rPr>
          <w:rFonts w:ascii="Cambria Math" w:eastAsia="Times New Roman" w:hAnsi="Cambria Math" w:cs="Cambria Math"/>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Respondent: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contested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actions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inaction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legality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grounding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evidence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submit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only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evidence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demand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performance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during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except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cases </w:t>
      </w:r>
      <w:r xmlns:w="http://schemas.openxmlformats.org/wordprocessingml/2006/main" w:rsidRPr="00E84C88">
        <w:rPr>
          <w:rFonts w:ascii="GHEA Grapalat" w:eastAsia="Times New Roman" w:hAnsi="GHEA Grapalat" w:cs="Times New Roman"/>
          <w:sz w:val="20"/>
          <w:szCs w:val="20"/>
          <w:lang w:val="es-ES"/>
        </w:rPr>
        <w:t xml:space="preserve">when</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justification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proof</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impossibility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from himself</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independently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for reasons </w:t>
      </w:r>
      <w:r xmlns:w="http://schemas.openxmlformats.org/wordprocessingml/2006/main" w:rsidRPr="00E84C88">
        <w:rPr>
          <w:rFonts w:ascii="GHEA Grapalat" w:eastAsia="Times New Roman" w:hAnsi="GHEA Grapalat" w:cs="Times New Roman"/>
          <w:sz w:val="20"/>
          <w:szCs w:val="20"/>
          <w:lang w:val="es-ES"/>
        </w:rPr>
        <w:t xml:space="preserve">.</w:t>
      </w:r>
    </w:p>
    <w:p w14:paraId="2D9FA3CD"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19. </w:t>
      </w:r>
      <w:r xmlns:w="http://schemas.openxmlformats.org/wordprocessingml/2006/main" w:rsidRPr="00E84C88">
        <w:rPr>
          <w:rFonts w:ascii="Arial" w:eastAsia="Times New Roman" w:hAnsi="Arial" w:cs="Arial"/>
          <w:sz w:val="20"/>
          <w:szCs w:val="20"/>
          <w:lang w:val="en-US"/>
        </w:rPr>
        <w:t xml:space="preserve">To the client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appraiser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commission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actions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inaction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except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6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Law</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Article </w:t>
      </w:r>
      <w:r xmlns:w="http://schemas.openxmlformats.org/wordprocessingml/2006/main" w:rsidRPr="00E84C88">
        <w:rPr>
          <w:rFonts w:ascii="GHEA Grapalat" w:eastAsia="Times New Roman" w:hAnsi="GHEA Grapalat" w:cs="Times New Roman"/>
          <w:sz w:val="20"/>
          <w:szCs w:val="20"/>
          <w:lang w:val="es-ES"/>
        </w:rPr>
        <w:t xml:space="preserve">2</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part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appeal </w:t>
      </w:r>
      <w:r xmlns:w="http://schemas.openxmlformats.org/wordprocessingml/2006/main" w:rsidRPr="00E84C88">
        <w:rPr>
          <w:rFonts w:ascii="GHEA Grapalat" w:eastAsia="Times New Roman" w:hAnsi="GHEA Grapalat" w:cs="Times New Roman"/>
          <w:sz w:val="20"/>
          <w:szCs w:val="20"/>
          <w:lang w:val="es-ES"/>
        </w:rPr>
        <w:t xml:space="preserve">of </w:t>
      </w:r>
      <w:r xmlns:w="http://schemas.openxmlformats.org/wordprocessingml/2006/main" w:rsidRPr="00E84C88">
        <w:rPr>
          <w:rFonts w:ascii="Arial" w:eastAsia="Times New Roman" w:hAnsi="Arial" w:cs="Arial"/>
          <w:sz w:val="20"/>
          <w:szCs w:val="20"/>
          <w:lang w:val="en-US"/>
        </w:rPr>
        <w:t xml:space="preserve">decisions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automatically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suspension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purchase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process </w:t>
      </w:r>
      <w:r xmlns:w="http://schemas.openxmlformats.org/wordprocessingml/2006/main" w:rsidRPr="00E84C88">
        <w:rPr>
          <w:rFonts w:ascii="GHEA Grapalat" w:eastAsia="Times New Roman" w:hAnsi="GHEA Grapalat" w:cs="Times New Roman"/>
          <w:sz w:val="20"/>
          <w:szCs w:val="20"/>
          <w:lang w:val="es-ES"/>
        </w:rPr>
        <w:t xml:space="preserve">is </w:t>
      </w:r>
      <w:r xmlns:w="http://schemas.openxmlformats.org/wordprocessingml/2006/main" w:rsidRPr="00E84C88">
        <w:rPr>
          <w:rFonts w:ascii="Arial" w:eastAsia="Times New Roman" w:hAnsi="Arial" w:cs="Arial"/>
          <w:sz w:val="20"/>
          <w:szCs w:val="20"/>
          <w:lang w:val="en-US"/>
        </w:rPr>
        <w:t xml:space="preserve">as follows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Arial" w:eastAsia="Times New Roman" w:hAnsi="Arial" w:cs="Arial"/>
          <w:sz w:val="20"/>
          <w:szCs w:val="20"/>
          <w:lang w:val="en-US"/>
        </w:rPr>
        <w:t xml:space="preserve">of the invitation </w:t>
      </w:r>
      <w:r xmlns:w="http://schemas.openxmlformats.org/wordprocessingml/2006/main" w:rsidRPr="00E84C88">
        <w:rPr>
          <w:rFonts w:ascii="Cambria Math" w:eastAsia="Times New Roman" w:hAnsi="Cambria Math" w:cs="Cambria Math"/>
          <w:sz w:val="20"/>
          <w:szCs w:val="20"/>
          <w:lang w:val="es-ES"/>
        </w:rPr>
        <w:t xml:space="preserve">. with </w:t>
      </w:r>
      <w:r xmlns:w="http://schemas.openxmlformats.org/wordprocessingml/2006/main" w:rsidRPr="00E84C88">
        <w:rPr>
          <w:rFonts w:ascii="GHEA Grapalat" w:eastAsia="Times New Roman" w:hAnsi="GHEA Grapalat" w:cs="Times New Roman"/>
          <w:sz w:val="20"/>
          <w:szCs w:val="20"/>
          <w:lang w:val="es-ES"/>
        </w:rPr>
        <w:t xml:space="preserve">10 </w:t>
      </w:r>
      <w:r xmlns:w="http://schemas.openxmlformats.org/wordprocessingml/2006/main" w:rsidRPr="00E84C88">
        <w:rPr>
          <w:rFonts w:ascii="Arial" w:eastAsia="Times New Roman" w:hAnsi="Arial" w:cs="Arial"/>
          <w:sz w:val="20"/>
          <w:szCs w:val="20"/>
          <w:lang w:val="en-US"/>
        </w:rPr>
        <w:t xml:space="preserve">points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be published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from the date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until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dispute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exam</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 results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first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established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final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act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strength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enter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GHEA Grapalat" w:eastAsia="Times New Roman" w:hAnsi="GHEA Grapalat" w:cs="Times New Roman"/>
          <w:sz w:val="20"/>
          <w:szCs w:val="20"/>
          <w:lang w:val="es-ES"/>
        </w:rPr>
        <w:t xml:space="preserve">day</w:t>
      </w:r>
    </w:p>
    <w:p w14:paraId="605BB96D"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20 </w:t>
      </w:r>
      <w:r xmlns:w="http://schemas.openxmlformats.org/wordprocessingml/2006/main" w:rsidRPr="00E84C88">
        <w:rPr>
          <w:rFonts w:ascii="Cambria Math" w:eastAsia="Times New Roman" w:hAnsi="Cambria Math" w:cs="Cambria Math"/>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GHEA Grapalat" w:eastAsia="Times New Roman" w:hAnsi="GHEA Grapalat" w:cs="Times New Roman"/>
          <w:sz w:val="20"/>
          <w:szCs w:val="20"/>
          <w:lang w:val="es-ES"/>
        </w:rPr>
        <w:t xml:space="preserve">cases </w:t>
      </w:r>
      <w:r xmlns:w="http://schemas.openxmlformats.org/wordprocessingml/2006/main" w:rsidRPr="00E84C88">
        <w:rPr>
          <w:rFonts w:ascii="GHEA Grapalat" w:eastAsia="Times New Roman" w:hAnsi="GHEA Grapalat" w:cs="Times New Roman"/>
          <w:sz w:val="20"/>
          <w:szCs w:val="20"/>
          <w:lang w:val="es-ES"/>
        </w:rPr>
        <w:t xml:space="preserve">when </w:t>
      </w:r>
      <w:r xmlns:w="http://schemas.openxmlformats.org/wordprocessingml/2006/main" w:rsidRPr="00E84C88">
        <w:rPr>
          <w:rFonts w:ascii="Arial" w:eastAsia="Times New Roman" w:hAnsi="Arial" w:cs="Arial"/>
          <w:sz w:val="20"/>
          <w:szCs w:val="20"/>
          <w:lang w:val="en-US"/>
        </w:rPr>
        <w:t xml:space="preserve">public</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protection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national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safety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interests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based on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necessary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continue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purchase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process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2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Law</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article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part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bodies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leaders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persons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executive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body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lead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writing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mediation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based 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makes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purchase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process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suspension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eliminate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about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hereby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 a point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planned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establishment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day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immediately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sending</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authorized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body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official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electronic</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mail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Authorized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body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that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decision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immediately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publication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the newsletter </w:t>
      </w:r>
      <w:r xmlns:w="http://schemas.openxmlformats.org/wordprocessingml/2006/main" w:rsidRPr="00E84C88">
        <w:rPr>
          <w:rFonts w:ascii="GHEA Grapalat" w:eastAsia="Times New Roman" w:hAnsi="GHEA Grapalat" w:cs="Times New Roman"/>
          <w:sz w:val="20"/>
          <w:szCs w:val="20"/>
          <w:lang w:val="es-ES"/>
        </w:rPr>
        <w:t xml:space="preserve">.</w:t>
      </w:r>
    </w:p>
    <w:p w14:paraId="39E56F27"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Courier New"/>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21 </w:t>
      </w:r>
      <w:r xmlns:w="http://schemas.openxmlformats.org/wordprocessingml/2006/main" w:rsidRPr="00E84C88">
        <w:rPr>
          <w:rFonts w:ascii="Cambria Math" w:eastAsia="Times New Roman" w:hAnsi="Cambria Math" w:cs="Cambria Math"/>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the client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appraiser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commission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actions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inaction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appeal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connected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 disputes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final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act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strength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enter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publication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since</w:t>
      </w:r>
      <w:r xmlns:w="http://schemas.openxmlformats.org/wordprocessingml/2006/main" w:rsidRPr="00E84C88">
        <w:rPr>
          <w:rFonts w:ascii="GHEA Grapalat" w:eastAsia="Times New Roman" w:hAnsi="GHEA Grapalat" w:cs="Times New Roman"/>
          <w:sz w:val="20"/>
          <w:szCs w:val="20"/>
          <w:lang w:val="es-ES"/>
        </w:rPr>
        <w:t xml:space="preserve">​</w:t>
      </w:r>
    </w:p>
    <w:p w14:paraId="31E5FBDE"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12.22 </w:t>
      </w:r>
      <w:r xmlns:w="http://schemas.openxmlformats.org/wordprocessingml/2006/main" w:rsidRPr="00E84C88">
        <w:rPr>
          <w:rFonts w:ascii="Cambria Math" w:eastAsia="Times New Roman" w:hAnsi="Cambria Math" w:cs="Cambria Math"/>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the client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appraiser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commission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actions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inaction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decisions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appeal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connected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with disputes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judgment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final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part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final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act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it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publication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day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being sent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authorized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the body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official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electronic</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mail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Authorized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body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court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judgment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final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part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final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judicial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the act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immediately</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publication</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in the newsletter </w:t>
      </w:r>
      <w:r xmlns:w="http://schemas.openxmlformats.org/wordprocessingml/2006/main" w:rsidRPr="00E84C88">
        <w:rPr>
          <w:rFonts w:ascii="GHEA Grapalat" w:eastAsia="Times New Roman" w:hAnsi="GHEA Grapalat" w:cs="Times New Roman"/>
          <w:sz w:val="20"/>
          <w:szCs w:val="20"/>
          <w:lang w:val="es-ES"/>
        </w:rPr>
        <w:t xml:space="preserve">.</w:t>
      </w:r>
    </w:p>
    <w:p w14:paraId="5EFC3F2D" w14:textId="77777777" w:rsidR="001902F9" w:rsidRPr="00E84C88" w:rsidRDefault="001902F9" w:rsidP="001902F9">
      <w:pPr xmlns:w="http://schemas.openxmlformats.org/wordprocessingml/2006/main">
        <w:shd w:val="clear" w:color="auto" w:fill="FFFFFF"/>
        <w:spacing w:after="0" w:line="240" w:lineRule="auto"/>
        <w:ind w:firstLine="375"/>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12 </w:t>
      </w:r>
      <w:r xmlns:w="http://schemas.openxmlformats.org/wordprocessingml/2006/main" w:rsidRPr="00E84C88">
        <w:rPr>
          <w:rFonts w:ascii="Cambria Math" w:eastAsia="Times New Roman" w:hAnsi="Cambria Math" w:cs="Cambria Math"/>
          <w:sz w:val="20"/>
          <w:szCs w:val="20"/>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23 </w:t>
      </w:r>
      <w:r xmlns:w="http://schemas.openxmlformats.org/wordprocessingml/2006/main" w:rsidRPr="00E84C88">
        <w:rPr>
          <w:rFonts w:ascii="Cambria Math" w:eastAsia="Times New Roman" w:hAnsi="Cambria Math" w:cs="Cambria Math"/>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Appeal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for</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chargeable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State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of duties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rates</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State</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toll</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about</w:t>
      </w: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0"/>
          <w:lang w:val="en-US"/>
        </w:rPr>
        <w:t xml:space="preserve">by law.</w:t>
      </w:r>
    </w:p>
    <w:p w14:paraId="0E107EC9" w14:textId="77777777" w:rsidR="00454CDE" w:rsidRPr="00E84C88" w:rsidRDefault="00454CDE" w:rsidP="00436DC2">
      <w:pPr>
        <w:spacing w:after="0" w:line="240" w:lineRule="auto"/>
        <w:jc w:val="center"/>
        <w:rPr>
          <w:rFonts w:ascii="GHEA Grapalat" w:eastAsia="Times New Roman" w:hAnsi="GHEA Grapalat" w:cs="Arial"/>
          <w:b/>
          <w:sz w:val="24"/>
          <w:lang w:val="es-ES"/>
        </w:rPr>
      </w:pPr>
    </w:p>
    <w:p w14:paraId="29DCABE7" w14:textId="77777777" w:rsidR="00532D6C" w:rsidRPr="00E84C88" w:rsidRDefault="00532D6C" w:rsidP="00436DC2">
      <w:pPr xmlns:w="http://schemas.openxmlformats.org/wordprocessingml/2006/main">
        <w:spacing w:after="0" w:line="240" w:lineRule="auto"/>
        <w:jc w:val="center"/>
        <w:rPr>
          <w:rFonts w:ascii="GHEA Grapalat" w:eastAsia="Times New Roman" w:hAnsi="GHEA Grapalat" w:cs="Times New Roman"/>
          <w:b/>
          <w:sz w:val="24"/>
          <w:lang w:val="af-ZA"/>
        </w:rPr>
      </w:pPr>
      <w:r xmlns:w="http://schemas.openxmlformats.org/wordprocessingml/2006/main" w:rsidRPr="00E84C88">
        <w:rPr>
          <w:rFonts w:ascii="Arial" w:eastAsia="Times New Roman" w:hAnsi="Arial" w:cs="Arial"/>
          <w:b/>
          <w:sz w:val="24"/>
          <w:lang w:val="es-ES"/>
        </w:rPr>
        <w:t xml:space="preserve">M:</w:t>
      </w:r>
      <w:r xmlns:w="http://schemas.openxmlformats.org/wordprocessingml/2006/main" w:rsidRPr="00E84C88">
        <w:rPr>
          <w:rFonts w:ascii="GHEA Grapalat" w:eastAsia="Times New Roman" w:hAnsi="GHEA Grapalat" w:cs="Arial"/>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Arial"/>
          <w:b/>
          <w:sz w:val="24"/>
          <w:lang w:val="es-ES"/>
        </w:rPr>
        <w:t xml:space="preserve"> </w:t>
      </w:r>
      <w:r xmlns:w="http://schemas.openxmlformats.org/wordprocessingml/2006/main" w:rsidRPr="00E84C88">
        <w:rPr>
          <w:rFonts w:ascii="Arial" w:eastAsia="Times New Roman" w:hAnsi="Arial" w:cs="Arial"/>
          <w:b/>
          <w:sz w:val="24"/>
          <w:lang w:val="es-ES"/>
        </w:rPr>
        <w:t xml:space="preserve">С </w:t>
      </w:r>
      <w:r xmlns:w="http://schemas.openxmlformats.org/wordprocessingml/2006/main" w:rsidRPr="00E84C88">
        <w:rPr>
          <w:rFonts w:ascii="GHEA Grapalat" w:eastAsia="Times New Roman" w:hAnsi="GHEA Grapalat" w:cs="Times New Roman"/>
          <w:b/>
          <w:sz w:val="24"/>
          <w:lang w:val="af-ZA"/>
        </w:rPr>
        <w:t xml:space="preserve">II:</w:t>
      </w:r>
    </w:p>
    <w:p w14:paraId="11BB9051" w14:textId="77777777" w:rsidR="00532D6C" w:rsidRPr="00E84C88" w:rsidRDefault="00532D6C" w:rsidP="00532D6C">
      <w:pPr xmlns:w="http://schemas.openxmlformats.org/wordprocessingml/2006/main">
        <w:spacing w:after="120" w:line="240" w:lineRule="auto"/>
        <w:ind w:right="-7"/>
        <w:jc w:val="center"/>
        <w:rPr>
          <w:rFonts w:ascii="GHEA Grapalat" w:eastAsia="Times New Roman" w:hAnsi="GHEA Grapalat" w:cs="Times New Roman"/>
          <w:b/>
          <w:sz w:val="24"/>
          <w:lang w:val="af-ZA"/>
        </w:rPr>
      </w:pPr>
      <w:r xmlns:w="http://schemas.openxmlformats.org/wordprocessingml/2006/main" w:rsidRPr="00E84C88">
        <w:rPr>
          <w:rFonts w:ascii="Arial" w:eastAsia="Times New Roman" w:hAnsi="Arial" w:cs="Arial"/>
          <w:b/>
          <w:sz w:val="24"/>
          <w:lang w:val="es-ES"/>
        </w:rPr>
        <w:t xml:space="preserve">Q:</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R:</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Q:</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C:</w:t>
      </w:r>
    </w:p>
    <w:p w14:paraId="639C2D45" w14:textId="77777777" w:rsidR="00532D6C" w:rsidRPr="00E84C88" w:rsidRDefault="00532D6C" w:rsidP="00532D6C">
      <w:pPr xmlns:w="http://schemas.openxmlformats.org/wordprocessingml/2006/main">
        <w:spacing w:after="120" w:line="240" w:lineRule="auto"/>
        <w:ind w:right="-7"/>
        <w:jc w:val="center"/>
        <w:rPr>
          <w:rFonts w:ascii="GHEA Grapalat" w:eastAsia="Times New Roman" w:hAnsi="GHEA Grapalat" w:cs="Times New Roman"/>
          <w:b/>
          <w:sz w:val="24"/>
          <w:lang w:val="af-ZA"/>
        </w:rPr>
      </w:pPr>
      <w:r xmlns:w="http://schemas.openxmlformats.org/wordprocessingml/2006/main" w:rsidRPr="00E84C88">
        <w:rPr>
          <w:rFonts w:ascii="Arial" w:eastAsia="Times New Roman" w:hAnsi="Arial" w:cs="Arial"/>
          <w:b/>
          <w:sz w:val="24"/>
          <w:lang w:val="es-ES"/>
        </w:rPr>
        <w:t xml:space="preserve">C:</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Sh:</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M:</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Q:</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R:</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Ts:</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M:</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Sylfaen"/>
          <w:b/>
          <w:sz w:val="24"/>
          <w:lang w:val="es-ES"/>
        </w:rPr>
        <w:t xml:space="preserve"> </w:t>
      </w:r>
      <w:r xmlns:w="http://schemas.openxmlformats.org/wordprocessingml/2006/main" w:rsidRPr="00E84C88">
        <w:rPr>
          <w:rFonts w:ascii="Arial" w:eastAsia="Times New Roman" w:hAnsi="Arial" w:cs="Arial"/>
          <w:b/>
          <w:sz w:val="24"/>
          <w:lang w:val="es-ES"/>
        </w:rPr>
        <w:t xml:space="preserve">N:</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Q:</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Y:</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T:</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P:</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T:</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R:</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S:</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T:</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E:</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L:</w:t>
      </w:r>
      <w:r xmlns:w="http://schemas.openxmlformats.org/wordprocessingml/2006/main" w:rsidRPr="00E84C88">
        <w:rPr>
          <w:rFonts w:ascii="GHEA Grapalat" w:eastAsia="Times New Roman" w:hAnsi="GHEA Grapalat" w:cs="Times New Roman"/>
          <w:b/>
          <w:sz w:val="24"/>
          <w:lang w:val="af-ZA"/>
        </w:rPr>
        <w:t xml:space="preserve"> </w:t>
      </w:r>
      <w:r xmlns:w="http://schemas.openxmlformats.org/wordprocessingml/2006/main" w:rsidRPr="00E84C88">
        <w:rPr>
          <w:rFonts w:ascii="Arial" w:eastAsia="Times New Roman" w:hAnsi="Arial" w:cs="Arial"/>
          <w:b/>
          <w:sz w:val="24"/>
          <w:lang w:val="es-ES"/>
        </w:rPr>
        <w:t xml:space="preserve">And:</w:t>
      </w:r>
    </w:p>
    <w:p w14:paraId="79819298" w14:textId="77777777" w:rsidR="00532D6C" w:rsidRPr="00E84C88" w:rsidRDefault="00532D6C" w:rsidP="00532D6C">
      <w:pPr>
        <w:spacing w:after="0" w:line="240" w:lineRule="auto"/>
        <w:ind w:firstLine="567"/>
        <w:jc w:val="center"/>
        <w:rPr>
          <w:rFonts w:ascii="GHEA Grapalat" w:eastAsia="Times New Roman" w:hAnsi="GHEA Grapalat" w:cs="Times New Roman"/>
          <w:sz w:val="24"/>
          <w:lang w:val="af-ZA"/>
        </w:rPr>
      </w:pPr>
    </w:p>
    <w:p w14:paraId="7AE1CB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1. </w:t>
      </w:r>
      <w:r xmlns:w="http://schemas.openxmlformats.org/wordprocessingml/2006/main" w:rsidRPr="00E84C88">
        <w:rPr>
          <w:rFonts w:ascii="Arial" w:eastAsia="Times New Roman" w:hAnsi="Arial" w:cs="Arial"/>
          <w:b/>
          <w:sz w:val="20"/>
          <w:szCs w:val="24"/>
          <w:lang w:val="es-ES"/>
        </w:rPr>
        <w:t xml:space="preserve">GENERAL</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es-ES"/>
        </w:rPr>
        <w:t xml:space="preserve">PROVISIONS:</w:t>
      </w:r>
    </w:p>
    <w:p w14:paraId="435A177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4"/>
          <w:lang w:val="af-ZA"/>
        </w:rPr>
      </w:pPr>
      <w:r xmlns:w="http://schemas.openxmlformats.org/wordprocessingml/2006/main" w:rsidRPr="00E84C88">
        <w:rPr>
          <w:rFonts w:ascii="GHEA Grapalat" w:eastAsia="Times New Roman" w:hAnsi="GHEA Grapalat" w:cs="Times New Roman"/>
          <w:sz w:val="24"/>
          <w:lang w:val="af-ZA"/>
        </w:rPr>
        <w:t xml:space="preserve"> </w:t>
      </w:r>
    </w:p>
    <w:p w14:paraId="7244447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1.1 </w:t>
      </w:r>
      <w:r xmlns:w="http://schemas.openxmlformats.org/wordprocessingml/2006/main" w:rsidRPr="00E84C88">
        <w:rPr>
          <w:rFonts w:ascii="Arial" w:eastAsia="Times New Roman" w:hAnsi="Arial" w:cs="Arial"/>
          <w:sz w:val="20"/>
          <w:szCs w:val="24"/>
        </w:rPr>
        <w:t xml:space="preserve">Herein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instruction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purpose: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has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to assist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colleagues</w:t>
      </w:r>
      <w:r xmlns:w="http://schemas.openxmlformats.org/wordprocessingml/2006/main" w:rsidRPr="00E84C88">
        <w:rPr>
          <w:rFonts w:ascii="Arial" w:eastAsia="Times New Roman" w:hAnsi="Arial" w:cs="Arial"/>
          <w:sz w:val="20"/>
          <w:szCs w:val="24"/>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application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while preparing.</w:t>
      </w:r>
    </w:p>
    <w:p w14:paraId="4003878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1.2 </w:t>
      </w:r>
      <w:r xmlns:w="http://schemas.openxmlformats.org/wordprocessingml/2006/main" w:rsidRPr="00E84C88">
        <w:rPr>
          <w:rFonts w:ascii="Arial" w:eastAsia="Times New Roman" w:hAnsi="Arial" w:cs="Arial"/>
          <w:sz w:val="20"/>
          <w:szCs w:val="24"/>
        </w:rPr>
        <w:t xml:space="preserve">Expediency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m </w:t>
      </w:r>
      <w:r xmlns:w="http://schemas.openxmlformats.org/wordprocessingml/2006/main" w:rsidRPr="00E84C88">
        <w:rPr>
          <w:rFonts w:ascii="Arial" w:eastAsia="Times New Roman" w:hAnsi="Arial" w:cs="Arial"/>
          <w:sz w:val="20"/>
          <w:szCs w:val="24"/>
        </w:rPr>
        <w:t xml:space="preserve">partner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 information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submit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hereby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by instruction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offered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of forms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different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different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ways </w:t>
      </w:r>
      <w:r xmlns:w="http://schemas.openxmlformats.org/wordprocessingml/2006/main" w:rsidRPr="00E84C88">
        <w:rPr>
          <w:rFonts w:ascii="GHEA Grapalat" w:eastAsia="Times New Roman" w:hAnsi="GHEA Grapalat" w:cs="Sylfaen"/>
          <w:sz w:val="20"/>
          <w:szCs w:val="24"/>
          <w:lang w:val="af-ZA"/>
        </w:rPr>
        <w:t xml:space="preserve">by </w:t>
      </w:r>
      <w:r xmlns:w="http://schemas.openxmlformats.org/wordprocessingml/2006/main" w:rsidRPr="00E84C88">
        <w:rPr>
          <w:rFonts w:ascii="Arial" w:eastAsia="Times New Roman" w:hAnsi="Arial" w:cs="Arial"/>
          <w:sz w:val="20"/>
          <w:szCs w:val="24"/>
        </w:rPr>
        <w:t xml:space="preserve">keeping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valid conditions.</w:t>
      </w:r>
    </w:p>
    <w:p w14:paraId="62745C6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1.3 </w:t>
      </w:r>
      <w:r xmlns:w="http://schemas.openxmlformats.org/wordprocessingml/2006/main" w:rsidRPr="00E84C88">
        <w:rPr>
          <w:rFonts w:ascii="Arial" w:eastAsia="Times New Roman" w:hAnsi="Arial" w:cs="Arial"/>
          <w:sz w:val="20"/>
          <w:szCs w:val="24"/>
        </w:rPr>
        <w:t xml:space="preserve">Applications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from Armenian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besides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you can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presented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also</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english</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in Russian.</w:t>
      </w:r>
      <w:r xmlns:w="http://schemas.openxmlformats.org/wordprocessingml/2006/main" w:rsidRPr="00E84C88">
        <w:rPr>
          <w:rFonts w:ascii="GHEA Grapalat" w:eastAsia="Times New Roman" w:hAnsi="GHEA Grapalat" w:cs="Sylfaen"/>
          <w:sz w:val="20"/>
          <w:szCs w:val="24"/>
          <w:lang w:val="af-ZA"/>
        </w:rPr>
        <w:t xml:space="preserve"> </w:t>
      </w:r>
    </w:p>
    <w:p w14:paraId="2508D081" w14:textId="77777777" w:rsidR="00532D6C" w:rsidRPr="00E84C88" w:rsidRDefault="00532D6C" w:rsidP="00532D6C">
      <w:pPr>
        <w:spacing w:after="0" w:line="240" w:lineRule="auto"/>
        <w:jc w:val="center"/>
        <w:rPr>
          <w:rFonts w:ascii="GHEA Grapalat" w:eastAsia="Times New Roman" w:hAnsi="GHEA Grapalat" w:cs="Times New Roman"/>
          <w:b/>
          <w:sz w:val="24"/>
          <w:lang w:val="af-ZA"/>
        </w:rPr>
      </w:pPr>
    </w:p>
    <w:p w14:paraId="5E33A17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4"/>
          <w:lang w:val="af-ZA"/>
        </w:rPr>
      </w:pPr>
      <w:r xmlns:w="http://schemas.openxmlformats.org/wordprocessingml/2006/main" w:rsidRPr="00E84C88">
        <w:rPr>
          <w:rFonts w:ascii="GHEA Grapalat" w:eastAsia="Times New Roman" w:hAnsi="GHEA Grapalat" w:cs="Times New Roman"/>
          <w:b/>
          <w:sz w:val="20"/>
          <w:szCs w:val="24"/>
          <w:lang w:val="af-ZA"/>
        </w:rPr>
        <w:t xml:space="preserve">2. </w:t>
      </w:r>
      <w:r xmlns:w="http://schemas.openxmlformats.org/wordprocessingml/2006/main" w:rsidRPr="00E84C88">
        <w:rPr>
          <w:rFonts w:ascii="Arial" w:eastAsia="Times New Roman" w:hAnsi="Arial" w:cs="Arial"/>
          <w:b/>
          <w:sz w:val="20"/>
          <w:szCs w:val="24"/>
          <w:lang w:val="es-ES"/>
        </w:rPr>
        <w:t xml:space="preserve">CURRENT</w:t>
      </w:r>
      <w:r xmlns:w="http://schemas.openxmlformats.org/wordprocessingml/2006/main" w:rsidRPr="00E84C88">
        <w:rPr>
          <w:rFonts w:ascii="GHEA Grapalat" w:eastAsia="Times New Roman" w:hAnsi="GHEA Grapalat" w:cs="Times New Roman"/>
          <w:b/>
          <w:sz w:val="20"/>
          <w:szCs w:val="24"/>
          <w:lang w:val="af-ZA"/>
        </w:rPr>
        <w:t xml:space="preserve"> </w:t>
      </w:r>
      <w:r xmlns:w="http://schemas.openxmlformats.org/wordprocessingml/2006/main" w:rsidRPr="00E84C88">
        <w:rPr>
          <w:rFonts w:ascii="Arial" w:eastAsia="Times New Roman" w:hAnsi="Arial" w:cs="Arial"/>
          <w:b/>
          <w:sz w:val="20"/>
          <w:szCs w:val="24"/>
          <w:lang w:val="es-ES"/>
        </w:rPr>
        <w:t xml:space="preserve">THE APPLICATION</w:t>
      </w:r>
    </w:p>
    <w:p w14:paraId="7DC6C37F" w14:textId="77777777" w:rsidR="00532D6C" w:rsidRPr="00E84C88" w:rsidRDefault="00532D6C" w:rsidP="00532D6C">
      <w:pPr>
        <w:spacing w:after="0" w:line="240" w:lineRule="auto"/>
        <w:ind w:firstLine="720"/>
        <w:jc w:val="center"/>
        <w:rPr>
          <w:rFonts w:ascii="GHEA Grapalat" w:eastAsia="Times New Roman" w:hAnsi="GHEA Grapalat" w:cs="Times New Roman"/>
          <w:sz w:val="24"/>
          <w:lang w:val="af-ZA"/>
        </w:rPr>
      </w:pPr>
    </w:p>
    <w:p w14:paraId="4D46DAD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es-ES"/>
        </w:rPr>
      </w:pPr>
      <w:r xmlns:w="http://schemas.openxmlformats.org/wordprocessingml/2006/main" w:rsidRPr="00E84C88">
        <w:rPr>
          <w:rFonts w:ascii="Arial" w:eastAsia="Times New Roman" w:hAnsi="Arial" w:cs="Arial"/>
          <w:sz w:val="20"/>
          <w:szCs w:val="20"/>
          <w:lang w:val="hy-AM"/>
        </w:rPr>
        <w:t xml:space="preserve">To the procedure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participate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 </w:t>
      </w:r>
      <w:r xmlns:w="http://schemas.openxmlformats.org/wordprocessingml/2006/main" w:rsidRPr="00E84C88">
        <w:rPr>
          <w:rFonts w:ascii="Arial" w:eastAsia="Times New Roman" w:hAnsi="Arial" w:cs="Arial"/>
          <w:sz w:val="20"/>
          <w:szCs w:val="20"/>
          <w:lang w:val="hy-AM"/>
        </w:rPr>
        <w:t xml:space="preserve">partner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hereby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2nd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invitation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part </w:t>
      </w:r>
      <w:r xmlns:w="http://schemas.openxmlformats.org/wordprocessingml/2006/main" w:rsidRPr="00E84C88">
        <w:rPr>
          <w:rFonts w:ascii="GHEA Grapalat" w:eastAsia="Times New Roman" w:hAnsi="GHEA Grapalat" w:cs="Times New Roman"/>
          <w:sz w:val="20"/>
          <w:szCs w:val="20"/>
          <w:lang w:val="af-ZA"/>
        </w:rPr>
        <w:t xml:space="preserve">3</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by section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in order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Application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attached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invitation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planned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appropriate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documents</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Times New Roman"/>
          <w:sz w:val="20"/>
          <w:szCs w:val="20"/>
          <w:lang w:val="es-ES"/>
        </w:rPr>
        <w:t xml:space="preserve">​</w:t>
      </w:r>
    </w:p>
    <w:p w14:paraId="3246661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es-ES"/>
        </w:rPr>
      </w:pPr>
      <w:r xmlns:w="http://schemas.openxmlformats.org/wordprocessingml/2006/main" w:rsidRPr="00E84C88">
        <w:rPr>
          <w:rFonts w:ascii="Arial" w:eastAsia="Times New Roman" w:hAnsi="Arial" w:cs="Arial"/>
          <w:sz w:val="20"/>
          <w:szCs w:val="24"/>
          <w:lang w:val="en-US"/>
        </w:rPr>
        <w:t xml:space="preserve">Participant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by application</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present</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her</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by</w:t>
      </w:r>
      <w:r xmlns:w="http://schemas.openxmlformats.org/wordprocessingml/2006/main" w:rsidRPr="00E84C88">
        <w:rPr>
          <w:rFonts w:ascii="GHEA Grapalat" w:eastAsia="Times New Roman" w:hAnsi="GHEA Grapalat" w:cs="Sylfaen"/>
          <w:sz w:val="20"/>
          <w:szCs w:val="24"/>
          <w:lang w:val="es-ES"/>
        </w:rPr>
        <w:t xml:space="preserve"> </w:t>
      </w:r>
      <w:r xmlns:w="http://schemas.openxmlformats.org/wordprocessingml/2006/main" w:rsidRPr="00E84C88">
        <w:rPr>
          <w:rFonts w:ascii="Arial" w:eastAsia="Times New Roman" w:hAnsi="Arial" w:cs="Arial"/>
          <w:sz w:val="20"/>
          <w:szCs w:val="24"/>
          <w:lang w:val="en-US"/>
        </w:rPr>
        <w:t xml:space="preserve">confirmed </w:t>
      </w:r>
      <w:r xmlns:w="http://schemas.openxmlformats.org/wordprocessingml/2006/main" w:rsidRPr="00E84C88">
        <w:rPr>
          <w:rFonts w:ascii="GHEA Grapalat" w:eastAsia="Times New Roman" w:hAnsi="GHEA Grapalat" w:cs="Sylfaen"/>
          <w:sz w:val="20"/>
          <w:szCs w:val="24"/>
          <w:lang w:val="es-ES"/>
        </w:rPr>
        <w:t xml:space="preserve">:</w:t>
      </w:r>
    </w:p>
    <w:p w14:paraId="51C8319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b/>
          <w:sz w:val="20"/>
          <w:szCs w:val="24"/>
          <w:lang w:val="es-ES"/>
        </w:rPr>
      </w:pPr>
      <w:r xmlns:w="http://schemas.openxmlformats.org/wordprocessingml/2006/main" w:rsidRPr="00E84C88">
        <w:rPr>
          <w:rFonts w:ascii="GHEA Grapalat" w:eastAsia="Times New Roman" w:hAnsi="GHEA Grapalat" w:cs="Sylfaen"/>
          <w:b/>
          <w:sz w:val="20"/>
          <w:szCs w:val="24"/>
          <w:lang w:val="es-ES"/>
        </w:rPr>
        <w:t xml:space="preserve">2.1 </w:t>
      </w:r>
      <w:r xmlns:w="http://schemas.openxmlformats.org/wordprocessingml/2006/main" w:rsidRPr="00E84C88">
        <w:rPr>
          <w:rFonts w:ascii="Arial" w:eastAsia="Times New Roman" w:hAnsi="Arial" w:cs="Arial"/>
          <w:b/>
          <w:sz w:val="20"/>
          <w:szCs w:val="24"/>
        </w:rPr>
        <w:t xml:space="preserve">to the procedure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to participate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application </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statement </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according to</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af-ZA"/>
        </w:rPr>
        <w:t xml:space="preserve">h </w:t>
      </w:r>
      <w:r xmlns:w="http://schemas.openxmlformats.org/wordprocessingml/2006/main" w:rsidRPr="00E84C88">
        <w:rPr>
          <w:rFonts w:ascii="Arial" w:eastAsia="Times New Roman" w:hAnsi="Arial" w:cs="Arial"/>
          <w:b/>
          <w:sz w:val="20"/>
          <w:szCs w:val="24"/>
        </w:rPr>
        <w:t xml:space="preserve">added </w:t>
      </w:r>
      <w:r xmlns:w="http://schemas.openxmlformats.org/wordprocessingml/2006/main" w:rsidRPr="00E84C88">
        <w:rPr>
          <w:rFonts w:ascii="Arial" w:eastAsia="Times New Roman" w:hAnsi="Arial" w:cs="Arial"/>
          <w:b/>
          <w:sz w:val="20"/>
          <w:szCs w:val="24"/>
          <w:lang w:val="af-ZA"/>
        </w:rPr>
        <w:t xml:space="preserve">to </w:t>
      </w:r>
      <w:r xmlns:w="http://schemas.openxmlformats.org/wordprocessingml/2006/main" w:rsidRPr="00E84C88">
        <w:rPr>
          <w:rFonts w:ascii="GHEA Grapalat" w:eastAsia="Times New Roman" w:hAnsi="GHEA Grapalat" w:cs="Sylfaen"/>
          <w:b/>
          <w:sz w:val="20"/>
          <w:szCs w:val="24"/>
          <w:lang w:val="af-ZA"/>
        </w:rPr>
        <w:t xml:space="preserve">N 1 </w:t>
      </w:r>
      <w:r xmlns:w="http://schemas.openxmlformats.org/wordprocessingml/2006/main" w:rsidRPr="00E84C88">
        <w:rPr>
          <w:rFonts w:ascii="GHEA Grapalat" w:eastAsia="Times New Roman" w:hAnsi="GHEA Grapalat" w:cs="Sylfaen"/>
          <w:b/>
          <w:sz w:val="20"/>
          <w:szCs w:val="24"/>
          <w:lang w:val="es-ES"/>
        </w:rPr>
        <w:t xml:space="preserve">.</w:t>
      </w:r>
    </w:p>
    <w:p w14:paraId="08242E0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2.2 </w:t>
      </w:r>
      <w:r xmlns:w="http://schemas.openxmlformats.org/wordprocessingml/2006/main" w:rsidRPr="00E84C88">
        <w:rPr>
          <w:rFonts w:ascii="Arial" w:eastAsia="Times New Roman" w:hAnsi="Arial" w:cs="Arial"/>
          <w:b/>
          <w:sz w:val="20"/>
          <w:szCs w:val="24"/>
          <w:lang w:val="es-ES"/>
        </w:rPr>
        <w:t xml:space="preserve">items</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by</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approved </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recommended</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4"/>
          <w:lang w:val="en-US"/>
        </w:rPr>
        <w:t xml:space="preserve">of the product</w:t>
      </w:r>
      <w:r xmlns:w="http://schemas.openxmlformats.org/wordprocessingml/2006/main" w:rsidRPr="00E84C88">
        <w:rPr>
          <w:rFonts w:ascii="GHEA Grapalat" w:eastAsia="Times New Roman" w:hAnsi="GHEA Grapalat" w:cs="Sylfaen"/>
          <w:b/>
          <w:sz w:val="20"/>
          <w:szCs w:val="24"/>
          <w:lang w:val="es-ES"/>
        </w:rPr>
        <w:t xml:space="preserve"> </w:t>
      </w:r>
      <w:r xmlns:w="http://schemas.openxmlformats.org/wordprocessingml/2006/main" w:rsidRPr="00E84C88">
        <w:rPr>
          <w:rFonts w:ascii="Arial" w:eastAsia="Times New Roman" w:hAnsi="Arial" w:cs="Arial"/>
          <w:b/>
          <w:sz w:val="20"/>
          <w:szCs w:val="20"/>
          <w:lang w:val="hy-AM"/>
        </w:rPr>
        <w:t xml:space="preserve">complete</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description </w:t>
      </w:r>
      <w:r xmlns:w="http://schemas.openxmlformats.org/wordprocessingml/2006/main" w:rsidRPr="00E84C88">
        <w:rPr>
          <w:rFonts w:ascii="Arial" w:eastAsia="Times New Roman" w:hAnsi="Arial" w:cs="Arial"/>
          <w:b/>
          <w:sz w:val="20"/>
          <w:szCs w:val="20"/>
          <w:lang w:val="en-US"/>
        </w:rPr>
        <w:t xml:space="preserve">according </w:t>
      </w:r>
      <w:r xmlns:w="http://schemas.openxmlformats.org/wordprocessingml/2006/main" w:rsidRPr="00E84C88">
        <w:rPr>
          <w:rFonts w:ascii="GHEA Grapalat" w:eastAsia="Times New Roman" w:hAnsi="GHEA Grapalat" w:cs="Times New Roman"/>
          <w:b/>
          <w:sz w:val="20"/>
          <w:szCs w:val="20"/>
          <w:lang w:val="es-ES"/>
        </w:rPr>
        <w:t xml:space="preserve">to</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Annex </w:t>
      </w:r>
      <w:r xmlns:w="http://schemas.openxmlformats.org/wordprocessingml/2006/main" w:rsidRPr="00E84C88">
        <w:rPr>
          <w:rFonts w:ascii="GHEA Grapalat" w:eastAsia="Times New Roman" w:hAnsi="GHEA Grapalat" w:cs="Times New Roman"/>
          <w:b/>
          <w:sz w:val="20"/>
          <w:szCs w:val="20"/>
          <w:lang w:val="es-ES"/>
        </w:rPr>
        <w:t xml:space="preserve">N </w:t>
      </w:r>
      <w:r xmlns:w="http://schemas.openxmlformats.org/wordprocessingml/2006/main" w:rsidRPr="00E84C88">
        <w:rPr>
          <w:rFonts w:ascii="Arial" w:eastAsia="Times New Roman" w:hAnsi="Arial" w:cs="Arial"/>
          <w:b/>
          <w:sz w:val="20"/>
          <w:szCs w:val="20"/>
          <w:lang w:val="en-US"/>
        </w:rPr>
        <w:t xml:space="preserve">1.1 </w:t>
      </w:r>
      <w:r xmlns:w="http://schemas.openxmlformats.org/wordprocessingml/2006/main" w:rsidRPr="00E84C88">
        <w:rPr>
          <w:rFonts w:ascii="GHEA Grapalat" w:eastAsia="Times New Roman" w:hAnsi="GHEA Grapalat" w:cs="Sylfaen"/>
          <w:b/>
          <w:sz w:val="20"/>
          <w:szCs w:val="24"/>
          <w:lang w:val="es-ES"/>
        </w:rPr>
        <w:t xml:space="preserve">.</w:t>
      </w:r>
    </w:p>
    <w:p w14:paraId="6F067BC9" w14:textId="77777777" w:rsidR="00532D6C" w:rsidRPr="00E84C88" w:rsidRDefault="00532D6C" w:rsidP="00532D6C">
      <w:pPr xmlns:w="http://schemas.openxmlformats.org/wordprocessingml/2006/main">
        <w:spacing w:after="0" w:line="276"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sz w:val="20"/>
          <w:szCs w:val="20"/>
          <w:lang w:val="af-ZA" w:eastAsia="ru-RU"/>
        </w:rPr>
        <w:t xml:space="preserve">2.3 </w:t>
      </w:r>
      <w:r xmlns:w="http://schemas.openxmlformats.org/wordprocessingml/2006/main" w:rsidRPr="00E84C88">
        <w:rPr>
          <w:rFonts w:ascii="Arial" w:eastAsia="Times New Roman" w:hAnsi="Arial" w:cs="Arial"/>
          <w:sz w:val="20"/>
          <w:szCs w:val="24"/>
          <w:lang w:val="en-US"/>
        </w:rPr>
        <w:t xml:space="preserve">agency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 copy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side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being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person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data </w:t>
      </w:r>
      <w:r xmlns:w="http://schemas.openxmlformats.org/wordprocessingml/2006/main" w:rsidRPr="00E84C88">
        <w:rPr>
          <w:rFonts w:ascii="GHEA Grapalat" w:eastAsia="Times New Roman" w:hAnsi="GHEA Grapalat" w:cs="Sylfaen"/>
          <w:sz w:val="20"/>
          <w:szCs w:val="24"/>
          <w:lang w:val="af-ZA"/>
        </w:rPr>
        <w:t xml:space="preserve">if</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contract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be carried out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agency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through</w:t>
      </w:r>
      <w:r xmlns:w="http://schemas.openxmlformats.org/wordprocessingml/2006/main" w:rsidRPr="00E84C88">
        <w:rPr>
          <w:rFonts w:ascii="GHEA Grapalat" w:eastAsia="Times New Roman" w:hAnsi="GHEA Grapalat" w:cs="Sylfaen"/>
          <w:sz w:val="20"/>
          <w:szCs w:val="24"/>
          <w:lang w:val="af-ZA"/>
        </w:rPr>
        <w:t xml:space="preserve">​</w:t>
      </w:r>
    </w:p>
    <w:p w14:paraId="66C7C587"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color w:val="FFFFFF"/>
          <w:sz w:val="20"/>
          <w:szCs w:val="24"/>
          <w:lang w:val="af-ZA"/>
        </w:rPr>
      </w:pPr>
      <w:r xmlns:w="http://schemas.openxmlformats.org/wordprocessingml/2006/main" w:rsidRPr="00E84C88">
        <w:rPr>
          <w:rFonts w:ascii="GHEA Grapalat" w:eastAsia="Times New Roman" w:hAnsi="GHEA Grapalat" w:cs="Sylfaen"/>
          <w:sz w:val="20"/>
          <w:szCs w:val="24"/>
          <w:lang w:val="af-ZA"/>
        </w:rPr>
        <w:t xml:space="preserve">2.4 </w:t>
      </w:r>
      <w:r xmlns:w="http://schemas.openxmlformats.org/wordprocessingml/2006/main" w:rsidRPr="00E84C88">
        <w:rPr>
          <w:rFonts w:ascii="Arial" w:eastAsia="Times New Roman" w:hAnsi="Arial" w:cs="Arial"/>
          <w:sz w:val="20"/>
          <w:szCs w:val="24"/>
          <w:lang w:val="en-US"/>
        </w:rPr>
        <w:t xml:space="preserve">joint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activity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the </w:t>
      </w:r>
      <w:r xmlns:w="http://schemas.openxmlformats.org/wordprocessingml/2006/main" w:rsidRPr="00E84C88">
        <w:rPr>
          <w:rFonts w:ascii="Arial" w:eastAsia="Times New Roman" w:hAnsi="Arial" w:cs="Arial"/>
          <w:sz w:val="20"/>
          <w:szCs w:val="24"/>
          <w:lang w:val="en-US"/>
        </w:rPr>
        <w:t xml:space="preserve">contract </w:t>
      </w:r>
      <w:r xmlns:w="http://schemas.openxmlformats.org/wordprocessingml/2006/main" w:rsidRPr="00E84C88">
        <w:rPr>
          <w:rFonts w:ascii="GHEA Grapalat" w:eastAsia="Times New Roman" w:hAnsi="GHEA Grapalat" w:cs="Sylfaen"/>
          <w:sz w:val="20"/>
          <w:szCs w:val="24"/>
          <w:lang w:val="af-ZA"/>
        </w:rPr>
        <w:t xml:space="preserve">if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participants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of purchase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 the procedure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participates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are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together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activity</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in order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en-US"/>
        </w:rPr>
        <w:t xml:space="preserve">consortium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GHEA Grapalat" w:eastAsia="Times New Roman" w:hAnsi="GHEA Grapalat" w:cs="Sylfaen"/>
          <w:sz w:val="20"/>
          <w:szCs w:val="24"/>
          <w:vertAlign w:val="superscript"/>
          <w:lang w:val="af-ZA"/>
        </w:rPr>
        <w:t xml:space="preserve">15:00</w:t>
      </w:r>
      <w:r xmlns:w="http://schemas.openxmlformats.org/wordprocessingml/2006/main" w:rsidRPr="00E84C88">
        <w:rPr>
          <w:rFonts w:ascii="GHEA Grapalat" w:eastAsia="Times New Roman" w:hAnsi="GHEA Grapalat" w:cs="Sylfaen"/>
          <w:color w:val="FFFFFF"/>
          <w:sz w:val="20"/>
          <w:szCs w:val="24"/>
          <w:vertAlign w:val="superscript"/>
          <w:lang w:val="af-ZA"/>
        </w:rPr>
        <w:footnoteReference xmlns:w="http://schemas.openxmlformats.org/wordprocessingml/2006/main" w:id="6"/>
      </w:r>
    </w:p>
    <w:p w14:paraId="18F1C175"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4"/>
          <w:lang w:val="af-ZA"/>
        </w:rPr>
      </w:pPr>
      <w:r xmlns:w="http://schemas.openxmlformats.org/wordprocessingml/2006/main" w:rsidRPr="00E84C88">
        <w:rPr>
          <w:rFonts w:ascii="GHEA Grapalat" w:eastAsia="Times New Roman" w:hAnsi="GHEA Grapalat" w:cs="Sylfaen"/>
          <w:b/>
          <w:sz w:val="20"/>
          <w:szCs w:val="24"/>
          <w:lang w:val="af-ZA"/>
        </w:rPr>
        <w:t xml:space="preserve">2.6 </w:t>
      </w:r>
      <w:r xmlns:w="http://schemas.openxmlformats.org/wordprocessingml/2006/main" w:rsidRPr="00E84C88">
        <w:rPr>
          <w:rFonts w:ascii="Arial" w:eastAsia="Times New Roman" w:hAnsi="Arial" w:cs="Arial"/>
          <w:b/>
          <w:sz w:val="20"/>
          <w:szCs w:val="24"/>
          <w:lang w:val="hy-AM"/>
        </w:rPr>
        <w:t xml:space="preserve">price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offer </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agree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lang w:val="hy-AM"/>
        </w:rPr>
        <w:t xml:space="preserve">Appendix </w:t>
      </w:r>
      <w:r xmlns:w="http://schemas.openxmlformats.org/wordprocessingml/2006/main" w:rsidRPr="00E84C88">
        <w:rPr>
          <w:rFonts w:ascii="GHEA Grapalat" w:eastAsia="Times New Roman" w:hAnsi="GHEA Grapalat" w:cs="Sylfaen"/>
          <w:b/>
          <w:sz w:val="20"/>
          <w:szCs w:val="24"/>
          <w:lang w:val="af-ZA"/>
        </w:rPr>
        <w:t xml:space="preserve">N </w:t>
      </w:r>
      <w:r xmlns:w="http://schemas.openxmlformats.org/wordprocessingml/2006/main" w:rsidRPr="00E84C88">
        <w:rPr>
          <w:rFonts w:ascii="Arial" w:eastAsia="Times New Roman" w:hAnsi="Arial" w:cs="Arial"/>
          <w:b/>
          <w:sz w:val="20"/>
          <w:szCs w:val="24"/>
          <w:lang w:val="hy-AM"/>
        </w:rPr>
        <w:t xml:space="preserve">2 </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Pricing</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offer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 introduced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value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cost: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predictable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of profit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af-ZA"/>
        </w:rPr>
        <w:t xml:space="preserve">the total </w:t>
      </w:r>
      <w:r xmlns:w="http://schemas.openxmlformats.org/wordprocessingml/2006/main" w:rsidRPr="00E84C88">
        <w:rPr>
          <w:rFonts w:ascii="GHEA Grapalat" w:eastAsia="Times New Roman" w:hAnsi="GHEA Grapalat" w:cs="Sylfaen"/>
          <w:sz w:val="20"/>
          <w:szCs w:val="24"/>
          <w:lang w:val="af-ZA"/>
        </w:rPr>
        <w:t xml:space="preserve">)</w:t>
      </w:r>
      <w:r xmlns:w="http://schemas.openxmlformats.org/wordprocessingml/2006/main" w:rsidRPr="00E84C88">
        <w:rPr>
          <w:rFonts w:ascii="GHEA Grapalat" w:eastAsia="Times New Roman" w:hAnsi="GHEA Grapalat" w:cs="Sylfaen"/>
          <w:lang w:val="af-ZA"/>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added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value</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tax</w:t>
      </w:r>
      <w:r xmlns:w="http://schemas.openxmlformats.org/wordprocessingml/2006/main" w:rsidRPr="00E84C88" w:rsidDel="001A1F55">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general</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lastRenderedPageBreak xmlns:w="http://schemas.openxmlformats.org/wordprocessingml/2006/main"/>
      </w:r>
      <w:r xmlns:w="http://schemas.openxmlformats.org/wordprocessingml/2006/main" w:rsidRPr="00E84C88">
        <w:rPr>
          <w:rFonts w:ascii="Arial" w:eastAsia="Times New Roman" w:hAnsi="Arial" w:cs="Arial"/>
          <w:sz w:val="20"/>
          <w:szCs w:val="24"/>
          <w:lang w:val="hy-AM"/>
        </w:rPr>
        <w:t xml:space="preserve">of the ingredients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consisting of</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of calculation</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form.</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lang w:val="hy-AM"/>
        </w:rPr>
        <w:t xml:space="preserve">Worth it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components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calculation </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gap</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other</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details</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they are not</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required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and:</w:t>
      </w:r>
      <w:r xmlns:w="http://schemas.openxmlformats.org/wordprocessingml/2006/main" w:rsidRPr="00E84C88">
        <w:rPr>
          <w:rFonts w:ascii="GHEA Grapalat" w:eastAsia="Times New Roman" w:hAnsi="GHEA Grapalat" w:cs="Sylfaen"/>
          <w:sz w:val="20"/>
          <w:szCs w:val="24"/>
          <w:lang w:val="af-ZA"/>
        </w:rPr>
        <w:t xml:space="preserve"> </w:t>
      </w:r>
      <w:r xmlns:w="http://schemas.openxmlformats.org/wordprocessingml/2006/main" w:rsidRPr="00E84C88">
        <w:rPr>
          <w:rFonts w:ascii="Arial" w:eastAsia="Times New Roman" w:hAnsi="Arial" w:cs="Arial"/>
          <w:sz w:val="20"/>
          <w:szCs w:val="24"/>
        </w:rPr>
        <w:t xml:space="preserve">is introduced </w:t>
      </w:r>
      <w:r xmlns:w="http://schemas.openxmlformats.org/wordprocessingml/2006/main" w:rsidRPr="00E84C88">
        <w:rPr>
          <w:rFonts w:ascii="GHEA Grapalat" w:eastAsia="Times New Roman" w:hAnsi="GHEA Grapalat" w:cs="Sylfaen"/>
          <w:sz w:val="20"/>
          <w:szCs w:val="24"/>
          <w:lang w:val="af-ZA"/>
        </w:rPr>
        <w:t xml:space="preserve">.</w:t>
      </w:r>
    </w:p>
    <w:p w14:paraId="0D97712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sz w:val="20"/>
          <w:szCs w:val="24"/>
          <w:lang w:val="es-ES"/>
        </w:rPr>
      </w:pPr>
      <w:r xmlns:w="http://schemas.openxmlformats.org/wordprocessingml/2006/main" w:rsidRPr="00E84C88">
        <w:rPr>
          <w:rFonts w:ascii="GHEA Grapalat" w:eastAsia="Times New Roman" w:hAnsi="GHEA Grapalat" w:cs="Times New Roman"/>
          <w:b/>
          <w:sz w:val="20"/>
          <w:szCs w:val="24"/>
          <w:lang w:val="es-ES"/>
        </w:rPr>
        <w:t xml:space="preserve">3. </w:t>
      </w:r>
      <w:r xmlns:w="http://schemas.openxmlformats.org/wordprocessingml/2006/main" w:rsidRPr="00E84C88">
        <w:rPr>
          <w:rFonts w:ascii="Arial" w:eastAsia="Times New Roman" w:hAnsi="Arial" w:cs="Arial"/>
          <w:b/>
          <w:sz w:val="20"/>
          <w:szCs w:val="24"/>
          <w:lang w:val="es-ES"/>
        </w:rPr>
        <w:t xml:space="preserve">THE APPLICATION</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TO PREPARE</w:t>
      </w:r>
      <w:r xmlns:w="http://schemas.openxmlformats.org/wordprocessingml/2006/main" w:rsidRPr="00E84C88">
        <w:rPr>
          <w:rFonts w:ascii="GHEA Grapalat" w:eastAsia="Times New Roman" w:hAnsi="GHEA Grapalat" w:cs="Arial"/>
          <w:b/>
          <w:sz w:val="20"/>
          <w:szCs w:val="24"/>
          <w:lang w:val="es-ES"/>
        </w:rPr>
        <w:t xml:space="preserve">  </w:t>
      </w:r>
      <w:r xmlns:w="http://schemas.openxmlformats.org/wordprocessingml/2006/main" w:rsidRPr="00E84C88">
        <w:rPr>
          <w:rFonts w:ascii="Arial" w:eastAsia="Times New Roman" w:hAnsi="Arial" w:cs="Arial"/>
          <w:b/>
          <w:sz w:val="20"/>
          <w:szCs w:val="24"/>
          <w:lang w:val="es-ES"/>
        </w:rPr>
        <w:t xml:space="preserve">THE PROCEDURE</w:t>
      </w:r>
    </w:p>
    <w:p w14:paraId="05DDDD1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Times New Roman"/>
          <w:sz w:val="20"/>
          <w:szCs w:val="20"/>
          <w:lang w:val="es-ES"/>
        </w:rPr>
        <w:t xml:space="preserve">3.1 </w:t>
      </w:r>
      <w:r xmlns:w="http://schemas.openxmlformats.org/wordprocessingml/2006/main" w:rsidRPr="00E84C88">
        <w:rPr>
          <w:rFonts w:ascii="Arial" w:eastAsia="Times New Roman" w:hAnsi="Arial" w:cs="Arial"/>
          <w:sz w:val="20"/>
          <w:szCs w:val="20"/>
        </w:rPr>
        <w:t xml:space="preserve">Participant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rPr>
        <w:t xml:space="preserve">the application</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rPr>
        <w:t xml:space="preserve">present</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rPr>
        <w:t xml:space="preserve">is</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rPr>
        <w:t xml:space="preserve">hereby</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rPr>
        <w:t xml:space="preserve">by invitation</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rPr>
        <w:t xml:space="preserve">defined</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rPr>
        <w:t xml:space="preserve">in order.</w:t>
      </w:r>
      <w:r xmlns:w="http://schemas.openxmlformats.org/wordprocessingml/2006/main" w:rsidRPr="00E84C88">
        <w:rPr>
          <w:rFonts w:ascii="GHEA Grapalat" w:eastAsia="Times New Roman" w:hAnsi="GHEA Grapalat" w:cs="Sylfaen"/>
          <w:sz w:val="20"/>
          <w:szCs w:val="20"/>
          <w:lang w:val="es-ES"/>
        </w:rPr>
        <w:t xml:space="preserve"> </w:t>
      </w:r>
    </w:p>
    <w:p w14:paraId="2B7753A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Sylfaen"/>
          <w:b/>
          <w:sz w:val="20"/>
          <w:szCs w:val="24"/>
          <w:lang w:val="af-ZA"/>
        </w:rPr>
      </w:pPr>
      <w:proofErr xmlns:w="http://schemas.openxmlformats.org/wordprocessingml/2006/main" w:type="gramStart"/>
      <w:r xmlns:w="http://schemas.openxmlformats.org/wordprocessingml/2006/main" w:rsidRPr="00E84C88">
        <w:rPr>
          <w:rFonts w:ascii="Arial" w:eastAsia="Times New Roman" w:hAnsi="Arial" w:cs="Arial"/>
          <w:b/>
          <w:sz w:val="20"/>
          <w:szCs w:val="20"/>
          <w:lang w:val="en-US"/>
        </w:rPr>
        <w:t xml:space="preserve">To participate</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the proposals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to them</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pertaining to</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documents</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put</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are</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envelope</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in </w:t>
      </w:r>
      <w:r xmlns:w="http://schemas.openxmlformats.org/wordprocessingml/2006/main" w:rsidRPr="00E84C88">
        <w:rPr>
          <w:rFonts w:ascii="GHEA Grapalat" w:eastAsia="Times New Roman" w:hAnsi="GHEA Grapalat" w:cs="Times New Roman"/>
          <w:b/>
          <w:sz w:val="20"/>
          <w:szCs w:val="20"/>
          <w:lang w:val="es-ES"/>
        </w:rPr>
        <w:t xml:space="preserve">which</w:t>
      </w:r>
      <w:r xmlns:w="http://schemas.openxmlformats.org/wordprocessingml/2006/main" w:rsidRPr="00E84C88">
        <w:rPr>
          <w:rFonts w:ascii="Arial" w:eastAsia="Times New Roman" w:hAnsi="Arial" w:cs="Arial"/>
          <w:b/>
          <w:sz w:val="20"/>
          <w:szCs w:val="20"/>
          <w:lang w:val="en-US"/>
        </w:rPr>
        <w:t xml:space="preserve">​</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gluing</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is</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it</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Presenter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Envelope</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included</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documents </w:t>
      </w:r>
      <w:r xmlns:w="http://schemas.openxmlformats.org/wordprocessingml/2006/main" w:rsidRPr="00E84C88">
        <w:rPr>
          <w:rFonts w:ascii="Arial" w:eastAsia="Times New Roman" w:hAnsi="Arial" w:cs="Arial"/>
          <w:b/>
          <w:sz w:val="20"/>
          <w:szCs w:val="20"/>
          <w:lang w:val="en-US"/>
        </w:rPr>
        <w:t xml:space="preserve">are being </w:t>
      </w:r>
      <w:r xmlns:w="http://schemas.openxmlformats.org/wordprocessingml/2006/main" w:rsidRPr="00E84C88">
        <w:rPr>
          <w:rFonts w:ascii="GHEA Grapalat" w:eastAsia="Times New Roman" w:hAnsi="GHEA Grapalat" w:cs="Sylfaen"/>
          <w:b/>
          <w:sz w:val="20"/>
          <w:szCs w:val="20"/>
          <w:lang w:val="es-ES"/>
        </w:rPr>
        <w:t xml:space="preserve">prepared</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are</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from the original</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except for </w:t>
      </w:r>
      <w:r xmlns:w="http://schemas.openxmlformats.org/wordprocessingml/2006/main" w:rsidRPr="00E84C88">
        <w:rPr>
          <w:rFonts w:ascii="Arial" w:eastAsia="Times New Roman" w:hAnsi="Arial" w:cs="Arial"/>
          <w:b/>
          <w:sz w:val="20"/>
          <w:szCs w:val="20"/>
          <w:lang w:val="es-ES"/>
        </w:rPr>
        <w:t xml:space="preserve">the </w:t>
      </w:r>
      <w:r xmlns:w="http://schemas.openxmlformats.org/wordprocessingml/2006/main" w:rsidRPr="00E84C88">
        <w:rPr>
          <w:rFonts w:ascii="GHEA Grapalat" w:eastAsia="Times New Roman" w:hAnsi="GHEA Grapalat" w:cs="Sylfaen"/>
          <w:b/>
          <w:sz w:val="20"/>
          <w:szCs w:val="20"/>
          <w:lang w:val="es-ES"/>
        </w:rPr>
        <w:t xml:space="preserve">3rd</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side</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by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provided</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or</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approved</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documents </w:t>
      </w:r>
      <w:r xmlns:w="http://schemas.openxmlformats.org/wordprocessingml/2006/main" w:rsidRPr="00E84C88">
        <w:rPr>
          <w:rFonts w:ascii="GHEA Grapalat" w:eastAsia="Times New Roman" w:hAnsi="GHEA Grapalat" w:cs="Sylfaen"/>
          <w:b/>
          <w:sz w:val="20"/>
          <w:szCs w:val="20"/>
          <w:lang w:val="es-ES"/>
        </w:rPr>
        <w:t xml:space="preserve">to </w:t>
      </w:r>
      <w:r xmlns:w="http://schemas.openxmlformats.org/wordprocessingml/2006/main" w:rsidRPr="00E84C88">
        <w:rPr>
          <w:rFonts w:ascii="Arial" w:eastAsia="Times New Roman" w:hAnsi="Arial" w:cs="Arial"/>
          <w:b/>
          <w:sz w:val="20"/>
          <w:szCs w:val="20"/>
          <w:lang w:val="es-ES"/>
        </w:rPr>
        <w:t xml:space="preserve">which</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case</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is introduced</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is</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Sylfaen"/>
          <w:b/>
          <w:sz w:val="20"/>
          <w:szCs w:val="20"/>
          <w:lang w:val="es-ES"/>
        </w:rPr>
        <w:t xml:space="preserve">of </w:t>
      </w:r>
      <w:r xmlns:w="http://schemas.openxmlformats.org/wordprocessingml/2006/main" w:rsidRPr="00E84C88">
        <w:rPr>
          <w:rFonts w:ascii="Arial" w:eastAsia="Times New Roman" w:hAnsi="Arial" w:cs="Arial"/>
          <w:b/>
          <w:sz w:val="20"/>
          <w:szCs w:val="20"/>
          <w:lang w:val="es-ES"/>
        </w:rPr>
        <w:t xml:space="preserve">them </w:t>
      </w:r>
      <w:r xmlns:w="http://schemas.openxmlformats.org/wordprocessingml/2006/main" w:rsidRPr="00E84C88">
        <w:rPr>
          <w:rFonts w:ascii="Arial" w:eastAsia="Times New Roman" w:hAnsi="Arial" w:cs="Arial"/>
          <w:b/>
          <w:sz w:val="20"/>
          <w:szCs w:val="20"/>
          <w:lang w:val="es-ES"/>
        </w:rPr>
        <w:t xml:space="preserve">from the original</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copied</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option </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and </w:t>
      </w:r>
      <w:r xmlns:w="http://schemas.openxmlformats.org/wordprocessingml/2006/main" w:rsidR="009E077A" w:rsidRPr="00E84C88">
        <w:rPr>
          <w:rFonts w:ascii="GHEA Grapalat" w:eastAsia="Times New Roman" w:hAnsi="GHEA Grapalat" w:cs="Times New Roman"/>
          <w:b/>
          <w:sz w:val="20"/>
          <w:szCs w:val="20"/>
          <w:lang w:val="es-ES"/>
        </w:rPr>
        <w:t xml:space="preserve">2/ </w:t>
      </w:r>
      <w:r xmlns:w="http://schemas.openxmlformats.org/wordprocessingml/2006/main" w:rsidRPr="00E84C88">
        <w:rPr>
          <w:rFonts w:ascii="Arial" w:eastAsia="Times New Roman" w:hAnsi="Arial" w:cs="Arial"/>
          <w:b/>
          <w:sz w:val="20"/>
          <w:szCs w:val="20"/>
          <w:lang w:val="es-ES"/>
        </w:rPr>
        <w:t xml:space="preserve">two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examples</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of copies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of documents</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of packages</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on</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respectively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being written</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are</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original</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and:</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copy</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0"/>
          <w:lang w:val="en-US"/>
        </w:rPr>
        <w:t xml:space="preserve">the words </w:t>
      </w:r>
      <w:r xmlns:w="http://schemas.openxmlformats.org/wordprocessingml/2006/main" w:rsidRPr="00E84C88">
        <w:rPr>
          <w:rFonts w:ascii="GHEA Grapalat" w:eastAsia="Times New Roman" w:hAnsi="GHEA Grapalat" w:cs="Times New Roman"/>
          <w:b/>
          <w:sz w:val="20"/>
          <w:szCs w:val="20"/>
          <w:lang w:val="es-ES"/>
        </w:rPr>
        <w:t xml:space="preserve">: </w:t>
      </w:r>
      <w:r xmlns:w="http://schemas.openxmlformats.org/wordprocessingml/2006/main" w:rsidRPr="00E84C88">
        <w:rPr>
          <w:rFonts w:ascii="Arial" w:eastAsia="Times New Roman" w:hAnsi="Arial" w:cs="Arial"/>
          <w:b/>
          <w:sz w:val="20"/>
          <w:szCs w:val="24"/>
        </w:rPr>
        <w:t xml:space="preserve">in the application</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inclusive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original</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documents</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instead of</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can</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are</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presented</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to them</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notarial</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in order</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authenticated</w:t>
      </w:r>
      <w:r xmlns:w="http://schemas.openxmlformats.org/wordprocessingml/2006/main" w:rsidRPr="00E84C88">
        <w:rPr>
          <w:rFonts w:ascii="GHEA Grapalat" w:eastAsia="Times New Roman" w:hAnsi="GHEA Grapalat" w:cs="Sylfaen"/>
          <w:b/>
          <w:sz w:val="20"/>
          <w:szCs w:val="24"/>
          <w:lang w:val="af-ZA"/>
        </w:rPr>
        <w:t xml:space="preserve"> </w:t>
      </w:r>
      <w:r xmlns:w="http://schemas.openxmlformats.org/wordprocessingml/2006/main" w:rsidRPr="00E84C88">
        <w:rPr>
          <w:rFonts w:ascii="Arial" w:eastAsia="Times New Roman" w:hAnsi="Arial" w:cs="Arial"/>
          <w:b/>
          <w:sz w:val="20"/>
          <w:szCs w:val="24"/>
        </w:rPr>
        <w:t xml:space="preserve">examples.</w:t>
      </w:r>
      <w:proofErr xmlns:w="http://schemas.openxmlformats.org/wordprocessingml/2006/main" w:type="gramEnd"/>
    </w:p>
    <w:p w14:paraId="1BD04200"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E84C88">
        <w:rPr>
          <w:rFonts w:ascii="Arial" w:eastAsia="Times New Roman" w:hAnsi="Arial" w:cs="Arial"/>
          <w:sz w:val="20"/>
          <w:szCs w:val="20"/>
          <w:lang w:val="en-US"/>
        </w:rPr>
        <w:t xml:space="preserve">The envelope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hereby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by invitation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intended </w:t>
      </w:r>
      <w:r xmlns:w="http://schemas.openxmlformats.org/wordprocessingml/2006/main" w:rsidRPr="00E84C88">
        <w:rPr>
          <w:rFonts w:ascii="GHEA Grapalat" w:eastAsia="Times New Roman" w:hAnsi="GHEA Grapalat" w:cs="Times New Roman"/>
          <w:sz w:val="20"/>
          <w:szCs w:val="20"/>
          <w:lang w:val="af-ZA"/>
        </w:rPr>
        <w:t xml:space="preserve">to </w:t>
      </w:r>
      <w:r xmlns:w="http://schemas.openxmlformats.org/wordprocessingml/2006/main" w:rsidRPr="00E84C88">
        <w:rPr>
          <w:rFonts w:ascii="Arial" w:eastAsia="Times New Roman" w:hAnsi="Arial" w:cs="Arial"/>
          <w:sz w:val="20"/>
          <w:szCs w:val="20"/>
          <w:lang w:val="en-US"/>
        </w:rPr>
        <w:t xml:space="preserve">participate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composed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documents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signing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them</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representative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person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latter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authorized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person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hereafter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agent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if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application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agent </w:t>
      </w:r>
      <w:r xmlns:w="http://schemas.openxmlformats.org/wordprocessingml/2006/main" w:rsidRPr="00E84C88">
        <w:rPr>
          <w:rFonts w:ascii="GHEA Grapalat" w:eastAsia="Times New Roman" w:hAnsi="GHEA Grapalat" w:cs="Times New Roman"/>
          <w:sz w:val="20"/>
          <w:szCs w:val="20"/>
          <w:lang w:val="af-ZA"/>
        </w:rPr>
        <w:t xml:space="preserve">then</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by application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is introduced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latter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that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authority</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reserved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to be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about</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document</w:t>
      </w:r>
      <w:r xmlns:w="http://schemas.openxmlformats.org/wordprocessingml/2006/main" w:rsidRPr="00E84C88">
        <w:rPr>
          <w:rFonts w:ascii="GHEA Grapalat" w:eastAsia="Times New Roman" w:hAnsi="GHEA Grapalat" w:cs="Sylfaen"/>
          <w:sz w:val="20"/>
          <w:szCs w:val="20"/>
          <w:lang w:val="af-ZA"/>
        </w:rPr>
        <w:t xml:space="preserve">​</w:t>
      </w:r>
    </w:p>
    <w:p w14:paraId="1F80ACCE"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3.2 </w:t>
      </w:r>
      <w:r xmlns:w="http://schemas.openxmlformats.org/wordprocessingml/2006/main" w:rsidRPr="00E84C88">
        <w:rPr>
          <w:rFonts w:ascii="Arial" w:eastAsia="Times New Roman" w:hAnsi="Arial" w:cs="Arial"/>
          <w:sz w:val="20"/>
          <w:szCs w:val="20"/>
          <w:lang w:val="en-US"/>
        </w:rPr>
        <w:t xml:space="preserve">Herein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in clause </w:t>
      </w:r>
      <w:r xmlns:w="http://schemas.openxmlformats.org/wordprocessingml/2006/main" w:rsidRPr="00E84C88">
        <w:rPr>
          <w:rFonts w:ascii="GHEA Grapalat" w:eastAsia="Times New Roman" w:hAnsi="GHEA Grapalat" w:cs="Times New Roman"/>
          <w:sz w:val="20"/>
          <w:szCs w:val="20"/>
          <w:lang w:val="af-ZA"/>
        </w:rPr>
        <w:t xml:space="preserve">3.1 </w:t>
      </w:r>
      <w:r xmlns:w="http://schemas.openxmlformats.org/wordprocessingml/2006/main" w:rsidRPr="00E84C88">
        <w:rPr>
          <w:rFonts w:ascii="Arial" w:eastAsia="Times New Roman" w:hAnsi="Arial" w:cs="Arial"/>
          <w:sz w:val="20"/>
          <w:szCs w:val="20"/>
          <w:lang w:val="en-US"/>
        </w:rPr>
        <w:t xml:space="preserve">of the instruction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specified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envelope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application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to make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in language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noted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are </w:t>
      </w:r>
      <w:r xmlns:w="http://schemas.openxmlformats.org/wordprocessingml/2006/main" w:rsidRPr="00E84C88">
        <w:rPr>
          <w:rFonts w:ascii="GHEA Grapalat" w:eastAsia="Times New Roman" w:hAnsi="GHEA Grapalat" w:cs="Times New Roman"/>
          <w:sz w:val="20"/>
          <w:szCs w:val="20"/>
          <w:lang w:val="af-ZA"/>
        </w:rPr>
        <w:t xml:space="preserve">:</w:t>
      </w:r>
    </w:p>
    <w:p w14:paraId="26721428" w14:textId="77777777" w:rsidR="00532D6C" w:rsidRPr="00E84C88" w:rsidRDefault="00532D6C" w:rsidP="00532D6C">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1) </w:t>
      </w:r>
      <w:r xmlns:w="http://schemas.openxmlformats.org/wordprocessingml/2006/main" w:rsidRPr="00E84C88">
        <w:rPr>
          <w:rFonts w:ascii="Arial" w:eastAsia="Times New Roman" w:hAnsi="Arial" w:cs="Arial"/>
          <w:sz w:val="20"/>
          <w:szCs w:val="20"/>
          <w:lang w:val="en-US"/>
        </w:rPr>
        <w:t xml:space="preserve">of the customer</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name: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of the application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place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address </w:t>
      </w:r>
      <w:r xmlns:w="http://schemas.openxmlformats.org/wordprocessingml/2006/main" w:rsidRPr="00E84C88">
        <w:rPr>
          <w:rFonts w:ascii="GHEA Grapalat" w:eastAsia="Times New Roman" w:hAnsi="GHEA Grapalat" w:cs="Times New Roman"/>
          <w:sz w:val="20"/>
          <w:szCs w:val="20"/>
          <w:lang w:val="af-ZA"/>
        </w:rPr>
        <w:t xml:space="preserve">).</w:t>
      </w:r>
    </w:p>
    <w:p w14:paraId="017C1AA7" w14:textId="77777777" w:rsidR="00532D6C" w:rsidRPr="00E84C88" w:rsidRDefault="00532D6C" w:rsidP="00532D6C">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2) </w:t>
      </w:r>
      <w:r xmlns:w="http://schemas.openxmlformats.org/wordprocessingml/2006/main" w:rsidRPr="00E84C88">
        <w:rPr>
          <w:rFonts w:ascii="Arial" w:eastAsia="Times New Roman" w:hAnsi="Arial" w:cs="Arial"/>
          <w:sz w:val="20"/>
          <w:szCs w:val="20"/>
          <w:lang w:val="en-US"/>
        </w:rPr>
        <w:t xml:space="preserve">of the procedure</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code </w:t>
      </w:r>
      <w:r xmlns:w="http://schemas.openxmlformats.org/wordprocessingml/2006/main" w:rsidRPr="00E84C88">
        <w:rPr>
          <w:rFonts w:ascii="GHEA Grapalat" w:eastAsia="Times New Roman" w:hAnsi="GHEA Grapalat" w:cs="Times New Roman"/>
          <w:sz w:val="20"/>
          <w:szCs w:val="20"/>
          <w:lang w:val="af-ZA"/>
        </w:rPr>
        <w:t xml:space="preserve">.</w:t>
      </w:r>
    </w:p>
    <w:p w14:paraId="11171D29" w14:textId="77777777" w:rsidR="00532D6C" w:rsidRPr="00E84C88" w:rsidRDefault="00532D6C" w:rsidP="00532D6C">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3) </w:t>
      </w:r>
      <w:r xmlns:w="http://schemas.openxmlformats.org/wordprocessingml/2006/main" w:rsidRPr="00E84C88">
        <w:rPr>
          <w:rFonts w:ascii="Arial" w:eastAsia="Times New Roman" w:hAnsi="Arial" w:cs="Arial"/>
          <w:sz w:val="20"/>
          <w:szCs w:val="20"/>
          <w:lang w:val="en-US"/>
        </w:rPr>
        <w:t xml:space="preserve">do not open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until</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applications</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opening</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session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GHEA Grapalat" w:eastAsia="Times New Roman" w:hAnsi="GHEA Grapalat" w:cs="Times New Roman"/>
          <w:sz w:val="20"/>
          <w:szCs w:val="20"/>
          <w:lang w:val="af-ZA"/>
        </w:rPr>
        <w:t xml:space="preserve">the </w:t>
      </w:r>
      <w:r xmlns:w="http://schemas.openxmlformats.org/wordprocessingml/2006/main" w:rsidRPr="00E84C88">
        <w:rPr>
          <w:rFonts w:ascii="Arial" w:eastAsia="Times New Roman" w:hAnsi="Arial" w:cs="Arial"/>
          <w:sz w:val="20"/>
          <w:szCs w:val="20"/>
          <w:lang w:val="en-US"/>
        </w:rPr>
        <w:t xml:space="preserve">words</w:t>
      </w:r>
    </w:p>
    <w:p w14:paraId="3EC672FB" w14:textId="77777777" w:rsidR="00532D6C" w:rsidRPr="00E84C88" w:rsidRDefault="00532D6C" w:rsidP="00532D6C">
      <w:pPr xmlns:w="http://schemas.openxmlformats.org/wordprocessingml/2006/main">
        <w:spacing w:after="0" w:line="240" w:lineRule="auto"/>
        <w:ind w:firstLine="720"/>
        <w:rPr>
          <w:rFonts w:ascii="GHEA Grapalat" w:eastAsia="Times New Roman" w:hAnsi="GHEA Grapalat" w:cs="Times New Roman"/>
          <w:sz w:val="20"/>
          <w:szCs w:val="20"/>
          <w:lang w:val="af-ZA"/>
        </w:rPr>
      </w:pPr>
      <w:r xmlns:w="http://schemas.openxmlformats.org/wordprocessingml/2006/main" w:rsidRPr="00E84C88">
        <w:rPr>
          <w:rFonts w:ascii="GHEA Grapalat" w:eastAsia="Times New Roman" w:hAnsi="GHEA Grapalat" w:cs="Times New Roman"/>
          <w:sz w:val="20"/>
          <w:szCs w:val="20"/>
          <w:lang w:val="af-ZA"/>
        </w:rPr>
        <w:t xml:space="preserve">4) </w:t>
      </w:r>
      <w:r xmlns:w="http://schemas.openxmlformats.org/wordprocessingml/2006/main" w:rsidRPr="00E84C88">
        <w:rPr>
          <w:rFonts w:ascii="Arial" w:eastAsia="Times New Roman" w:hAnsi="Arial" w:cs="Arial"/>
          <w:sz w:val="20"/>
          <w:szCs w:val="20"/>
          <w:lang w:val="en-US"/>
        </w:rPr>
        <w:t xml:space="preserve">participant</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name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name </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location</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place</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phone number </w:t>
      </w:r>
      <w:r xmlns:w="http://schemas.openxmlformats.org/wordprocessingml/2006/main" w:rsidRPr="00E84C88">
        <w:rPr>
          <w:rFonts w:ascii="GHEA Grapalat" w:eastAsia="Times New Roman" w:hAnsi="GHEA Grapalat" w:cs="Times New Roman"/>
          <w:sz w:val="20"/>
          <w:szCs w:val="20"/>
          <w:lang w:val="af-ZA"/>
        </w:rPr>
        <w:t xml:space="preserve">:</w:t>
      </w:r>
    </w:p>
    <w:p w14:paraId="5E35D84B"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0"/>
          <w:lang w:val="af-ZA"/>
        </w:rPr>
      </w:pPr>
      <w:r xmlns:w="http://schemas.openxmlformats.org/wordprocessingml/2006/main" w:rsidRPr="00E84C88">
        <w:rPr>
          <w:rFonts w:ascii="GHEA Grapalat" w:eastAsia="Times New Roman" w:hAnsi="GHEA Grapalat" w:cs="Sylfaen"/>
          <w:sz w:val="20"/>
          <w:szCs w:val="20"/>
          <w:lang w:val="af-ZA"/>
        </w:rPr>
        <w:t xml:space="preserve">3.3 </w:t>
      </w:r>
      <w:r xmlns:w="http://schemas.openxmlformats.org/wordprocessingml/2006/main" w:rsidRPr="00E84C88">
        <w:rPr>
          <w:rFonts w:ascii="Arial" w:eastAsia="Times New Roman" w:hAnsi="Arial" w:cs="Arial"/>
          <w:sz w:val="20"/>
          <w:szCs w:val="20"/>
          <w:lang w:val="en-US"/>
        </w:rPr>
        <w:t xml:space="preserve">Herein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points </w:t>
      </w:r>
      <w:r xmlns:w="http://schemas.openxmlformats.org/wordprocessingml/2006/main" w:rsidRPr="00E84C88">
        <w:rPr>
          <w:rFonts w:ascii="GHEA Grapalat" w:eastAsia="Times New Roman" w:hAnsi="GHEA Grapalat" w:cs="Sylfaen"/>
          <w:sz w:val="20"/>
          <w:szCs w:val="20"/>
          <w:lang w:val="af-ZA"/>
        </w:rPr>
        <w:t xml:space="preserve">3.1 </w:t>
      </w:r>
      <w:r xmlns:w="http://schemas.openxmlformats.org/wordprocessingml/2006/main" w:rsidRPr="00E84C88">
        <w:rPr>
          <w:rFonts w:ascii="Arial" w:eastAsia="Times New Roman" w:hAnsi="Arial" w:cs="Arial"/>
          <w:sz w:val="20"/>
          <w:szCs w:val="20"/>
          <w:lang w:val="en-US"/>
        </w:rPr>
        <w:t xml:space="preserve">and </w:t>
      </w:r>
      <w:r xmlns:w="http://schemas.openxmlformats.org/wordprocessingml/2006/main" w:rsidRPr="00E84C88">
        <w:rPr>
          <w:rFonts w:ascii="GHEA Grapalat" w:eastAsia="Times New Roman" w:hAnsi="GHEA Grapalat" w:cs="Sylfaen"/>
          <w:sz w:val="20"/>
          <w:szCs w:val="20"/>
          <w:lang w:val="af-ZA"/>
        </w:rPr>
        <w:t xml:space="preserve">3.2 </w:t>
      </w:r>
      <w:r xmlns:w="http://schemas.openxmlformats.org/wordprocessingml/2006/main" w:rsidRPr="00E84C88">
        <w:rPr>
          <w:rFonts w:ascii="Arial" w:eastAsia="Times New Roman" w:hAnsi="Arial" w:cs="Arial"/>
          <w:sz w:val="20"/>
          <w:szCs w:val="20"/>
          <w:lang w:val="en-US"/>
        </w:rPr>
        <w:t xml:space="preserve">of the instruction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requirements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non-compliant</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applications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the commission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applications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opening</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in the session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refusal</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by identity</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return</w:t>
      </w:r>
      <w:r xmlns:w="http://schemas.openxmlformats.org/wordprocessingml/2006/main" w:rsidRPr="00E84C88">
        <w:rPr>
          <w:rFonts w:ascii="GHEA Grapalat" w:eastAsia="Times New Roman" w:hAnsi="GHEA Grapalat" w:cs="Sylfaen"/>
          <w:sz w:val="20"/>
          <w:szCs w:val="20"/>
          <w:lang w:val="af-ZA"/>
        </w:rPr>
        <w:t xml:space="preserve"> </w:t>
      </w:r>
      <w:r xmlns:w="http://schemas.openxmlformats.org/wordprocessingml/2006/main" w:rsidRPr="00E84C88">
        <w:rPr>
          <w:rFonts w:ascii="Arial" w:eastAsia="Times New Roman" w:hAnsi="Arial" w:cs="Arial"/>
          <w:sz w:val="20"/>
          <w:szCs w:val="20"/>
          <w:lang w:val="en-US"/>
        </w:rPr>
        <w:t xml:space="preserve">to the presenter </w:t>
      </w:r>
      <w:r xmlns:w="http://schemas.openxmlformats.org/wordprocessingml/2006/main" w:rsidRPr="00E84C88">
        <w:rPr>
          <w:rFonts w:ascii="GHEA Grapalat" w:eastAsia="Times New Roman" w:hAnsi="GHEA Grapalat" w:cs="Sylfaen"/>
          <w:sz w:val="20"/>
          <w:szCs w:val="20"/>
          <w:lang w:val="af-ZA"/>
        </w:rPr>
        <w:t xml:space="preserve">.</w:t>
      </w:r>
    </w:p>
    <w:p w14:paraId="3CA4BA10" w14:textId="77777777" w:rsidR="00E84C88" w:rsidRDefault="00E84C88" w:rsidP="00532D6C">
      <w:pPr>
        <w:spacing w:after="0" w:line="240" w:lineRule="auto"/>
        <w:jc w:val="right"/>
        <w:rPr>
          <w:rFonts w:ascii="Arial" w:eastAsia="Times New Roman" w:hAnsi="Arial" w:cs="Arial"/>
          <w:b/>
          <w:sz w:val="20"/>
          <w:szCs w:val="20"/>
          <w:lang w:val="es-ES" w:eastAsia="ru-RU"/>
        </w:rPr>
      </w:pPr>
    </w:p>
    <w:p w14:paraId="43832E34"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2D859A29"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7D9FF4D"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6A99D419"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5C70DD96"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3DC6D23"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0AB3883"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2AF9626A"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1B164F8"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0A6F4F7"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2DF258A7"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CA85D3E"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7FC6121"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768D9CB"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159BAF4"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5CD1B13B"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69FFB00E"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7AD5FABE"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125F4571"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19B787D2"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71FCC7A1"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119EF8DC"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00DDA51D"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6373D28C"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4364B95F"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4489A844"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2901DA2F"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1A1572CA"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8C2A1C9"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8506CBD"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CBDB35E"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DCAB0C3"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126D3C3"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64EE2A6F"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4370B20B" w14:textId="77777777" w:rsidR="00597465" w:rsidRDefault="00597465" w:rsidP="00532D6C">
      <w:pPr>
        <w:spacing w:after="0" w:line="240" w:lineRule="auto"/>
        <w:jc w:val="right"/>
        <w:rPr>
          <w:rFonts w:ascii="Arial" w:eastAsia="Times New Roman" w:hAnsi="Arial" w:cs="Arial"/>
          <w:b/>
          <w:sz w:val="20"/>
          <w:szCs w:val="20"/>
          <w:lang w:val="es-ES" w:eastAsia="ru-RU"/>
        </w:rPr>
      </w:pPr>
    </w:p>
    <w:p w14:paraId="32F6410A"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2C29F6EC"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60F290DA"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54ABE239"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6112752E"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1C2642B3"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02D99078"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6F87EAFC" w14:textId="77777777" w:rsidR="00B35FE4" w:rsidRDefault="00B35FE4" w:rsidP="00532D6C">
      <w:pPr>
        <w:spacing w:after="0" w:line="240" w:lineRule="auto"/>
        <w:jc w:val="right"/>
        <w:rPr>
          <w:rFonts w:ascii="Arial" w:eastAsia="Times New Roman" w:hAnsi="Arial" w:cs="Arial"/>
          <w:b/>
          <w:sz w:val="20"/>
          <w:szCs w:val="20"/>
          <w:lang w:val="es-ES" w:eastAsia="ru-RU"/>
        </w:rPr>
      </w:pPr>
    </w:p>
    <w:p w14:paraId="1682D075"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b/>
          <w:sz w:val="20"/>
          <w:szCs w:val="20"/>
          <w:lang w:val="es-ES" w:eastAsia="ru-RU"/>
        </w:rPr>
      </w:pPr>
      <w:r xmlns:w="http://schemas.openxmlformats.org/wordprocessingml/2006/main" w:rsidRPr="00E84C88">
        <w:rPr>
          <w:rFonts w:ascii="Arial" w:eastAsia="Times New Roman" w:hAnsi="Arial" w:cs="Arial"/>
          <w:b/>
          <w:sz w:val="20"/>
          <w:szCs w:val="20"/>
          <w:lang w:val="es-ES" w:eastAsia="ru-RU"/>
        </w:rPr>
        <w:lastRenderedPageBreak xmlns:w="http://schemas.openxmlformats.org/wordprocessingml/2006/main"/>
      </w:r>
      <w:r xmlns:w="http://schemas.openxmlformats.org/wordprocessingml/2006/main" w:rsidRPr="00E84C88">
        <w:rPr>
          <w:rFonts w:ascii="Arial" w:eastAsia="Times New Roman" w:hAnsi="Arial" w:cs="Arial"/>
          <w:b/>
          <w:sz w:val="20"/>
          <w:szCs w:val="20"/>
          <w:lang w:val="es-ES" w:eastAsia="ru-RU"/>
        </w:rPr>
        <w:t xml:space="preserve">Appendix </w:t>
      </w:r>
      <w:r xmlns:w="http://schemas.openxmlformats.org/wordprocessingml/2006/main" w:rsidRPr="00E84C88">
        <w:rPr>
          <w:rFonts w:ascii="GHEA Grapalat" w:eastAsia="Times New Roman" w:hAnsi="GHEA Grapalat" w:cs="Arial"/>
          <w:b/>
          <w:sz w:val="20"/>
          <w:szCs w:val="20"/>
          <w:lang w:val="es-ES" w:eastAsia="ru-RU"/>
        </w:rPr>
        <w:t xml:space="preserve">N 1</w:t>
      </w:r>
    </w:p>
    <w:p w14:paraId="3383C769" w14:textId="680DD9FB" w:rsidR="00532D6C" w:rsidRPr="00E84C88" w:rsidRDefault="00A406BF"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LM-THAT-GHAPSDB-25/02</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6185D5BE"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quote</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inquiry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invitation</w:t>
      </w:r>
    </w:p>
    <w:p w14:paraId="6665C89E" w14:textId="77777777" w:rsidR="00532D6C" w:rsidRPr="00E84C88" w:rsidRDefault="00532D6C" w:rsidP="00532D6C">
      <w:pPr>
        <w:spacing w:after="0" w:line="240" w:lineRule="auto"/>
        <w:jc w:val="center"/>
        <w:rPr>
          <w:rFonts w:ascii="GHEA Grapalat" w:eastAsia="Times New Roman" w:hAnsi="GHEA Grapalat" w:cs="Sylfaen"/>
          <w:b/>
          <w:sz w:val="24"/>
          <w:szCs w:val="24"/>
          <w:lang w:val="es-ES"/>
        </w:rPr>
      </w:pPr>
    </w:p>
    <w:p w14:paraId="69CE33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Arial"/>
          <w:b/>
          <w:sz w:val="24"/>
          <w:szCs w:val="24"/>
          <w:lang w:val="es-ES"/>
        </w:rPr>
      </w:pPr>
      <w:r xmlns:w="http://schemas.openxmlformats.org/wordprocessingml/2006/main" w:rsidRPr="00E84C88">
        <w:rPr>
          <w:rFonts w:ascii="Arial" w:eastAsia="Times New Roman" w:hAnsi="Arial" w:cs="Arial"/>
          <w:b/>
          <w:sz w:val="24"/>
          <w:szCs w:val="24"/>
          <w:lang w:val="es-ES"/>
        </w:rPr>
        <w:t xml:space="preserve">APPLICATION </w:t>
      </w:r>
      <w:r xmlns:w="http://schemas.openxmlformats.org/wordprocessingml/2006/main" w:rsidRPr="00E84C88">
        <w:rPr>
          <w:rFonts w:ascii="GHEA Grapalat" w:eastAsia="Times New Roman" w:hAnsi="GHEA Grapalat" w:cs="Arial"/>
          <w:b/>
          <w:sz w:val="24"/>
          <w:szCs w:val="24"/>
          <w:lang w:val="es-ES"/>
        </w:rPr>
        <w:t xml:space="preserve">- </w:t>
      </w:r>
      <w:r xmlns:w="http://schemas.openxmlformats.org/wordprocessingml/2006/main" w:rsidRPr="00E84C88">
        <w:rPr>
          <w:rFonts w:ascii="Arial" w:eastAsia="Times New Roman" w:hAnsi="Arial" w:cs="Arial"/>
          <w:b/>
          <w:sz w:val="24"/>
          <w:szCs w:val="24"/>
          <w:lang w:val="es-ES"/>
        </w:rPr>
        <w:t xml:space="preserve">STATEMENT </w:t>
      </w:r>
      <w:r xmlns:w="http://schemas.openxmlformats.org/wordprocessingml/2006/main" w:rsidRPr="00E84C88">
        <w:rPr>
          <w:rFonts w:ascii="GHEA Grapalat" w:eastAsia="Times New Roman" w:hAnsi="GHEA Grapalat" w:cs="Sylfaen"/>
          <w:b/>
          <w:sz w:val="24"/>
          <w:szCs w:val="24"/>
          <w:lang w:val="es-ES"/>
        </w:rPr>
        <w:t xml:space="preserve">*</w:t>
      </w:r>
    </w:p>
    <w:p w14:paraId="268C821C" w14:textId="77777777" w:rsidR="00532D6C" w:rsidRPr="00E84C88" w:rsidRDefault="00532D6C" w:rsidP="00532D6C">
      <w:pPr xmlns:w="http://schemas.openxmlformats.org/wordprocessingml/2006/main">
        <w:keepNext/>
        <w:spacing w:after="0" w:line="240" w:lineRule="auto"/>
        <w:jc w:val="center"/>
        <w:outlineLvl w:val="5"/>
        <w:rPr>
          <w:rFonts w:ascii="GHEA Grapalat" w:eastAsia="Times New Roman" w:hAnsi="GHEA Grapalat" w:cs="Arial"/>
          <w:b/>
          <w:sz w:val="24"/>
          <w:szCs w:val="24"/>
          <w:lang w:val="es-ES" w:eastAsia="ru-RU"/>
        </w:rPr>
      </w:pPr>
      <w:r xmlns:w="http://schemas.openxmlformats.org/wordprocessingml/2006/main" w:rsidRPr="00E84C88">
        <w:rPr>
          <w:rFonts w:ascii="Arial" w:eastAsia="Times New Roman" w:hAnsi="Arial" w:cs="Arial"/>
          <w:b/>
          <w:sz w:val="24"/>
          <w:szCs w:val="24"/>
          <w:lang w:val="es-ES" w:eastAsia="ru-RU"/>
        </w:rPr>
        <w:t xml:space="preserve">quote</w:t>
      </w:r>
      <w:r xmlns:w="http://schemas.openxmlformats.org/wordprocessingml/2006/main" w:rsidRPr="00E84C88">
        <w:rPr>
          <w:rFonts w:ascii="GHEA Grapalat" w:eastAsia="Times New Roman" w:hAnsi="GHEA Grapalat" w:cs="Sylfaen"/>
          <w:b/>
          <w:sz w:val="24"/>
          <w:szCs w:val="24"/>
          <w:lang w:val="es-ES" w:eastAsia="ru-RU"/>
        </w:rPr>
        <w:t xml:space="preserve"> </w:t>
      </w:r>
      <w:r xmlns:w="http://schemas.openxmlformats.org/wordprocessingml/2006/main" w:rsidRPr="00E84C88">
        <w:rPr>
          <w:rFonts w:ascii="Arial" w:eastAsia="Times New Roman" w:hAnsi="Arial" w:cs="Arial"/>
          <w:b/>
          <w:sz w:val="24"/>
          <w:szCs w:val="24"/>
          <w:lang w:val="es-ES" w:eastAsia="ru-RU"/>
        </w:rPr>
        <w:t xml:space="preserve">to the survey</w:t>
      </w:r>
      <w:r xmlns:w="http://schemas.openxmlformats.org/wordprocessingml/2006/main" w:rsidRPr="00E84C88">
        <w:rPr>
          <w:rFonts w:ascii="GHEA Grapalat" w:eastAsia="Times New Roman" w:hAnsi="GHEA Grapalat" w:cs="Sylfaen"/>
          <w:b/>
          <w:sz w:val="24"/>
          <w:szCs w:val="24"/>
          <w:lang w:val="es-ES" w:eastAsia="ru-RU"/>
        </w:rPr>
        <w:t xml:space="preserve"> </w:t>
      </w:r>
      <w:r xmlns:w="http://schemas.openxmlformats.org/wordprocessingml/2006/main" w:rsidRPr="00E84C88">
        <w:rPr>
          <w:rFonts w:ascii="Arial" w:eastAsia="Times New Roman" w:hAnsi="Arial" w:cs="Arial"/>
          <w:b/>
          <w:sz w:val="24"/>
          <w:szCs w:val="24"/>
          <w:lang w:val="es-ES" w:eastAsia="ru-RU"/>
        </w:rPr>
        <w:t xml:space="preserve">to participate</w:t>
      </w:r>
      <w:r xmlns:w="http://schemas.openxmlformats.org/wordprocessingml/2006/main" w:rsidRPr="00E84C88">
        <w:rPr>
          <w:rFonts w:ascii="GHEA Grapalat" w:eastAsia="Times New Roman" w:hAnsi="GHEA Grapalat" w:cs="Arial"/>
          <w:b/>
          <w:sz w:val="24"/>
          <w:szCs w:val="24"/>
          <w:lang w:val="es-ES" w:eastAsia="ru-RU"/>
        </w:rPr>
        <w:t xml:space="preserve">  </w:t>
      </w:r>
    </w:p>
    <w:p w14:paraId="77682F14" w14:textId="77777777" w:rsidR="00532D6C" w:rsidRPr="00E84C88" w:rsidRDefault="00532D6C" w:rsidP="00532D6C">
      <w:pPr>
        <w:spacing w:after="0" w:line="240" w:lineRule="auto"/>
        <w:rPr>
          <w:rFonts w:ascii="GHEA Grapalat" w:eastAsia="Times New Roman" w:hAnsi="GHEA Grapalat" w:cs="Times New Roman"/>
          <w:sz w:val="24"/>
          <w:szCs w:val="24"/>
          <w:lang w:val="es-ES" w:eastAsia="ru-RU"/>
        </w:rPr>
      </w:pPr>
    </w:p>
    <w:p w14:paraId="72E31A55"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0"/>
          <w:szCs w:val="20"/>
          <w:lang w:val="es-ES"/>
        </w:rPr>
      </w:pP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Arial" w:eastAsia="Times New Roman" w:hAnsi="Arial" w:cs="Arial"/>
          <w:sz w:val="20"/>
          <w:szCs w:val="20"/>
          <w:lang w:val="es-ES"/>
        </w:rPr>
        <w:t xml:space="preserve">reports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 </w:t>
      </w:r>
      <w:r xmlns:w="http://schemas.openxmlformats.org/wordprocessingml/2006/main" w:rsidRPr="00E84C88">
        <w:rPr>
          <w:rFonts w:ascii="GHEA Grapalat" w:eastAsia="Times New Roman" w:hAnsi="GHEA Grapalat" w:cs="Arial"/>
          <w:sz w:val="20"/>
          <w:szCs w:val="20"/>
          <w:lang w:val="es-ES"/>
        </w:rPr>
        <w:t xml:space="preserve">that</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wish</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has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participate</w:t>
      </w:r>
    </w:p>
    <w:p w14:paraId="0D7629B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vertAlign w:val="superscript"/>
          <w:lang w:val="es-ES"/>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to participate</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name:</w:t>
      </w:r>
      <w:r xmlns:w="http://schemas.openxmlformats.org/wordprocessingml/2006/main" w:rsidRPr="00E84C88">
        <w:rPr>
          <w:rFonts w:ascii="GHEA Grapalat" w:eastAsia="Times New Roman" w:hAnsi="GHEA Grapalat" w:cs="Arial"/>
          <w:sz w:val="24"/>
          <w:szCs w:val="24"/>
          <w:vertAlign w:val="superscript"/>
          <w:lang w:val="es-ES"/>
        </w:rPr>
        <w:t xml:space="preserve"> </w:t>
      </w:r>
    </w:p>
    <w:p w14:paraId="092A13B1" w14:textId="50FE275D"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lang w:val="es-ES"/>
        </w:rPr>
        <w:t xml:space="preserve">of</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by</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00A406BF">
        <w:rPr>
          <w:rFonts w:ascii="Arial" w:eastAsia="Times New Roman" w:hAnsi="Arial" w:cs="Arial"/>
          <w:color w:val="000000"/>
          <w:sz w:val="20"/>
          <w:szCs w:val="20"/>
          <w:lang w:val="af-ZA"/>
        </w:rPr>
        <w:t xml:space="preserve">LM-THAT-GHAPSDB-25/02</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declared</w:t>
      </w:r>
    </w:p>
    <w:p w14:paraId="2E421D1B"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4"/>
          <w:szCs w:val="24"/>
          <w:vertAlign w:val="superscript"/>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of the client</w:t>
      </w: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name:</w:t>
      </w:r>
    </w:p>
    <w:p w14:paraId="39636A4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Arial" w:eastAsia="Times New Roman" w:hAnsi="Arial" w:cs="Arial"/>
          <w:sz w:val="20"/>
          <w:szCs w:val="20"/>
          <w:lang w:val="es-ES"/>
        </w:rPr>
        <w:t xml:space="preserve">quote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inquiry</w:t>
      </w:r>
      <w:r xmlns:w="http://schemas.openxmlformats.org/wordprocessingml/2006/main" w:rsidRPr="00E84C88">
        <w:rPr>
          <w:rFonts w:ascii="GHEA Grapalat" w:eastAsia="Times New Roman" w:hAnsi="GHEA Grapalat" w:cs="Arial"/>
          <w:sz w:val="16"/>
          <w:szCs w:val="16"/>
          <w:lang w:val="es-ES"/>
        </w:rPr>
        <w:t xml:space="preserve"> </w:t>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 xml:space="preserve">    </w:t>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portion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portions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invitation</w:t>
      </w:r>
      <w:r xmlns:w="http://schemas.openxmlformats.org/wordprocessingml/2006/main" w:rsidRPr="00E84C88">
        <w:rPr>
          <w:rFonts w:ascii="GHEA Grapalat" w:eastAsia="Times New Roman" w:hAnsi="GHEA Grapalat" w:cs="Sylfaen"/>
          <w:sz w:val="20"/>
          <w:szCs w:val="20"/>
          <w:lang w:val="es-ES"/>
        </w:rPr>
        <w:t xml:space="preserve"> </w:t>
      </w:r>
    </w:p>
    <w:p w14:paraId="35F1EF7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4"/>
          <w:szCs w:val="24"/>
          <w:vertAlign w:val="superscript"/>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dose </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s </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number</w:t>
      </w:r>
    </w:p>
    <w:p w14:paraId="1D7CFD8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s-ES"/>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Arial" w:eastAsia="Times New Roman" w:hAnsi="Arial" w:cs="Arial"/>
          <w:sz w:val="20"/>
          <w:szCs w:val="20"/>
          <w:lang w:val="es-ES"/>
        </w:rPr>
        <w:t xml:space="preserve">requirements</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appropriate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present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application</w:t>
      </w:r>
      <w:r xmlns:w="http://schemas.openxmlformats.org/wordprocessingml/2006/main" w:rsidRPr="00E84C88">
        <w:rPr>
          <w:rFonts w:ascii="GHEA Grapalat" w:eastAsia="Times New Roman" w:hAnsi="GHEA Grapalat" w:cs="Sylfaen"/>
          <w:sz w:val="20"/>
          <w:szCs w:val="20"/>
          <w:lang w:val="es-ES"/>
        </w:rPr>
        <w:t xml:space="preserve">​</w:t>
      </w:r>
    </w:p>
    <w:p w14:paraId="5F17E915" w14:textId="77777777" w:rsidR="00532D6C" w:rsidRPr="00E84C88" w:rsidRDefault="00532D6C" w:rsidP="00532D6C">
      <w:pPr>
        <w:spacing w:after="0" w:line="240" w:lineRule="auto"/>
        <w:jc w:val="both"/>
        <w:rPr>
          <w:rFonts w:ascii="GHEA Grapalat" w:eastAsia="Times New Roman" w:hAnsi="GHEA Grapalat" w:cs="Times New Roman"/>
          <w:sz w:val="12"/>
          <w:szCs w:val="12"/>
          <w:u w:val="single"/>
          <w:lang w:val="es-ES"/>
        </w:rPr>
      </w:pPr>
    </w:p>
    <w:p w14:paraId="3355A2D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sz w:val="24"/>
          <w:szCs w:val="24"/>
          <w:lang w:val="es-ES"/>
        </w:rPr>
        <w:t xml:space="preserve">the</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reports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certification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 </w:t>
      </w:r>
      <w:r xmlns:w="http://schemas.openxmlformats.org/wordprocessingml/2006/main" w:rsidRPr="00E84C88">
        <w:rPr>
          <w:rFonts w:ascii="GHEA Grapalat" w:eastAsia="Times New Roman" w:hAnsi="GHEA Grapalat" w:cs="Arial"/>
          <w:sz w:val="20"/>
          <w:szCs w:val="20"/>
          <w:lang w:val="es-ES"/>
        </w:rPr>
        <w:t xml:space="preserve">that</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Sylfaen"/>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Sylfaen"/>
          <w:sz w:val="20"/>
          <w:szCs w:val="20"/>
          <w:lang w:val="es-ES"/>
        </w:rPr>
        <w:t xml:space="preserve"> </w:t>
      </w:r>
    </w:p>
    <w:p w14:paraId="7754241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to participate</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name:</w:t>
      </w:r>
    </w:p>
    <w:p w14:paraId="71FA2D7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es-ES"/>
        </w:rPr>
        <w:tab xmlns:w="http://schemas.openxmlformats.org/wordprocessingml/2006/main"/>
      </w:r>
      <w:r xmlns:w="http://schemas.openxmlformats.org/wordprocessingml/2006/main" w:rsidRPr="00E84C88">
        <w:rPr>
          <w:rFonts w:ascii="Arial" w:eastAsia="Times New Roman" w:hAnsi="Arial" w:cs="Arial"/>
          <w:sz w:val="20"/>
          <w:szCs w:val="20"/>
          <w:lang w:val="es-ES"/>
        </w:rPr>
        <w:t xml:space="preserve">resident </w:t>
      </w:r>
      <w:r xmlns:w="http://schemas.openxmlformats.org/wordprocessingml/2006/main" w:rsidRPr="00E84C88">
        <w:rPr>
          <w:rFonts w:ascii="GHEA Grapalat" w:eastAsia="Times New Roman" w:hAnsi="GHEA Grapalat" w:cs="Sylfaen"/>
          <w:sz w:val="20"/>
          <w:szCs w:val="20"/>
          <w:lang w:val="es-ES"/>
        </w:rPr>
        <w:t xml:space="preserve">:</w:t>
      </w:r>
    </w:p>
    <w:p w14:paraId="25B04D8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country</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name:</w:t>
      </w:r>
    </w:p>
    <w:p w14:paraId="779C3A7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0"/>
          <w:szCs w:val="20"/>
          <w:lang w:val="es-ES"/>
        </w:rPr>
        <w:t xml:space="preserve">                </w:t>
      </w:r>
    </w:p>
    <w:p w14:paraId="3F7CE1EB"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Times New Roman"/>
          <w:sz w:val="20"/>
          <w:szCs w:val="20"/>
          <w:u w:val="single"/>
          <w:lang w:val="es-ES"/>
        </w:rPr>
        <w:t xml:space="preserve">                                         </w:t>
      </w:r>
      <w:r xmlns:w="http://schemas.openxmlformats.org/wordprocessingml/2006/main" w:rsidRPr="00E84C88">
        <w:rPr>
          <w:rFonts w:ascii="GHEA Grapalat" w:eastAsia="Times New Roman" w:hAnsi="GHEA Grapalat" w:cs="Times New Roman"/>
          <w:sz w:val="20"/>
          <w:szCs w:val="20"/>
          <w:lang w:val="es-ES"/>
        </w:rPr>
        <w:t xml:space="preserve">of</w:t>
      </w:r>
      <w:r xmlns:w="http://schemas.openxmlformats.org/wordprocessingml/2006/main" w:rsidRPr="00E84C88">
        <w:rPr>
          <w:rFonts w:ascii="Arial" w:eastAsia="Times New Roman" w:hAnsi="Arial" w:cs="Arial"/>
          <w:sz w:val="20"/>
          <w:szCs w:val="20"/>
          <w:lang w:val="es-ES"/>
        </w:rPr>
        <w:t xml:space="preserve">​</w:t>
      </w:r>
    </w:p>
    <w:p w14:paraId="34F3CEC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20"/>
          <w:szCs w:val="20"/>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to participate</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name:</w:t>
      </w:r>
      <w:r xmlns:w="http://schemas.openxmlformats.org/wordprocessingml/2006/main" w:rsidRPr="00E84C88">
        <w:rPr>
          <w:rFonts w:ascii="GHEA Grapalat" w:eastAsia="Times New Roman" w:hAnsi="GHEA Grapalat" w:cs="Arial"/>
          <w:sz w:val="24"/>
          <w:szCs w:val="24"/>
          <w:vertAlign w:val="superscript"/>
          <w:lang w:val="es-ES"/>
        </w:rPr>
        <w:t xml:space="preserve">   </w:t>
      </w:r>
    </w:p>
    <w:p w14:paraId="0851BE42" w14:textId="7777777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Arial"/>
          <w:sz w:val="24"/>
          <w:u w:val="single"/>
          <w:lang w:val="es-ES"/>
        </w:rPr>
      </w:pPr>
      <w:r xmlns:w="http://schemas.openxmlformats.org/wordprocessingml/2006/main" w:rsidRPr="00E84C88">
        <w:rPr>
          <w:rFonts w:ascii="Arial" w:eastAsia="Times New Roman" w:hAnsi="Arial" w:cs="Arial"/>
          <w:sz w:val="20"/>
          <w:szCs w:val="20"/>
          <w:lang w:val="es-ES"/>
        </w:rPr>
        <w:t xml:space="preserve">tax</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the payer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accounting</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the number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4"/>
          <w:lang w:val="es-ES"/>
        </w:rPr>
        <w:t xml:space="preserve"> </w:t>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ab xmlns:w="http://schemas.openxmlformats.org/wordprocessingml/2006/main"/>
      </w:r>
      <w:r xmlns:w="http://schemas.openxmlformats.org/wordprocessingml/2006/main" w:rsidRPr="00E84C88">
        <w:rPr>
          <w:rFonts w:ascii="GHEA Grapalat" w:eastAsia="Times New Roman" w:hAnsi="GHEA Grapalat" w:cs="Arial"/>
          <w:sz w:val="24"/>
          <w:u w:val="single"/>
          <w:lang w:val="es-ES"/>
        </w:rPr>
        <w:t xml:space="preserve">:</w:t>
      </w:r>
    </w:p>
    <w:p w14:paraId="42FCA266" w14:textId="77777777" w:rsidR="00532D6C" w:rsidRPr="00E84C88" w:rsidRDefault="00532D6C" w:rsidP="00532D6C">
      <w:pPr xmlns:w="http://schemas.openxmlformats.org/wordprocessingml/2006/main">
        <w:spacing w:after="0" w:line="240" w:lineRule="auto"/>
        <w:ind w:left="1416" w:firstLine="708"/>
        <w:jc w:val="both"/>
        <w:rPr>
          <w:rFonts w:ascii="GHEA Grapalat" w:eastAsia="Times New Roman" w:hAnsi="GHEA Grapalat" w:cs="Arial"/>
          <w:sz w:val="24"/>
          <w:szCs w:val="24"/>
          <w:vertAlign w:val="superscript"/>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tax</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of the payer</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accounting</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the number</w:t>
      </w:r>
    </w:p>
    <w:p w14:paraId="70EEF446" w14:textId="7777777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Arial" w:eastAsia="Times New Roman" w:hAnsi="Arial" w:cs="Arial"/>
          <w:sz w:val="20"/>
          <w:szCs w:val="20"/>
          <w:lang w:val="es-ES"/>
        </w:rPr>
        <w:t xml:space="preserve">electronic</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mail</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the address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4"/>
          <w:lang w:val="es-ES"/>
        </w:rPr>
        <w:t xml:space="preserve"> </w:t>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u w:val="single"/>
          <w:lang w:val="es-ES"/>
        </w:rPr>
        <w:t xml:space="preserve">:</w:t>
      </w:r>
    </w:p>
    <w:p w14:paraId="1A1E1DBD" w14:textId="77777777" w:rsidR="00532D6C" w:rsidRPr="00E84C88" w:rsidRDefault="00532D6C" w:rsidP="009E077A">
      <w:pPr xmlns:w="http://schemas.openxmlformats.org/wordprocessingml/2006/main">
        <w:spacing w:after="0" w:line="240" w:lineRule="auto"/>
        <w:jc w:val="both"/>
        <w:rPr>
          <w:rFonts w:ascii="GHEA Grapalat" w:eastAsia="Times New Roman" w:hAnsi="GHEA Grapalat" w:cs="Times New Roman"/>
          <w:sz w:val="10"/>
          <w:szCs w:val="10"/>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electronic</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of mail</w:t>
      </w:r>
      <w:r xmlns:w="http://schemas.openxmlformats.org/wordprocessingml/2006/main" w:rsidRPr="00E84C88">
        <w:rPr>
          <w:rFonts w:ascii="GHEA Grapalat" w:eastAsia="Times New Roman" w:hAnsi="GHEA Grapalat" w:cs="Arial"/>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es-ES"/>
        </w:rPr>
        <w:t xml:space="preserve">the address</w:t>
      </w:r>
    </w:p>
    <w:p w14:paraId="10679C54" w14:textId="77777777" w:rsidR="00532D6C" w:rsidRPr="00E84C88" w:rsidRDefault="00532D6C" w:rsidP="00532D6C">
      <w:pPr>
        <w:spacing w:after="0" w:line="240" w:lineRule="auto"/>
        <w:jc w:val="right"/>
        <w:rPr>
          <w:rFonts w:ascii="GHEA Grapalat" w:eastAsia="Times New Roman" w:hAnsi="GHEA Grapalat" w:cs="Times New Roman"/>
          <w:sz w:val="10"/>
          <w:szCs w:val="10"/>
          <w:lang w:val="es-ES"/>
        </w:rPr>
      </w:pPr>
    </w:p>
    <w:p w14:paraId="71E4EC9F" w14:textId="77777777" w:rsidR="00532D6C" w:rsidRPr="00E84C88" w:rsidRDefault="00532D6C" w:rsidP="00532D6C">
      <w:pPr>
        <w:spacing w:after="0" w:line="240" w:lineRule="auto"/>
        <w:jc w:val="right"/>
        <w:rPr>
          <w:rFonts w:ascii="GHEA Grapalat" w:eastAsia="Times New Roman" w:hAnsi="GHEA Grapalat" w:cs="Times New Roman"/>
          <w:sz w:val="10"/>
          <w:szCs w:val="10"/>
          <w:lang w:val="hy-AM"/>
        </w:rPr>
      </w:pPr>
    </w:p>
    <w:p w14:paraId="7656931C" w14:textId="7777777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E84C88">
        <w:rPr>
          <w:rFonts w:ascii="Arial" w:eastAsia="Times New Roman" w:hAnsi="Arial" w:cs="Arial"/>
          <w:sz w:val="20"/>
          <w:szCs w:val="20"/>
          <w:lang w:val="hy-AM"/>
        </w:rPr>
        <w:t xml:space="preserve">activity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address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s-ES"/>
        </w:rPr>
        <w:t xml:space="preserve">                                     </w:t>
      </w:r>
    </w:p>
    <w:p w14:paraId="7256830B"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6"/>
          <w:szCs w:val="16"/>
          <w:lang w:val="hy-AM"/>
        </w:rPr>
      </w:pP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activity</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address</w:t>
      </w:r>
    </w:p>
    <w:p w14:paraId="7BEE3028" w14:textId="77777777" w:rsidR="00532D6C" w:rsidRPr="00E84C88" w:rsidRDefault="00532D6C" w:rsidP="00532D6C">
      <w:pPr>
        <w:spacing w:after="0" w:line="240" w:lineRule="auto"/>
        <w:jc w:val="right"/>
        <w:rPr>
          <w:rFonts w:ascii="GHEA Grapalat" w:eastAsia="Times New Roman" w:hAnsi="GHEA Grapalat" w:cs="Times New Roman"/>
          <w:sz w:val="10"/>
          <w:szCs w:val="10"/>
          <w:lang w:val="hy-AM"/>
        </w:rPr>
      </w:pPr>
    </w:p>
    <w:p w14:paraId="7BBA75C6" w14:textId="77777777" w:rsidR="00532D6C" w:rsidRPr="00E84C88" w:rsidRDefault="00532D6C" w:rsidP="00532D6C">
      <w:pPr>
        <w:spacing w:after="0" w:line="240" w:lineRule="auto"/>
        <w:ind w:firstLine="708"/>
        <w:jc w:val="both"/>
        <w:rPr>
          <w:rFonts w:ascii="GHEA Grapalat" w:eastAsia="Times New Roman" w:hAnsi="GHEA Grapalat" w:cs="Arial"/>
          <w:sz w:val="20"/>
          <w:szCs w:val="20"/>
          <w:lang w:val="hy-AM"/>
        </w:rPr>
      </w:pPr>
    </w:p>
    <w:p w14:paraId="3B4527E3" w14:textId="77777777" w:rsidR="00532D6C" w:rsidRPr="00E84C88" w:rsidRDefault="00532D6C" w:rsidP="00532D6C">
      <w:pPr xmlns:w="http://schemas.openxmlformats.org/wordprocessingml/2006/main">
        <w:numPr>
          <w:ilvl w:val="0"/>
          <w:numId w:val="27"/>
        </w:numPr>
        <w:spacing w:after="0" w:line="240" w:lineRule="auto"/>
        <w:jc w:val="both"/>
        <w:rPr>
          <w:rFonts w:ascii="GHEA Grapalat" w:eastAsia="Times New Roman" w:hAnsi="GHEA Grapalat" w:cs="Arial"/>
          <w:sz w:val="24"/>
          <w:szCs w:val="24"/>
          <w:vertAlign w:val="superscript"/>
          <w:lang w:val="es-ES"/>
        </w:rPr>
      </w:pPr>
      <w:r xmlns:w="http://schemas.openxmlformats.org/wordprocessingml/2006/main" w:rsidRPr="00E84C88">
        <w:rPr>
          <w:rFonts w:ascii="Arial" w:eastAsia="Times New Roman" w:hAnsi="Arial" w:cs="Arial"/>
          <w:sz w:val="20"/>
          <w:szCs w:val="20"/>
          <w:lang w:val="hy-AM"/>
        </w:rPr>
        <w:t xml:space="preserve">phone number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s-ES"/>
        </w:rPr>
        <w:t xml:space="preserve">                                     </w:t>
      </w:r>
    </w:p>
    <w:p w14:paraId="67180C26" w14:textId="77777777" w:rsidR="00532D6C" w:rsidRPr="00E84C88" w:rsidRDefault="00532D6C" w:rsidP="00532D6C">
      <w:pPr xmlns:w="http://schemas.openxmlformats.org/wordprocessingml/2006/main">
        <w:spacing w:after="0" w:line="240" w:lineRule="auto"/>
        <w:ind w:left="3540"/>
        <w:jc w:val="both"/>
        <w:rPr>
          <w:rFonts w:ascii="GHEA Grapalat" w:eastAsia="Times New Roman" w:hAnsi="GHEA Grapalat" w:cs="Times New Roman"/>
          <w:sz w:val="16"/>
          <w:szCs w:val="16"/>
          <w:lang w:val="hy-AM"/>
        </w:rPr>
      </w:pPr>
      <w:r xmlns:w="http://schemas.openxmlformats.org/wordprocessingml/2006/main" w:rsidRPr="00E84C88">
        <w:rPr>
          <w:rFonts w:ascii="Arial" w:eastAsia="Times New Roman" w:hAnsi="Arial" w:cs="Arial"/>
          <w:sz w:val="16"/>
          <w:szCs w:val="16"/>
          <w:lang w:val="hy-AM"/>
        </w:rPr>
        <w:t xml:space="preserve">phone</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number</w:t>
      </w:r>
    </w:p>
    <w:p w14:paraId="20970218" w14:textId="77777777" w:rsidR="00532D6C" w:rsidRPr="00E84C88" w:rsidRDefault="00532D6C" w:rsidP="00532D6C">
      <w:pPr>
        <w:spacing w:after="0" w:line="240" w:lineRule="auto"/>
        <w:ind w:firstLine="709"/>
        <w:rPr>
          <w:rFonts w:ascii="GHEA Grapalat" w:eastAsia="Times New Roman" w:hAnsi="GHEA Grapalat" w:cs="Arial"/>
          <w:sz w:val="20"/>
          <w:szCs w:val="20"/>
          <w:lang w:val="hy-AM"/>
        </w:rPr>
      </w:pPr>
    </w:p>
    <w:p w14:paraId="5C3828F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es-ES"/>
        </w:rPr>
      </w:pPr>
      <w:r xmlns:w="http://schemas.openxmlformats.org/wordprocessingml/2006/main" w:rsidRPr="00E84C88">
        <w:rPr>
          <w:rFonts w:ascii="Arial" w:eastAsia="Times New Roman" w:hAnsi="Arial" w:cs="Arial"/>
          <w:sz w:val="20"/>
          <w:szCs w:val="20"/>
          <w:lang w:val="es-ES"/>
        </w:rPr>
        <w:t xml:space="preserve">Hereby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u w:val="single"/>
          <w:lang w:val="es-ES"/>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4"/>
          <w:szCs w:val="24"/>
          <w:lang w:val="hy-AM"/>
        </w:rPr>
        <w:t xml:space="preserve">the</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announcement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certification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 </w:t>
      </w:r>
      <w:r xmlns:w="http://schemas.openxmlformats.org/wordprocessingml/2006/main" w:rsidRPr="00E84C88">
        <w:rPr>
          <w:rFonts w:ascii="Arial" w:eastAsia="Times New Roman" w:hAnsi="Arial" w:cs="Arial"/>
          <w:sz w:val="20"/>
          <w:szCs w:val="20"/>
          <w:lang w:val="es-ES"/>
        </w:rPr>
        <w:t xml:space="preserve">that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4"/>
          <w:szCs w:val="24"/>
          <w:lang w:val="hy-AM"/>
        </w:rPr>
        <w:t xml:space="preserve"> </w:t>
      </w:r>
    </w:p>
    <w:p w14:paraId="718841D3"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6"/>
          <w:szCs w:val="24"/>
          <w:vertAlign w:val="superscript"/>
          <w:lang w:val="es-ES"/>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4"/>
          <w:szCs w:val="24"/>
          <w:vertAlign w:val="superscript"/>
          <w:lang w:val="hy-AM"/>
        </w:rPr>
        <w:t xml:space="preserve">to participate</w:t>
      </w:r>
      <w:r xmlns:w="http://schemas.openxmlformats.org/wordprocessingml/2006/main" w:rsidRPr="00E84C88">
        <w:rPr>
          <w:rFonts w:ascii="GHEA Grapalat" w:eastAsia="Times New Roman" w:hAnsi="GHEA Grapalat" w:cs="Sylfaen"/>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p>
    <w:p w14:paraId="13524167" w14:textId="4146ED36"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Arial"/>
          <w:sz w:val="20"/>
          <w:szCs w:val="20"/>
          <w:lang w:val="es-ES"/>
        </w:rPr>
        <w:t xml:space="preserve">1) </w:t>
      </w:r>
      <w:r xmlns:w="http://schemas.openxmlformats.org/wordprocessingml/2006/main" w:rsidRPr="00E84C88">
        <w:rPr>
          <w:rFonts w:ascii="Arial" w:eastAsia="Times New Roman" w:hAnsi="Arial" w:cs="Arial"/>
          <w:sz w:val="20"/>
          <w:szCs w:val="20"/>
          <w:lang w:val="es-ES"/>
        </w:rPr>
        <w:t xml:space="preserve">satisfaction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A406BF">
        <w:rPr>
          <w:rFonts w:ascii="Arial" w:eastAsia="Times New Roman" w:hAnsi="Arial" w:cs="Arial"/>
          <w:color w:val="000000"/>
          <w:sz w:val="20"/>
          <w:szCs w:val="20"/>
          <w:lang w:val="af-ZA"/>
        </w:rPr>
        <w:t xml:space="preserve">LM-THAT-GHAPSDB-25/02</w:t>
      </w:r>
      <w:r xmlns:w="http://schemas.openxmlformats.org/wordprocessingml/2006/main" w:rsidRPr="00E84C88">
        <w:rPr>
          <w:rFonts w:ascii="GHEA Grapalat" w:eastAsia="Times New Roman" w:hAnsi="GHEA Grapalat" w:cs="Times New Roman"/>
          <w:color w:val="000000"/>
          <w:sz w:val="20"/>
          <w:szCs w:val="20"/>
          <w:lang w:val="af-ZA"/>
        </w:rPr>
        <w:t xml:space="preserve"> </w:t>
      </w: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quote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inquiry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by invitation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defined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participation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right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requirements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undertake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selected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participant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recognized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case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invitation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defined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order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within the term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submit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qualification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provision </w:t>
      </w:r>
      <w:r xmlns:w="http://schemas.openxmlformats.org/wordprocessingml/2006/main" w:rsidRPr="00E84C88">
        <w:rPr>
          <w:rFonts w:ascii="GHEA Grapalat" w:eastAsia="Times New Roman" w:hAnsi="GHEA Grapalat" w:cs="Sylfaen"/>
          <w:sz w:val="20"/>
          <w:szCs w:val="20"/>
          <w:vertAlign w:val="superscript"/>
          <w:lang w:val="hy-AM"/>
        </w:rPr>
        <w:footnoteReference xmlns:w="http://schemas.openxmlformats.org/wordprocessingml/2006/main" w:id="7"/>
      </w:r>
      <w:r xmlns:w="http://schemas.openxmlformats.org/wordprocessingml/2006/main" w:rsidRPr="00E84C88">
        <w:rPr>
          <w:rFonts w:ascii="GHEA Grapalat" w:eastAsia="Times New Roman" w:hAnsi="GHEA Grapalat" w:cs="Sylfaen"/>
          <w:sz w:val="20"/>
          <w:szCs w:val="20"/>
          <w:lang w:val="es-ES"/>
        </w:rPr>
        <w:t xml:space="preserve">.</w:t>
      </w:r>
      <w:r xmlns:w="http://schemas.openxmlformats.org/wordprocessingml/2006/main" w:rsidRPr="00E84C88">
        <w:rPr>
          <w:rFonts w:ascii="GHEA Grapalat" w:eastAsia="Times New Roman" w:hAnsi="GHEA Grapalat" w:cs="Sylfaen"/>
          <w:sz w:val="20"/>
          <w:szCs w:val="20"/>
          <w:lang w:val="hy-AM"/>
        </w:rPr>
        <w:t xml:space="preserve"> </w:t>
      </w:r>
    </w:p>
    <w:p w14:paraId="55A3C8BC" w14:textId="7D3D46C7"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Arial"/>
          <w:lang w:val="es-ES"/>
        </w:rPr>
      </w:pPr>
      <w:r xmlns:w="http://schemas.openxmlformats.org/wordprocessingml/2006/main" w:rsidRPr="00E84C88">
        <w:rPr>
          <w:rFonts w:ascii="GHEA Grapalat" w:eastAsia="Times New Roman" w:hAnsi="GHEA Grapalat" w:cs="Arial"/>
          <w:sz w:val="20"/>
          <w:szCs w:val="20"/>
          <w:lang w:val="hy-AM"/>
        </w:rPr>
        <w:t xml:space="preserve">2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A406BF">
        <w:rPr>
          <w:rFonts w:ascii="Arial" w:eastAsia="Times New Roman" w:hAnsi="Arial" w:cs="Arial"/>
          <w:color w:val="000000"/>
          <w:sz w:val="20"/>
          <w:szCs w:val="20"/>
          <w:lang w:val="af-ZA"/>
        </w:rPr>
        <w:t xml:space="preserve">LM-THAT-GHAPZB-25/02</w:t>
      </w:r>
      <w:r xmlns:w="http://schemas.openxmlformats.org/wordprocessingml/2006/main" w:rsidRPr="00E84C88">
        <w:rPr>
          <w:rFonts w:ascii="GHEA Grapalat" w:eastAsia="Times New Roman" w:hAnsi="GHEA Grapalat" w:cs="Times New Roman"/>
          <w:b/>
          <w:color w:val="000000"/>
          <w:sz w:val="24"/>
          <w:szCs w:val="27"/>
          <w:lang w:val="af-ZA"/>
        </w:rPr>
        <w:t xml:space="preserve"> </w:t>
      </w: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quote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the survey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participate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in the frame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Sylfaen"/>
          <w:lang w:val="es-ES"/>
        </w:rPr>
        <w:t xml:space="preserve">  </w:t>
      </w:r>
    </w:p>
    <w:p w14:paraId="0758B69B" w14:textId="77777777" w:rsidR="00532D6C" w:rsidRPr="00E84C88" w:rsidRDefault="00532D6C" w:rsidP="00532D6C">
      <w:pPr xmlns:w="http://schemas.openxmlformats.org/wordprocessingml/2006/main">
        <w:numPr>
          <w:ilvl w:val="0"/>
          <w:numId w:val="18"/>
        </w:numPr>
        <w:spacing w:after="0" w:line="240" w:lineRule="auto"/>
        <w:ind w:firstLine="720"/>
        <w:jc w:val="both"/>
        <w:rPr>
          <w:rFonts w:ascii="GHEA Grapalat" w:eastAsia="Times New Roman" w:hAnsi="GHEA Grapalat" w:cs="Arial"/>
          <w:sz w:val="20"/>
          <w:szCs w:val="20"/>
          <w:lang w:val="es-ES"/>
        </w:rPr>
      </w:pPr>
      <w:r xmlns:w="http://schemas.openxmlformats.org/wordprocessingml/2006/main" w:rsidRPr="00E84C88">
        <w:rPr>
          <w:rFonts w:ascii="Arial" w:eastAsia="Times New Roman" w:hAnsi="Arial" w:cs="Arial"/>
          <w:sz w:val="20"/>
          <w:szCs w:val="20"/>
          <w:lang w:val="es-ES"/>
        </w:rPr>
        <w:t xml:space="preserve">weak</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no</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gave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or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weak</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no</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give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dominant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position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abuse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anti-competitive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agreement</w:t>
      </w:r>
      <w:r xmlns:w="http://schemas.openxmlformats.org/wordprocessingml/2006/main" w:rsidRPr="00E84C88">
        <w:rPr>
          <w:rFonts w:ascii="GHEA Grapalat" w:eastAsia="Times New Roman" w:hAnsi="GHEA Grapalat" w:cs="Arial"/>
          <w:sz w:val="20"/>
          <w:szCs w:val="20"/>
          <w:lang w:val="es-ES"/>
        </w:rPr>
        <w:t xml:space="preserve">​</w:t>
      </w:r>
    </w:p>
    <w:p w14:paraId="716217C5" w14:textId="77777777" w:rsidR="00532D6C" w:rsidRPr="00E84C88" w:rsidRDefault="00532D6C" w:rsidP="00532D6C">
      <w:pPr xmlns:w="http://schemas.openxmlformats.org/wordprocessingml/2006/main">
        <w:numPr>
          <w:ilvl w:val="0"/>
          <w:numId w:val="18"/>
        </w:numPr>
        <w:spacing w:after="0" w:line="240" w:lineRule="auto"/>
        <w:ind w:firstLine="720"/>
        <w:jc w:val="both"/>
        <w:rPr>
          <w:rFonts w:ascii="GHEA Grapalat" w:eastAsia="Times New Roman" w:hAnsi="GHEA Grapalat" w:cs="Times New Roman"/>
          <w:lang w:val="es-ES"/>
        </w:rPr>
      </w:pPr>
      <w:r xmlns:w="http://schemas.openxmlformats.org/wordprocessingml/2006/main" w:rsidRPr="00E84C88">
        <w:rPr>
          <w:rFonts w:ascii="Arial" w:eastAsia="Times New Roman" w:hAnsi="Arial" w:cs="Arial"/>
          <w:sz w:val="20"/>
          <w:szCs w:val="20"/>
          <w:lang w:val="es-ES"/>
        </w:rPr>
        <w:t xml:space="preserve">absent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by invitation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defined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lang w:val="es-ES"/>
        </w:rPr>
        <w:t xml:space="preserve">to</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Times New Roman"/>
          <w:lang w:val="es-ES"/>
        </w:rPr>
        <w:t xml:space="preserve"> </w:t>
      </w:r>
    </w:p>
    <w:p w14:paraId="5B36DAF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hy-AM"/>
        </w:rPr>
        <w:t xml:space="preserve">to participate</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r xmlns:w="http://schemas.openxmlformats.org/wordprocessingml/2006/main" w:rsidRPr="00E84C88">
        <w:rPr>
          <w:rFonts w:ascii="GHEA Grapalat" w:eastAsia="Times New Roman" w:hAnsi="GHEA Grapalat" w:cs="Arial"/>
          <w:sz w:val="24"/>
          <w:szCs w:val="24"/>
          <w:vertAlign w:val="superscript"/>
          <w:lang w:val="hy-AM"/>
        </w:rPr>
        <w:t xml:space="preserve"> </w:t>
      </w:r>
    </w:p>
    <w:p w14:paraId="627C6158"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Arial" w:eastAsia="Times New Roman" w:hAnsi="Arial" w:cs="Arial"/>
          <w:sz w:val="20"/>
          <w:szCs w:val="20"/>
          <w:lang w:val="es-ES"/>
        </w:rPr>
        <w:t xml:space="preserve">interconnected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persons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and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or </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Arial"/>
          <w:sz w:val="20"/>
          <w:szCs w:val="20"/>
          <w:lang w:val="es-ES"/>
        </w:rPr>
        <w:t xml:space="preserve">of</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Times New Roman"/>
          <w:u w:val="single"/>
          <w:lang w:val="es-ES"/>
        </w:rPr>
        <w:t xml:space="preserve">  </w:t>
      </w:r>
    </w:p>
    <w:p w14:paraId="58AF5EB5"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Arial" w:eastAsia="Times New Roman" w:hAnsi="Arial" w:cs="Arial"/>
          <w:sz w:val="24"/>
          <w:szCs w:val="24"/>
          <w:vertAlign w:val="superscript"/>
          <w:lang w:val="hy-AM"/>
        </w:rPr>
        <w:t xml:space="preserve">to participate</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p>
    <w:p w14:paraId="5AD13B9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u w:val="single"/>
          <w:lang w:val="es-ES"/>
        </w:rPr>
      </w:pPr>
      <w:r xmlns:w="http://schemas.openxmlformats.org/wordprocessingml/2006/main" w:rsidRPr="00E84C88">
        <w:rPr>
          <w:rFonts w:ascii="Arial" w:eastAsia="Times New Roman" w:hAnsi="Arial" w:cs="Arial"/>
          <w:sz w:val="20"/>
          <w:szCs w:val="20"/>
          <w:lang w:val="es-ES"/>
        </w:rPr>
        <w:t xml:space="preserve">by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established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more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than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fifty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percent</w:t>
      </w:r>
      <w:r xmlns:w="http://schemas.openxmlformats.org/wordprocessingml/2006/main" w:rsidRPr="00E84C88">
        <w:rPr>
          <w:rFonts w:ascii="GHEA Grapalat" w:eastAsia="Times New Roman" w:hAnsi="GHEA Grapalat" w:cs="Times New Roman"/>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Arial"/>
          <w:sz w:val="20"/>
          <w:szCs w:val="20"/>
          <w:lang w:val="es-ES"/>
        </w:rPr>
        <w:t xml:space="preserve">to</w:t>
      </w:r>
      <w:r xmlns:w="http://schemas.openxmlformats.org/wordprocessingml/2006/main" w:rsidRPr="00E84C88">
        <w:rPr>
          <w:rFonts w:ascii="Arial" w:eastAsia="Times New Roman" w:hAnsi="Arial" w:cs="Arial"/>
          <w:sz w:val="20"/>
          <w:szCs w:val="20"/>
          <w:lang w:val="es-ES"/>
        </w:rPr>
        <w:t xml:space="preserve">​</w:t>
      </w:r>
    </w:p>
    <w:p w14:paraId="27E8EB86"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lang w:val="es-ES"/>
        </w:rPr>
      </w:pPr>
      <w:r xmlns:w="http://schemas.openxmlformats.org/wordprocessingml/2006/main" w:rsidRPr="00E84C88">
        <w:rPr>
          <w:rFonts w:ascii="GHEA Grapalat" w:eastAsia="Times New Roman" w:hAnsi="GHEA Grapalat" w:cs="Sylfaen"/>
          <w:sz w:val="24"/>
          <w:szCs w:val="24"/>
          <w:vertAlign w:val="superscript"/>
          <w:lang w:val="es-ES"/>
        </w:rPr>
        <w:t xml:space="preserve">                                                                     </w:t>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es-ES"/>
        </w:rPr>
        <w:tab xmlns:w="http://schemas.openxmlformats.org/wordprocessingml/2006/main"/>
      </w:r>
      <w:r xmlns:w="http://schemas.openxmlformats.org/wordprocessingml/2006/main" w:rsidRPr="00E84C88">
        <w:rPr>
          <w:rFonts w:ascii="Arial" w:eastAsia="Times New Roman" w:hAnsi="Arial" w:cs="Arial"/>
          <w:sz w:val="24"/>
          <w:szCs w:val="24"/>
          <w:vertAlign w:val="superscript"/>
          <w:lang w:val="hy-AM"/>
        </w:rPr>
        <w:t xml:space="preserve">to participate</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p>
    <w:p w14:paraId="2DA04654"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0"/>
          <w:szCs w:val="20"/>
          <w:lang w:val="es-ES"/>
        </w:rPr>
      </w:pPr>
      <w:r xmlns:w="http://schemas.openxmlformats.org/wordprocessingml/2006/main" w:rsidRPr="00E84C88">
        <w:rPr>
          <w:rFonts w:ascii="Arial" w:eastAsia="Times New Roman" w:hAnsi="Arial" w:cs="Arial"/>
          <w:sz w:val="20"/>
          <w:szCs w:val="20"/>
          <w:lang w:val="es-ES"/>
        </w:rPr>
        <w:lastRenderedPageBreak xmlns:w="http://schemas.openxmlformats.org/wordprocessingml/2006/main"/>
      </w:r>
      <w:r xmlns:w="http://schemas.openxmlformats.org/wordprocessingml/2006/main" w:rsidRPr="00E84C88">
        <w:rPr>
          <w:rFonts w:ascii="Arial" w:eastAsia="Times New Roman" w:hAnsi="Arial" w:cs="Arial"/>
          <w:sz w:val="20"/>
          <w:szCs w:val="20"/>
          <w:lang w:val="es-ES"/>
        </w:rPr>
        <w:t xml:space="preserve">belonging to</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having </w:t>
      </w:r>
      <w:r xmlns:w="http://schemas.openxmlformats.org/wordprocessingml/2006/main" w:rsidRPr="00E84C88">
        <w:rPr>
          <w:rFonts w:ascii="Arial" w:eastAsia="Times New Roman" w:hAnsi="Arial" w:cs="Arial"/>
          <w:sz w:val="20"/>
          <w:szCs w:val="20"/>
          <w:lang w:val="es-ES"/>
        </w:rPr>
        <w:t xml:space="preserve">a </w:t>
      </w:r>
      <w:r xmlns:w="http://schemas.openxmlformats.org/wordprocessingml/2006/main" w:rsidRPr="00E84C88">
        <w:rPr>
          <w:rFonts w:ascii="GHEA Grapalat" w:eastAsia="Times New Roman" w:hAnsi="GHEA Grapalat" w:cs="Arial"/>
          <w:sz w:val="20"/>
          <w:szCs w:val="20"/>
          <w:lang w:val="es-ES"/>
        </w:rPr>
        <w:t xml:space="preserve">share</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organizations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simultaneous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participation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case</w:t>
      </w:r>
      <w:r xmlns:w="http://schemas.openxmlformats.org/wordprocessingml/2006/main" w:rsidRPr="00E84C88">
        <w:rPr>
          <w:rFonts w:ascii="GHEA Grapalat" w:eastAsia="Times New Roman" w:hAnsi="GHEA Grapalat" w:cs="Arial"/>
          <w:sz w:val="20"/>
          <w:szCs w:val="20"/>
          <w:lang w:val="es-ES"/>
        </w:rPr>
        <w:t xml:space="preserve">​</w:t>
      </w:r>
    </w:p>
    <w:p w14:paraId="78B6C567" w14:textId="77777777" w:rsidR="00532D6C" w:rsidRPr="00E84C88" w:rsidRDefault="00532D6C" w:rsidP="00532D6C">
      <w:pPr>
        <w:spacing w:after="0" w:line="240" w:lineRule="auto"/>
        <w:ind w:left="720"/>
        <w:jc w:val="both"/>
        <w:rPr>
          <w:rFonts w:ascii="GHEA Grapalat" w:eastAsia="Times New Roman" w:hAnsi="GHEA Grapalat" w:cs="Arial"/>
          <w:sz w:val="20"/>
          <w:szCs w:val="20"/>
          <w:lang w:val="es-ES"/>
        </w:rPr>
      </w:pPr>
    </w:p>
    <w:p w14:paraId="16BFE5CC" w14:textId="77777777" w:rsidR="00532D6C" w:rsidRPr="00E84C88" w:rsidRDefault="00532D6C" w:rsidP="00532D6C">
      <w:pPr xmlns:w="http://schemas.openxmlformats.org/wordprocessingml/2006/main">
        <w:spacing w:after="0" w:line="240" w:lineRule="auto"/>
        <w:ind w:left="720"/>
        <w:jc w:val="both"/>
        <w:rPr>
          <w:rFonts w:ascii="GHEA Grapalat" w:eastAsia="Times New Roman" w:hAnsi="GHEA Grapalat" w:cs="Times New Roman"/>
          <w:lang w:val="es-ES"/>
        </w:rPr>
      </w:pPr>
      <w:r xmlns:w="http://schemas.openxmlformats.org/wordprocessingml/2006/main" w:rsidRPr="00E84C88">
        <w:rPr>
          <w:rFonts w:ascii="Arial" w:eastAsia="Times New Roman" w:hAnsi="Arial" w:cs="Arial"/>
          <w:sz w:val="20"/>
          <w:szCs w:val="20"/>
          <w:lang w:val="hy-AM"/>
        </w:rPr>
        <w:t xml:space="preserve">And </w:t>
      </w:r>
      <w:r xmlns:w="http://schemas.openxmlformats.org/wordprocessingml/2006/main" w:rsidRPr="00E84C88">
        <w:rPr>
          <w:rFonts w:ascii="Arial" w:eastAsia="Times New Roman" w:hAnsi="Arial" w:cs="Arial"/>
          <w:sz w:val="20"/>
          <w:szCs w:val="20"/>
          <w:lang w:val="es-ES"/>
        </w:rPr>
        <w:t xml:space="preserve">so</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present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 xml:space="preserve">                   </w:t>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Times New Roman"/>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lang w:val="es-ES"/>
        </w:rPr>
        <w:t xml:space="preserve">of</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real</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beneficiaries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regarding</w:t>
      </w:r>
    </w:p>
    <w:p w14:paraId="5ADF93C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4"/>
          <w:szCs w:val="24"/>
          <w:vertAlign w:val="superscript"/>
          <w:lang w:val="hy-AM"/>
        </w:rPr>
      </w:pP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ab xmlns:w="http://schemas.openxmlformats.org/wordprocessingml/2006/main"/>
      </w: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GHEA Grapalat" w:eastAsia="Times New Roman" w:hAnsi="GHEA Grapalat" w:cs="Times New Roman"/>
          <w:sz w:val="24"/>
          <w:szCs w:val="24"/>
          <w:vertAlign w:val="superscript"/>
          <w:lang w:val="hy-AM"/>
        </w:rPr>
        <w:t xml:space="preserve">      </w:t>
      </w:r>
      <w:r xmlns:w="http://schemas.openxmlformats.org/wordprocessingml/2006/main" w:rsidRPr="00E84C88">
        <w:rPr>
          <w:rFonts w:ascii="GHEA Grapalat" w:eastAsia="Times New Roman" w:hAnsi="GHEA Grapalat" w:cs="Times New Roman"/>
          <w:sz w:val="24"/>
          <w:szCs w:val="24"/>
          <w:vertAlign w:val="superscript"/>
          <w:lang w:val="es-ES"/>
        </w:rPr>
        <w:t xml:space="preserve">      </w:t>
      </w:r>
      <w:r xmlns:w="http://schemas.openxmlformats.org/wordprocessingml/2006/main" w:rsidRPr="00E84C88">
        <w:rPr>
          <w:rFonts w:ascii="Arial" w:eastAsia="Times New Roman" w:hAnsi="Arial" w:cs="Arial"/>
          <w:sz w:val="24"/>
          <w:szCs w:val="24"/>
          <w:vertAlign w:val="superscript"/>
          <w:lang w:val="hy-AM"/>
        </w:rPr>
        <w:t xml:space="preserve">to participate</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r xmlns:w="http://schemas.openxmlformats.org/wordprocessingml/2006/main" w:rsidRPr="00E84C88">
        <w:rPr>
          <w:rFonts w:ascii="GHEA Grapalat" w:eastAsia="Times New Roman" w:hAnsi="GHEA Grapalat" w:cs="Arial"/>
          <w:sz w:val="24"/>
          <w:szCs w:val="24"/>
          <w:vertAlign w:val="superscript"/>
          <w:lang w:val="hy-AM"/>
        </w:rPr>
        <w:t xml:space="preserve"> </w:t>
      </w:r>
    </w:p>
    <w:p w14:paraId="4E3637BA" w14:textId="77777777" w:rsidR="00532D6C" w:rsidRPr="00E84C88" w:rsidRDefault="00532D6C" w:rsidP="00532D6C">
      <w:pPr>
        <w:spacing w:after="0" w:line="240" w:lineRule="auto"/>
        <w:jc w:val="both"/>
        <w:rPr>
          <w:rFonts w:ascii="GHEA Grapalat" w:eastAsia="Times New Roman" w:hAnsi="GHEA Grapalat" w:cs="Times New Roman"/>
          <w:lang w:val="hy-AM"/>
        </w:rPr>
      </w:pPr>
    </w:p>
    <w:p w14:paraId="1104B80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18"/>
          <w:szCs w:val="18"/>
          <w:vertAlign w:val="superscript"/>
          <w:lang w:val="es-ES"/>
        </w:rPr>
      </w:pPr>
      <w:r xmlns:w="http://schemas.openxmlformats.org/wordprocessingml/2006/main" w:rsidRPr="00E84C88">
        <w:rPr>
          <w:rFonts w:ascii="Arial" w:eastAsia="Times New Roman" w:hAnsi="Arial" w:cs="Arial"/>
          <w:sz w:val="20"/>
          <w:szCs w:val="20"/>
          <w:lang w:val="es-ES"/>
        </w:rPr>
        <w:t xml:space="preserve">information</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containing</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website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link: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lang w:val="es-ES"/>
        </w:rPr>
        <w:t xml:space="preserve">-------------------- ---- </w:t>
      </w:r>
      <w:r xmlns:w="http://schemas.openxmlformats.org/wordprocessingml/2006/main" w:rsidRPr="00E84C88">
        <w:rPr>
          <w:rFonts w:ascii="GHEA Grapalat" w:eastAsia="Times New Roman" w:hAnsi="GHEA Grapalat" w:cs="Arial"/>
          <w:sz w:val="18"/>
          <w:szCs w:val="18"/>
          <w:lang w:val="hy-AM"/>
        </w:rPr>
        <w:t xml:space="preserve">**</w:t>
      </w:r>
      <w:r xmlns:w="http://schemas.openxmlformats.org/wordprocessingml/2006/main" w:rsidRPr="00E84C88">
        <w:rPr>
          <w:rFonts w:ascii="GHEA Grapalat" w:eastAsia="Times New Roman" w:hAnsi="GHEA Grapalat" w:cs="Arial"/>
          <w:sz w:val="18"/>
          <w:szCs w:val="18"/>
          <w:vertAlign w:val="superscript"/>
          <w:lang w:val="es-ES"/>
        </w:rPr>
        <w:t xml:space="preserve"> </w:t>
      </w:r>
    </w:p>
    <w:p w14:paraId="7D13EB9B" w14:textId="77777777" w:rsidR="00532D6C" w:rsidRPr="00E84C88" w:rsidRDefault="00532D6C" w:rsidP="00532D6C">
      <w:pPr>
        <w:spacing w:after="0" w:line="240" w:lineRule="auto"/>
        <w:jc w:val="right"/>
        <w:rPr>
          <w:rFonts w:ascii="GHEA Grapalat" w:eastAsia="Times New Roman" w:hAnsi="GHEA Grapalat" w:cs="Times New Roman"/>
          <w:sz w:val="10"/>
          <w:szCs w:val="10"/>
          <w:lang w:val="es-ES"/>
        </w:rPr>
      </w:pPr>
    </w:p>
    <w:p w14:paraId="00429312" w14:textId="77777777" w:rsidR="00532D6C" w:rsidRPr="00E84C88" w:rsidRDefault="00532D6C" w:rsidP="00532D6C">
      <w:pPr xmlns:w="http://schemas.openxmlformats.org/wordprocessingml/2006/main">
        <w:spacing w:after="0" w:line="240" w:lineRule="auto"/>
        <w:ind w:firstLine="708"/>
        <w:jc w:val="both"/>
        <w:rPr>
          <w:rFonts w:ascii="GHEA Grapalat" w:eastAsia="Times New Roman" w:hAnsi="GHEA Grapalat" w:cs="Times New Roman"/>
          <w:sz w:val="20"/>
          <w:szCs w:val="24"/>
          <w:lang w:val="es-ES"/>
        </w:rPr>
      </w:pPr>
      <w:r xmlns:w="http://schemas.openxmlformats.org/wordprocessingml/2006/main" w:rsidRPr="00E84C88">
        <w:rPr>
          <w:rFonts w:ascii="Arial" w:eastAsia="Times New Roman" w:hAnsi="Arial" w:cs="Arial"/>
          <w:sz w:val="20"/>
          <w:szCs w:val="24"/>
          <w:lang w:val="es-ES"/>
        </w:rPr>
        <w:t xml:space="preserve">Attached</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is introduced</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is</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by</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offered</w:t>
      </w:r>
      <w:r xmlns:w="http://schemas.openxmlformats.org/wordprocessingml/2006/main" w:rsidRPr="00E84C88">
        <w:rPr>
          <w:rFonts w:ascii="GHEA Grapalat" w:eastAsia="Times New Roman" w:hAnsi="GHEA Grapalat" w:cs="Times New Roman"/>
          <w:sz w:val="20"/>
          <w:szCs w:val="24"/>
          <w:lang w:val="es-ES"/>
        </w:rPr>
        <w:t xml:space="preserve"> </w:t>
      </w:r>
    </w:p>
    <w:p w14:paraId="1510D376"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lang w:val="es-ES"/>
        </w:rPr>
      </w:pP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Arial" w:eastAsia="Times New Roman" w:hAnsi="Arial" w:cs="Arial"/>
          <w:sz w:val="24"/>
          <w:szCs w:val="24"/>
          <w:vertAlign w:val="superscript"/>
          <w:lang w:val="hy-AM"/>
        </w:rPr>
        <w:t xml:space="preserve">to participate</w:t>
      </w:r>
      <w:r xmlns:w="http://schemas.openxmlformats.org/wordprocessingml/2006/main" w:rsidRPr="00E84C88">
        <w:rPr>
          <w:rFonts w:ascii="GHEA Grapalat" w:eastAsia="Times New Roman" w:hAnsi="GHEA Grapalat" w:cs="Arial"/>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p>
    <w:p w14:paraId="418D190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es-ES"/>
        </w:rPr>
      </w:pPr>
      <w:r xmlns:w="http://schemas.openxmlformats.org/wordprocessingml/2006/main" w:rsidRPr="00E84C88">
        <w:rPr>
          <w:rFonts w:ascii="Arial" w:eastAsia="Times New Roman" w:hAnsi="Arial" w:cs="Arial"/>
          <w:sz w:val="20"/>
          <w:szCs w:val="24"/>
          <w:lang w:val="es-ES"/>
        </w:rPr>
        <w:t xml:space="preserve">of the product</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complete</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Description:</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according to</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Appendix </w:t>
      </w:r>
      <w:r xmlns:w="http://schemas.openxmlformats.org/wordprocessingml/2006/main" w:rsidRPr="00E84C88">
        <w:rPr>
          <w:rFonts w:ascii="GHEA Grapalat" w:eastAsia="Times New Roman" w:hAnsi="GHEA Grapalat" w:cs="Times New Roman"/>
          <w:sz w:val="20"/>
          <w:szCs w:val="24"/>
          <w:lang w:val="es-ES"/>
        </w:rPr>
        <w:t xml:space="preserve">1.1 </w:t>
      </w:r>
      <w:r xmlns:w="http://schemas.openxmlformats.org/wordprocessingml/2006/main" w:rsidRPr="00E84C88">
        <w:rPr>
          <w:rFonts w:ascii="GHEA Grapalat" w:eastAsia="Times New Roman" w:hAnsi="GHEA Grapalat" w:cs="Times New Roman"/>
          <w:sz w:val="20"/>
          <w:szCs w:val="24"/>
          <w:lang w:val="es-ES"/>
        </w:rPr>
        <w:t xml:space="preserve">.</w:t>
      </w:r>
      <w:r xmlns:w="http://schemas.openxmlformats.org/wordprocessingml/2006/main" w:rsidRPr="00E84C88">
        <w:rPr>
          <w:rFonts w:ascii="Arial" w:eastAsia="Times New Roman" w:hAnsi="Arial" w:cs="Arial"/>
          <w:sz w:val="20"/>
          <w:szCs w:val="24"/>
          <w:lang w:val="es-ES"/>
        </w:rPr>
        <w:t xml:space="preserve">​</w:t>
      </w:r>
    </w:p>
    <w:p w14:paraId="5D0519FA"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4"/>
          <w:lang w:val="es-ES"/>
        </w:rPr>
      </w:pPr>
    </w:p>
    <w:p w14:paraId="27C27D57" w14:textId="77777777" w:rsidR="00532D6C" w:rsidRPr="00E84C88" w:rsidRDefault="00532D6C" w:rsidP="00532D6C">
      <w:pPr>
        <w:spacing w:after="0" w:line="240" w:lineRule="auto"/>
        <w:ind w:firstLine="708"/>
        <w:jc w:val="both"/>
        <w:rPr>
          <w:rFonts w:ascii="GHEA Grapalat" w:eastAsia="Times New Roman" w:hAnsi="GHEA Grapalat" w:cs="Times New Roman"/>
          <w:sz w:val="20"/>
          <w:szCs w:val="24"/>
          <w:lang w:val="es-ES"/>
        </w:rPr>
      </w:pPr>
    </w:p>
    <w:p w14:paraId="6B4F2D32" w14:textId="77777777" w:rsidR="00532D6C" w:rsidRPr="00E84C88" w:rsidRDefault="00532D6C" w:rsidP="00532D6C">
      <w:pPr>
        <w:spacing w:after="0" w:line="240" w:lineRule="auto"/>
        <w:jc w:val="both"/>
        <w:rPr>
          <w:rFonts w:ascii="GHEA Grapalat" w:eastAsia="Times New Roman" w:hAnsi="GHEA Grapalat" w:cs="Times New Roman"/>
          <w:sz w:val="20"/>
          <w:szCs w:val="24"/>
          <w:lang w:val="es-ES"/>
        </w:rPr>
      </w:pPr>
    </w:p>
    <w:p w14:paraId="5785D904" w14:textId="77777777" w:rsidR="00532D6C" w:rsidRPr="00E84C88" w:rsidRDefault="00532D6C" w:rsidP="00532D6C">
      <w:pPr>
        <w:spacing w:after="0" w:line="240" w:lineRule="auto"/>
        <w:jc w:val="both"/>
        <w:rPr>
          <w:rFonts w:ascii="GHEA Grapalat" w:eastAsia="Times New Roman" w:hAnsi="GHEA Grapalat" w:cs="Times New Roman"/>
          <w:sz w:val="20"/>
          <w:szCs w:val="24"/>
          <w:lang w:val="es-ES"/>
        </w:rPr>
      </w:pPr>
    </w:p>
    <w:p w14:paraId="44E3400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0"/>
          <w:szCs w:val="24"/>
          <w:vertAlign w:val="superscript"/>
          <w:lang w:val="es-ES"/>
        </w:rPr>
      </w:pP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GHEA Grapalat" w:eastAsia="Times New Roman" w:hAnsi="GHEA Grapalat" w:cs="Times New Roman"/>
          <w:sz w:val="20"/>
          <w:szCs w:val="24"/>
          <w:lang w:val="hy-AM"/>
        </w:rPr>
        <w:t xml:space="preserve">___________________________________________________ </w:t>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_____________</w:t>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s-E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To participate</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name:</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of the leader</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position </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en-US"/>
        </w:rPr>
        <w:t xml:space="preserve">name</w:t>
      </w:r>
      <w:r xmlns:w="http://schemas.openxmlformats.org/wordprocessingml/2006/main" w:rsidRPr="00E84C88">
        <w:rPr>
          <w:rFonts w:ascii="Arial" w:eastAsia="Times New Roman" w:hAnsi="Arial" w:cs="Arial"/>
          <w:sz w:val="20"/>
          <w:szCs w:val="24"/>
          <w:vertAlign w:val="superscript"/>
          <w:lang w:val="hy-AM"/>
        </w:rPr>
        <w:t xml:space="preserve">​</w:t>
      </w:r>
      <w:r xmlns:w="http://schemas.openxmlformats.org/wordprocessingml/2006/main" w:rsidRPr="00E84C88">
        <w:rPr>
          <w:rFonts w:ascii="GHEA Grapalat" w:eastAsia="Times New Roman" w:hAnsi="GHEA Grapalat" w:cs="Arial"/>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en-US"/>
        </w:rPr>
        <w:t xml:space="preserve">a </w:t>
      </w:r>
      <w:r xmlns:w="http://schemas.openxmlformats.org/wordprocessingml/2006/main" w:rsidRPr="00E84C88">
        <w:rPr>
          <w:rFonts w:ascii="Arial" w:eastAsia="Times New Roman" w:hAnsi="Arial" w:cs="Arial"/>
          <w:sz w:val="20"/>
          <w:szCs w:val="24"/>
          <w:vertAlign w:val="superscript"/>
          <w:lang w:val="hy-AM"/>
        </w:rPr>
        <w:t xml:space="preserve">pronoun </w:t>
      </w:r>
      <w:r xmlns:w="http://schemas.openxmlformats.org/wordprocessingml/2006/main" w:rsidRPr="00E84C88">
        <w:rPr>
          <w:rFonts w:ascii="GHEA Grapalat" w:eastAsia="Times New Roman" w:hAnsi="GHEA Grapalat" w:cs="Arial"/>
          <w:sz w:val="20"/>
          <w:szCs w:val="24"/>
          <w:vertAlign w:val="superscript"/>
          <w:lang w:val="hy-AM"/>
        </w:rPr>
        <w:t xml:space="preserve">)</w:t>
      </w:r>
      <w:r xmlns:w="http://schemas.openxmlformats.org/wordprocessingml/2006/main" w:rsidRPr="00E84C88">
        <w:rPr>
          <w:rFonts w:ascii="GHEA Grapalat" w:eastAsia="Times New Roman" w:hAnsi="GHEA Grapalat" w:cs="Arial"/>
          <w:sz w:val="20"/>
          <w:szCs w:val="24"/>
          <w:vertAlign w:val="superscript"/>
          <w:lang w:val="es-ES"/>
        </w:rPr>
        <w:t xml:space="preserve">               </w:t>
      </w:r>
      <w:r xmlns:w="http://schemas.openxmlformats.org/wordprocessingml/2006/main" w:rsidRPr="00E84C88">
        <w:rPr>
          <w:rFonts w:ascii="Arial" w:eastAsia="Times New Roman" w:hAnsi="Arial" w:cs="Arial"/>
          <w:sz w:val="20"/>
          <w:szCs w:val="24"/>
          <w:vertAlign w:val="superscript"/>
          <w:lang w:val="hy-AM"/>
        </w:rPr>
        <w:t xml:space="preserve">signature </w:t>
      </w:r>
      <w:r xmlns:w="http://schemas.openxmlformats.org/wordprocessingml/2006/main" w:rsidRPr="00E84C88">
        <w:rPr>
          <w:rFonts w:ascii="GHEA Grapalat" w:eastAsia="Times New Roman" w:hAnsi="GHEA Grapalat" w:cs="Arial"/>
          <w:sz w:val="20"/>
          <w:szCs w:val="24"/>
          <w:vertAlign w:val="superscript"/>
          <w:lang w:val="hy-AM"/>
        </w:rPr>
        <w:t xml:space="preserve">)</w:t>
      </w:r>
    </w:p>
    <w:p w14:paraId="5D1D0524" w14:textId="77777777" w:rsidR="00532D6C" w:rsidRPr="00E84C88" w:rsidRDefault="00532D6C" w:rsidP="00532D6C">
      <w:pPr>
        <w:spacing w:after="0" w:line="240" w:lineRule="auto"/>
        <w:jc w:val="both"/>
        <w:rPr>
          <w:rFonts w:ascii="GHEA Grapalat" w:eastAsia="Times New Roman" w:hAnsi="GHEA Grapalat" w:cs="Arial"/>
          <w:sz w:val="20"/>
          <w:szCs w:val="24"/>
          <w:vertAlign w:val="superscript"/>
          <w:lang w:val="es-ES"/>
        </w:rPr>
      </w:pPr>
    </w:p>
    <w:p w14:paraId="3D5B2EC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    </w:t>
      </w:r>
    </w:p>
    <w:p w14:paraId="6E1EC6C2"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Arial"/>
          <w:sz w:val="20"/>
          <w:szCs w:val="24"/>
          <w:lang w:val="hy-AM"/>
        </w:rPr>
      </w:pPr>
      <w:r xmlns:w="http://schemas.openxmlformats.org/wordprocessingml/2006/main" w:rsidRPr="00E84C88">
        <w:rPr>
          <w:rFonts w:ascii="Arial" w:eastAsia="Times New Roman" w:hAnsi="Arial" w:cs="Arial"/>
          <w:sz w:val="20"/>
          <w:szCs w:val="24"/>
          <w:lang w:val="hy-AM"/>
        </w:rPr>
        <w:t xml:space="preserve">K.</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w:t>
      </w:r>
      <w:r xmlns:w="http://schemas.openxmlformats.org/wordprocessingml/2006/main" w:rsidRPr="00E84C88">
        <w:rPr>
          <w:rFonts w:ascii="GHEA Grapalat" w:eastAsia="Times New Roman" w:hAnsi="GHEA Grapalat" w:cs="Arial"/>
          <w:sz w:val="20"/>
          <w:szCs w:val="24"/>
          <w:lang w:val="hy-AM"/>
        </w:rPr>
        <w:t xml:space="preserve">​</w:t>
      </w:r>
      <w:r xmlns:w="http://schemas.openxmlformats.org/wordprocessingml/2006/main" w:rsidRPr="00E84C88">
        <w:rPr>
          <w:rFonts w:ascii="GHEA Grapalat" w:eastAsia="Times New Roman" w:hAnsi="GHEA Grapalat" w:cs="Arial"/>
          <w:color w:val="FFFFFF"/>
          <w:sz w:val="20"/>
          <w:szCs w:val="24"/>
          <w:vertAlign w:val="superscript"/>
          <w:lang w:val="hy-AM"/>
        </w:rPr>
        <w:footnoteReference xmlns:w="http://schemas.openxmlformats.org/wordprocessingml/2006/main" w:id="8"/>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 xml:space="preserve"> </w:t>
      </w:r>
    </w:p>
    <w:p w14:paraId="2DBBF657"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p>
    <w:p w14:paraId="1EE636CF"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p>
    <w:p w14:paraId="00D15674"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hy-AM"/>
        </w:rPr>
      </w:pPr>
      <w:r xmlns:w="http://schemas.openxmlformats.org/wordprocessingml/2006/main" w:rsidRPr="00E84C88">
        <w:rPr>
          <w:rFonts w:ascii="GHEA Grapalat" w:eastAsia="Times New Roman" w:hAnsi="GHEA Grapalat" w:cs="Sylfaen"/>
          <w:b/>
          <w:sz w:val="20"/>
          <w:szCs w:val="20"/>
          <w:lang w:val="hy-AM"/>
        </w:rPr>
        <w:br xmlns:w="http://schemas.openxmlformats.org/wordprocessingml/2006/main" w:type="page"/>
      </w:r>
      <w:r xmlns:w="http://schemas.openxmlformats.org/wordprocessingml/2006/main" w:rsidRPr="00E84C88">
        <w:rPr>
          <w:rFonts w:ascii="GHEA Grapalat" w:eastAsia="Times New Roman" w:hAnsi="GHEA Grapalat" w:cs="Sylfaen"/>
          <w:b/>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Sylfae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Appendix </w:t>
      </w:r>
      <w:r xmlns:w="http://schemas.openxmlformats.org/wordprocessingml/2006/main" w:rsidRPr="00E84C88">
        <w:rPr>
          <w:rFonts w:ascii="GHEA Grapalat" w:eastAsia="Times New Roman" w:hAnsi="GHEA Grapalat" w:cs="Arial"/>
          <w:b/>
          <w:sz w:val="20"/>
          <w:szCs w:val="20"/>
          <w:lang w:val="hy-AM"/>
        </w:rPr>
        <w:t xml:space="preserve">1.1</w:t>
      </w:r>
    </w:p>
    <w:p w14:paraId="79EE5CE7" w14:textId="1F792756" w:rsidR="00532D6C" w:rsidRPr="00E84C88" w:rsidRDefault="00A406BF"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LM-THAT-GHAPSDB-25/02</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486F1609"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quote</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inquiry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invitation</w:t>
      </w:r>
    </w:p>
    <w:p w14:paraId="68AD2FE8" w14:textId="77777777" w:rsidR="00532D6C" w:rsidRPr="00E84C88" w:rsidRDefault="00532D6C" w:rsidP="00532D6C">
      <w:pPr>
        <w:spacing w:after="0" w:line="240" w:lineRule="auto"/>
        <w:ind w:left="-66"/>
        <w:jc w:val="center"/>
        <w:rPr>
          <w:rFonts w:ascii="GHEA Grapalat" w:eastAsia="Times New Roman" w:hAnsi="GHEA Grapalat" w:cs="Times New Roman"/>
          <w:b/>
          <w:sz w:val="24"/>
          <w:szCs w:val="24"/>
          <w:lang w:val="es-ES"/>
        </w:rPr>
      </w:pPr>
    </w:p>
    <w:p w14:paraId="5713D2E9"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2E8F299C" w14:textId="77777777" w:rsidR="00532D6C" w:rsidRPr="00E84C88" w:rsidRDefault="00532D6C" w:rsidP="00532D6C">
      <w:pPr xmlns:w="http://schemas.openxmlformats.org/wordprocessingml/2006/main">
        <w:keepNext/>
        <w:spacing w:after="0" w:line="240" w:lineRule="auto"/>
        <w:ind w:firstLine="567"/>
        <w:jc w:val="center"/>
        <w:outlineLvl w:val="2"/>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hy-AM"/>
        </w:rPr>
        <w:t xml:space="preserve">DESCRIPTION:</w:t>
      </w:r>
    </w:p>
    <w:p w14:paraId="453C0DE7" w14:textId="77777777" w:rsidR="00532D6C" w:rsidRPr="00E84C88" w:rsidRDefault="00532D6C" w:rsidP="00532D6C">
      <w:pPr xmlns:w="http://schemas.openxmlformats.org/wordprocessingml/2006/main">
        <w:keepNext/>
        <w:spacing w:after="0" w:line="240" w:lineRule="auto"/>
        <w:ind w:firstLine="567"/>
        <w:jc w:val="center"/>
        <w:outlineLvl w:val="2"/>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hy-AM"/>
        </w:rPr>
        <w:t xml:space="preserve">offered</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of the product</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complete</w:t>
      </w:r>
      <w:r xmlns:w="http://schemas.openxmlformats.org/wordprocessingml/2006/main" w:rsidRPr="00E84C88">
        <w:rPr>
          <w:rFonts w:ascii="GHEA Grapalat" w:eastAsia="Times New Roman" w:hAnsi="GHEA Grapalat" w:cs="Times New Roman"/>
          <w:b/>
          <w:sz w:val="20"/>
          <w:szCs w:val="20"/>
          <w:lang w:val="hy-AM"/>
        </w:rPr>
        <w:t xml:space="preserve"> </w:t>
      </w:r>
    </w:p>
    <w:p w14:paraId="2BEE34A8" w14:textId="77777777" w:rsidR="00532D6C" w:rsidRPr="00E84C88" w:rsidRDefault="00532D6C" w:rsidP="00532D6C">
      <w:pPr>
        <w:keepNext/>
        <w:spacing w:after="0" w:line="240" w:lineRule="auto"/>
        <w:ind w:firstLine="567"/>
        <w:jc w:val="center"/>
        <w:outlineLvl w:val="2"/>
        <w:rPr>
          <w:rFonts w:ascii="GHEA Grapalat" w:eastAsia="Times New Roman" w:hAnsi="GHEA Grapalat" w:cs="Arial"/>
          <w:sz w:val="20"/>
          <w:szCs w:val="20"/>
          <w:lang w:val="es-ES"/>
        </w:rPr>
      </w:pPr>
    </w:p>
    <w:p w14:paraId="6C66CD6C" w14:textId="02998AE3"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sz w:val="20"/>
          <w:szCs w:val="20"/>
          <w:lang w:val="es-ES"/>
        </w:rPr>
      </w:pP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 xml:space="preserve">      </w:t>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u w:val="single"/>
          <w:lang w:val="es-ES"/>
        </w:rPr>
        <w:tab xmlns:w="http://schemas.openxmlformats.org/wordprocessingml/2006/main"/>
      </w:r>
      <w:r xmlns:w="http://schemas.openxmlformats.org/wordprocessingml/2006/main" w:rsidRPr="00E84C88">
        <w:rPr>
          <w:rFonts w:ascii="GHEA Grapalat" w:eastAsia="Times New Roman" w:hAnsi="GHEA Grapalat" w:cs="Arial"/>
          <w:sz w:val="20"/>
          <w:szCs w:val="20"/>
          <w:lang w:val="es-ES"/>
        </w:rPr>
        <w:t xml:space="preserve">the</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A406BF">
        <w:rPr>
          <w:rFonts w:ascii="Arial" w:eastAsia="Times New Roman" w:hAnsi="Arial" w:cs="Arial"/>
          <w:color w:val="000000"/>
          <w:sz w:val="20"/>
          <w:szCs w:val="20"/>
          <w:lang w:val="af-ZA"/>
        </w:rPr>
        <w:t xml:space="preserve">LM-THAT-GHAPSDB-25/02</w:t>
      </w:r>
    </w:p>
    <w:p w14:paraId="3EE3918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Arial"/>
          <w:sz w:val="20"/>
          <w:szCs w:val="20"/>
          <w:u w:val="single"/>
          <w:lang w:val="es-ES"/>
        </w:rPr>
      </w:pPr>
      <w:r xmlns:w="http://schemas.openxmlformats.org/wordprocessingml/2006/main" w:rsidRPr="00E84C88">
        <w:rPr>
          <w:rFonts w:ascii="GHEA Grapalat" w:eastAsia="Times New Roman" w:hAnsi="GHEA Grapalat" w:cs="Times New Roman"/>
          <w:sz w:val="20"/>
          <w:szCs w:val="24"/>
          <w:vertAlign w:val="superscript"/>
          <w:lang w:val="es-ES"/>
        </w:rPr>
        <w:t xml:space="preserve">                                                                                         </w:t>
      </w:r>
      <w:r xmlns:w="http://schemas.openxmlformats.org/wordprocessingml/2006/main" w:rsidRPr="00E84C88">
        <w:rPr>
          <w:rFonts w:ascii="Arial" w:eastAsia="Times New Roman" w:hAnsi="Arial" w:cs="Arial"/>
          <w:sz w:val="20"/>
          <w:szCs w:val="24"/>
          <w:vertAlign w:val="superscript"/>
          <w:lang w:val="hy-AM"/>
        </w:rPr>
        <w:t xml:space="preserve">to participate</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name:</w:t>
      </w:r>
    </w:p>
    <w:p w14:paraId="3B520A0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4"/>
          <w:szCs w:val="24"/>
          <w:lang w:val="hy-AM"/>
        </w:rPr>
      </w:pP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quote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inquiry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in the frame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below</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present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her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offered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the product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complete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Description:</w:t>
      </w:r>
      <w:r xmlns:w="http://schemas.openxmlformats.org/wordprocessingml/2006/main" w:rsidRPr="00E84C88">
        <w:rPr>
          <w:rFonts w:ascii="GHEA Grapalat" w:eastAsia="Times New Roman" w:hAnsi="GHEA Grapalat" w:cs="Arial"/>
          <w:sz w:val="20"/>
          <w:szCs w:val="20"/>
          <w:lang w:val="es-ES"/>
        </w:rPr>
        <w:t xml:space="preserve"> </w:t>
      </w:r>
    </w:p>
    <w:p w14:paraId="5556CA23" w14:textId="77777777" w:rsidR="00532D6C" w:rsidRPr="00E84C88" w:rsidRDefault="00532D6C" w:rsidP="00532D6C">
      <w:pPr>
        <w:keepNext/>
        <w:spacing w:after="0" w:line="240" w:lineRule="auto"/>
        <w:ind w:firstLine="567"/>
        <w:jc w:val="center"/>
        <w:outlineLvl w:val="2"/>
        <w:rPr>
          <w:rFonts w:ascii="GHEA Grapalat" w:eastAsia="Times New Roman" w:hAnsi="GHEA Grapalat" w:cs="Arial"/>
          <w:sz w:val="20"/>
          <w:szCs w:val="20"/>
          <w:lang w:val="es-ES"/>
        </w:rPr>
      </w:pPr>
    </w:p>
    <w:p w14:paraId="7D9591A1" w14:textId="77777777" w:rsidR="00532D6C" w:rsidRPr="00E84C88" w:rsidRDefault="00532D6C" w:rsidP="00532D6C">
      <w:pPr>
        <w:spacing w:after="0" w:line="240" w:lineRule="auto"/>
        <w:rPr>
          <w:rFonts w:ascii="GHEA Grapalat" w:eastAsia="Times New Roman" w:hAnsi="GHEA Grapalat"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532D6C" w:rsidRPr="00E84C88" w14:paraId="34B7CEA5" w14:textId="77777777" w:rsidTr="00532D6C">
        <w:tc>
          <w:tcPr>
            <w:tcW w:w="1368" w:type="dxa"/>
            <w:vMerge w:val="restart"/>
            <w:vAlign w:val="center"/>
          </w:tcPr>
          <w:p w14:paraId="6E00C36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Dose</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for</w:t>
            </w:r>
          </w:p>
        </w:tc>
        <w:tc>
          <w:tcPr>
            <w:tcW w:w="8550" w:type="dxa"/>
            <w:gridSpan w:val="5"/>
            <w:vAlign w:val="center"/>
          </w:tcPr>
          <w:p w14:paraId="2E5602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Recommended</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of the product</w:t>
            </w:r>
          </w:p>
        </w:tc>
      </w:tr>
      <w:tr w:rsidR="00532D6C" w:rsidRPr="00E84C88" w14:paraId="2E27E77E" w14:textId="77777777" w:rsidTr="00532D6C">
        <w:tc>
          <w:tcPr>
            <w:tcW w:w="1368" w:type="dxa"/>
            <w:vMerge/>
            <w:vAlign w:val="center"/>
          </w:tcPr>
          <w:p w14:paraId="0A7F4FEF" w14:textId="77777777" w:rsidR="00532D6C" w:rsidRPr="00E84C88" w:rsidRDefault="00532D6C" w:rsidP="00532D6C">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14:paraId="512A3BF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n-US"/>
              </w:rPr>
              <w:t xml:space="preserve">to </w:t>
            </w:r>
            <w:r xmlns:w="http://schemas.openxmlformats.org/wordprocessingml/2006/main" w:rsidRPr="00E84C88">
              <w:rPr>
                <w:rFonts w:ascii="Arial" w:eastAsia="Times New Roman" w:hAnsi="Arial" w:cs="Arial"/>
                <w:b/>
                <w:bCs/>
                <w:sz w:val="16"/>
                <w:szCs w:val="18"/>
                <w:lang w:val="hy-AM"/>
              </w:rPr>
              <w:t xml:space="preserve">Irma</w:t>
            </w:r>
            <w:r xmlns:w="http://schemas.openxmlformats.org/wordprocessingml/2006/main" w:rsidRPr="00E84C88">
              <w:rPr>
                <w:rFonts w:ascii="GHEA Grapalat" w:eastAsia="Times New Roman" w:hAnsi="GHEA Grapalat" w:cs="Times New Roman"/>
                <w:b/>
                <w:bCs/>
                <w:sz w:val="16"/>
                <w:szCs w:val="18"/>
                <w:lang w:val="hy-AM"/>
              </w:rPr>
              <w:t xml:space="preserve"> </w:t>
            </w:r>
            <w:r xmlns:w="http://schemas.openxmlformats.org/wordprocessingml/2006/main" w:rsidRPr="00E84C88">
              <w:rPr>
                <w:rFonts w:ascii="Arial" w:eastAsia="Times New Roman" w:hAnsi="Arial" w:cs="Arial"/>
                <w:b/>
                <w:bCs/>
                <w:sz w:val="16"/>
                <w:szCs w:val="18"/>
                <w:lang w:val="hy-AM"/>
              </w:rPr>
              <w:t xml:space="preserve">name:</w:t>
            </w:r>
          </w:p>
        </w:tc>
        <w:tc>
          <w:tcPr>
            <w:tcW w:w="2003" w:type="dxa"/>
            <w:vAlign w:val="center"/>
          </w:tcPr>
          <w:p w14:paraId="5C4A8EA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commodity</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the sign</w:t>
            </w:r>
          </w:p>
        </w:tc>
        <w:tc>
          <w:tcPr>
            <w:tcW w:w="1757" w:type="dxa"/>
            <w:vAlign w:val="center"/>
          </w:tcPr>
          <w:p w14:paraId="334E768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hy-AM"/>
              </w:rPr>
            </w:pPr>
            <w:r xmlns:w="http://schemas.openxmlformats.org/wordprocessingml/2006/main" w:rsidRPr="00E84C88">
              <w:rPr>
                <w:rFonts w:ascii="Arial" w:eastAsia="Times New Roman" w:hAnsi="Arial" w:cs="Arial"/>
                <w:b/>
                <w:bCs/>
                <w:sz w:val="16"/>
                <w:szCs w:val="18"/>
                <w:lang w:val="hy-AM"/>
              </w:rPr>
              <w:t xml:space="preserve">brand</w:t>
            </w:r>
          </w:p>
        </w:tc>
        <w:tc>
          <w:tcPr>
            <w:tcW w:w="1530" w:type="dxa"/>
            <w:vAlign w:val="center"/>
          </w:tcPr>
          <w:p w14:paraId="6426E4A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of the manufacturer</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name:</w:t>
            </w:r>
          </w:p>
        </w:tc>
        <w:tc>
          <w:tcPr>
            <w:tcW w:w="1800" w:type="dxa"/>
            <w:vAlign w:val="center"/>
          </w:tcPr>
          <w:p w14:paraId="431F98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technical</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characteristics</w:t>
            </w:r>
          </w:p>
        </w:tc>
      </w:tr>
      <w:tr w:rsidR="00532D6C" w:rsidRPr="00E84C88" w14:paraId="0BBC9F2E" w14:textId="77777777" w:rsidTr="00532D6C">
        <w:tc>
          <w:tcPr>
            <w:tcW w:w="1368" w:type="dxa"/>
          </w:tcPr>
          <w:p w14:paraId="4BE88857"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32C35AF5"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0B852B52"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0EDB92C1"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18999ECD"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586DEA2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r w:rsidR="00532D6C" w:rsidRPr="00E84C88" w14:paraId="628A675A" w14:textId="77777777" w:rsidTr="00532D6C">
        <w:tc>
          <w:tcPr>
            <w:tcW w:w="1368" w:type="dxa"/>
          </w:tcPr>
          <w:p w14:paraId="5E336659"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74EA5ED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5E453745"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206631E7"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0B952A9C"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7490654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r w:rsidR="00532D6C" w:rsidRPr="00E84C88" w14:paraId="35D2D801" w14:textId="77777777" w:rsidTr="00532D6C">
        <w:tc>
          <w:tcPr>
            <w:tcW w:w="1368" w:type="dxa"/>
          </w:tcPr>
          <w:p w14:paraId="72ABCC9F"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460" w:type="dxa"/>
          </w:tcPr>
          <w:p w14:paraId="43D5E34D"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2003" w:type="dxa"/>
          </w:tcPr>
          <w:p w14:paraId="7F7DDE6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757" w:type="dxa"/>
          </w:tcPr>
          <w:p w14:paraId="1ACA2908"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530" w:type="dxa"/>
          </w:tcPr>
          <w:p w14:paraId="5894C516"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c>
          <w:tcPr>
            <w:tcW w:w="1800" w:type="dxa"/>
          </w:tcPr>
          <w:p w14:paraId="5E59CB23" w14:textId="77777777" w:rsidR="00532D6C" w:rsidRPr="00E84C88" w:rsidRDefault="00532D6C" w:rsidP="00532D6C">
            <w:pPr>
              <w:keepNext/>
              <w:spacing w:after="0" w:line="240" w:lineRule="auto"/>
              <w:outlineLvl w:val="2"/>
              <w:rPr>
                <w:rFonts w:ascii="GHEA Grapalat" w:eastAsia="Times New Roman" w:hAnsi="GHEA Grapalat" w:cs="Times New Roman"/>
                <w:b/>
                <w:sz w:val="20"/>
                <w:szCs w:val="20"/>
                <w:lang w:val="hy-AM"/>
              </w:rPr>
            </w:pPr>
          </w:p>
        </w:tc>
      </w:tr>
    </w:tbl>
    <w:p w14:paraId="74B5737B"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701C1CB5"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018642AB"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16B857CA"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en-US"/>
        </w:rPr>
      </w:pPr>
    </w:p>
    <w:p w14:paraId="390CA6AB" w14:textId="77777777" w:rsidR="00532D6C" w:rsidRPr="00E84C88" w:rsidRDefault="00532D6C" w:rsidP="00532D6C">
      <w:pPr>
        <w:spacing w:after="0" w:line="240" w:lineRule="auto"/>
        <w:rPr>
          <w:rFonts w:ascii="GHEA Grapalat" w:eastAsia="Times New Roman" w:hAnsi="GHEA Grapalat" w:cs="Times New Roman"/>
          <w:sz w:val="20"/>
          <w:szCs w:val="24"/>
          <w:lang w:val="es-ES"/>
        </w:rPr>
      </w:pPr>
    </w:p>
    <w:p w14:paraId="3562BBA3"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u w:val="single"/>
          <w:lang w:val="en-US"/>
        </w:rPr>
      </w:pP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en-US"/>
        </w:rPr>
        <w:t xml:space="preserve">    </w:t>
      </w:r>
    </w:p>
    <w:p w14:paraId="27C51F5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u w:val="single"/>
          <w:lang w:val="hy-AM"/>
        </w:rPr>
      </w:pPr>
      <w:r xmlns:w="http://schemas.openxmlformats.org/wordprocessingml/2006/main" w:rsidRPr="00E84C88">
        <w:rPr>
          <w:rFonts w:ascii="GHEA Grapalat" w:eastAsia="Times New Roman" w:hAnsi="GHEA Grapalat" w:cs="Sylfae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to participate</w:t>
      </w:r>
      <w:r xmlns:w="http://schemas.openxmlformats.org/wordprocessingml/2006/main" w:rsidRPr="00E84C88">
        <w:rPr>
          <w:rFonts w:ascii="GHEA Grapalat" w:eastAsia="Times New Roman" w:hAnsi="GHEA Grapalat" w:cs="Sylfae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name </w:t>
      </w:r>
      <w:r xmlns:w="http://schemas.openxmlformats.org/wordprocessingml/2006/main" w:rsidRPr="00E84C88">
        <w:rPr>
          <w:rFonts w:ascii="GHEA Grapalat" w:eastAsia="Times New Roman" w:hAnsi="GHEA Grapalat" w:cs="Sylfae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of manager :</w:t>
      </w:r>
      <w:r xmlns:w="http://schemas.openxmlformats.org/wordprocessingml/2006/main" w:rsidRPr="00E84C88">
        <w:rPr>
          <w:rFonts w:ascii="GHEA Grapalat" w:eastAsia="Times New Roman" w:hAnsi="GHEA Grapalat" w:cs="Sylfae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position </w:t>
      </w:r>
      <w:r xmlns:w="http://schemas.openxmlformats.org/wordprocessingml/2006/main" w:rsidRPr="00E84C88">
        <w:rPr>
          <w:rFonts w:ascii="GHEA Grapalat" w:eastAsia="Times New Roman" w:hAnsi="GHEA Grapalat" w:cs="Sylfae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name</w:t>
      </w:r>
      <w:r xmlns:w="http://schemas.openxmlformats.org/wordprocessingml/2006/main" w:rsidRPr="00E84C88">
        <w:rPr>
          <w:rFonts w:ascii="GHEA Grapalat" w:eastAsia="Times New Roman" w:hAnsi="GHEA Grapalat" w:cs="Sylfae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last name </w:t>
      </w:r>
      <w:r xmlns:w="http://schemas.openxmlformats.org/wordprocessingml/2006/main" w:rsidRPr="00E84C88">
        <w:rPr>
          <w:rFonts w:ascii="GHEA Grapalat" w:eastAsia="Times New Roman" w:hAnsi="GHEA Grapalat" w:cs="Sylfaen"/>
          <w:sz w:val="20"/>
          <w:szCs w:val="24"/>
          <w:vertAlign w:val="superscript"/>
          <w:lang w:val="hy-AM"/>
        </w:rPr>
        <w:t xml:space="preserve">)</w:t>
      </w:r>
      <w:r xmlns:w="http://schemas.openxmlformats.org/wordprocessingml/2006/main" w:rsidRPr="00E84C88">
        <w:rPr>
          <w:rFonts w:ascii="GHEA Grapalat" w:eastAsia="Times New Roman" w:hAnsi="GHEA Grapalat" w:cs="Sylfaen"/>
          <w:sz w:val="20"/>
          <w:szCs w:val="24"/>
          <w:vertAlign w:val="superscript"/>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vertAlign w:val="superscript"/>
          <w:lang w:val="hy-AM"/>
        </w:rPr>
        <w:tab xmlns:w="http://schemas.openxmlformats.org/wordprocessingml/2006/main"/>
      </w:r>
      <w:r xmlns:w="http://schemas.openxmlformats.org/wordprocessingml/2006/main" w:rsidRPr="00E84C88">
        <w:rPr>
          <w:rFonts w:ascii="GHEA Grapalat" w:eastAsia="Times New Roman" w:hAnsi="GHEA Grapalat" w:cs="Sylfaen"/>
          <w:sz w:val="24"/>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signature</w:t>
      </w:r>
      <w:r xmlns:w="http://schemas.openxmlformats.org/wordprocessingml/2006/main" w:rsidRPr="00E84C88">
        <w:rPr>
          <w:rFonts w:ascii="GHEA Grapalat" w:eastAsia="Times New Roman" w:hAnsi="GHEA Grapalat" w:cs="Sylfaen"/>
          <w:sz w:val="20"/>
          <w:szCs w:val="24"/>
          <w:lang w:val="hy-AM"/>
        </w:rPr>
        <w:t xml:space="preserve"> </w:t>
      </w:r>
    </w:p>
    <w:p w14:paraId="50508FF1" w14:textId="77777777" w:rsidR="00532D6C" w:rsidRPr="00E84C88" w:rsidRDefault="00532D6C" w:rsidP="00532D6C">
      <w:pPr>
        <w:spacing w:after="0" w:line="240" w:lineRule="auto"/>
        <w:jc w:val="right"/>
        <w:rPr>
          <w:rFonts w:ascii="GHEA Grapalat" w:eastAsia="Times New Roman" w:hAnsi="GHEA Grapalat" w:cs="Sylfaen"/>
          <w:sz w:val="20"/>
          <w:szCs w:val="24"/>
          <w:lang w:val="hy-AM"/>
        </w:rPr>
      </w:pPr>
    </w:p>
    <w:p w14:paraId="3DAEFEFF" w14:textId="77777777" w:rsidR="00532D6C" w:rsidRPr="00E84C88" w:rsidRDefault="00532D6C" w:rsidP="00532D6C">
      <w:pPr>
        <w:spacing w:after="0" w:line="240" w:lineRule="auto"/>
        <w:jc w:val="right"/>
        <w:rPr>
          <w:rFonts w:ascii="GHEA Grapalat" w:eastAsia="Times New Roman" w:hAnsi="GHEA Grapalat" w:cs="Sylfaen"/>
          <w:sz w:val="20"/>
          <w:szCs w:val="24"/>
          <w:lang w:val="hy-AM"/>
        </w:rPr>
      </w:pPr>
    </w:p>
    <w:p w14:paraId="7D794C6F"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Arial"/>
          <w:sz w:val="20"/>
          <w:szCs w:val="24"/>
          <w:lang w:val="hy-AM"/>
        </w:rPr>
      </w:pPr>
      <w:r xmlns:w="http://schemas.openxmlformats.org/wordprocessingml/2006/main" w:rsidRPr="00E84C88">
        <w:rPr>
          <w:rFonts w:ascii="Arial" w:eastAsia="Times New Roman" w:hAnsi="Arial" w:cs="Arial"/>
          <w:sz w:val="20"/>
          <w:szCs w:val="24"/>
          <w:lang w:val="hy-AM"/>
        </w:rPr>
        <w:t xml:space="preserve">K.</w:t>
      </w:r>
      <w:r xmlns:w="http://schemas.openxmlformats.org/wordprocessingml/2006/main" w:rsidRPr="00E84C88">
        <w:rPr>
          <w:rFonts w:ascii="GHEA Grapalat" w:eastAsia="Times New Roman" w:hAnsi="GHEA Grapalat" w:cs="Arial"/>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w:t>
      </w:r>
      <w:r xmlns:w="http://schemas.openxmlformats.org/wordprocessingml/2006/main" w:rsidRPr="00E84C88">
        <w:rPr>
          <w:rFonts w:ascii="GHEA Grapalat" w:eastAsia="Times New Roman" w:hAnsi="GHEA Grapalat" w:cs="Arial"/>
          <w:sz w:val="20"/>
          <w:szCs w:val="24"/>
          <w:lang w:val="hy-AM"/>
        </w:rPr>
        <w:t xml:space="preserve">​</w:t>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ab xmlns:w="http://schemas.openxmlformats.org/wordprocessingml/2006/main"/>
      </w:r>
      <w:r xmlns:w="http://schemas.openxmlformats.org/wordprocessingml/2006/main" w:rsidRPr="00E84C88">
        <w:rPr>
          <w:rFonts w:ascii="GHEA Grapalat" w:eastAsia="Times New Roman" w:hAnsi="GHEA Grapalat" w:cs="Arial"/>
          <w:sz w:val="20"/>
          <w:szCs w:val="24"/>
          <w:lang w:val="hy-AM"/>
        </w:rPr>
        <w:t xml:space="preserve"> </w:t>
      </w:r>
    </w:p>
    <w:p w14:paraId="31762953"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1D1C1751"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59B740D0" w14:textId="77777777" w:rsidR="00532D6C" w:rsidRPr="00E84C88" w:rsidRDefault="00532D6C" w:rsidP="00532D6C">
      <w:pPr>
        <w:spacing w:after="0" w:line="240" w:lineRule="auto"/>
        <w:rPr>
          <w:rFonts w:ascii="GHEA Grapalat" w:eastAsia="Times New Roman" w:hAnsi="GHEA Grapalat" w:cs="Times New Roman"/>
          <w:sz w:val="16"/>
          <w:szCs w:val="16"/>
          <w:lang w:val="af-ZA" w:eastAsia="ru-RU"/>
        </w:rPr>
      </w:pPr>
    </w:p>
    <w:p w14:paraId="663E42DA"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D97967C"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B75057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135F67CC"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E1DAE1D"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3AD606E"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0D594A42"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58287D7"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BA20FFB"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34BF7F6"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547461D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0FDB891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4282D52"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445F926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18178AE"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EFF6234"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6677188"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97B45F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39392E70"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61B7609E"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530276BF"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0926610"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B62442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3DCC1C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70247E1"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2D8C6E43" w14:textId="77777777" w:rsidR="00532D6C" w:rsidRPr="00E84C88" w:rsidRDefault="00532D6C" w:rsidP="00532D6C">
      <w:pPr>
        <w:spacing w:after="0" w:line="240" w:lineRule="auto"/>
        <w:jc w:val="right"/>
        <w:rPr>
          <w:rFonts w:ascii="GHEA Grapalat" w:eastAsia="Times New Roman" w:hAnsi="GHEA Grapalat" w:cs="Times New Roman"/>
          <w:b/>
          <w:sz w:val="20"/>
          <w:szCs w:val="20"/>
          <w:lang w:val="hy-AM"/>
        </w:rPr>
      </w:pPr>
    </w:p>
    <w:p w14:paraId="7F6ECCFD" w14:textId="77777777" w:rsidR="00E84C88" w:rsidRDefault="00E84C88" w:rsidP="00E84C88">
      <w:pPr>
        <w:keepNext/>
        <w:spacing w:after="0" w:line="240" w:lineRule="auto"/>
        <w:ind w:firstLine="708"/>
        <w:jc w:val="center"/>
        <w:outlineLvl w:val="2"/>
        <w:rPr>
          <w:rFonts w:ascii="Arial" w:eastAsia="Times New Roman" w:hAnsi="Arial" w:cs="Arial"/>
          <w:b/>
          <w:sz w:val="20"/>
          <w:szCs w:val="20"/>
          <w:lang w:val="hy-AM"/>
        </w:rPr>
      </w:pPr>
      <w:r>
        <w:rPr>
          <w:rFonts w:ascii="Arial" w:eastAsia="Times New Roman" w:hAnsi="Arial" w:cs="Arial"/>
          <w:b/>
          <w:sz w:val="20"/>
          <w:szCs w:val="20"/>
          <w:lang w:val="hy-AM"/>
        </w:rPr>
        <w:lastRenderedPageBreak/>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r>
        <w:rPr>
          <w:rFonts w:ascii="Arial" w:eastAsia="Times New Roman" w:hAnsi="Arial" w:cs="Arial"/>
          <w:b/>
          <w:sz w:val="20"/>
          <w:szCs w:val="20"/>
          <w:lang w:val="hy-AM"/>
        </w:rPr>
        <w:tab/>
      </w:r>
    </w:p>
    <w:p w14:paraId="58BAFF25" w14:textId="77777777" w:rsidR="00532D6C" w:rsidRPr="00E84C88" w:rsidRDefault="00532D6C" w:rsidP="00E84C88">
      <w:pPr xmlns:w="http://schemas.openxmlformats.org/wordprocessingml/2006/main">
        <w:keepNext/>
        <w:spacing w:after="0" w:line="240" w:lineRule="auto"/>
        <w:ind w:firstLine="708"/>
        <w:jc w:val="center"/>
        <w:outlineLvl w:val="2"/>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Appendix 1.2**</w:t>
      </w:r>
    </w:p>
    <w:p w14:paraId="18DB0463" w14:textId="46D997AE" w:rsidR="00532D6C" w:rsidRPr="00E84C88" w:rsidRDefault="00A406BF" w:rsidP="00532D6C">
      <w:pPr xmlns:w="http://schemas.openxmlformats.org/wordprocessingml/2006/main">
        <w:spacing w:after="0" w:line="240" w:lineRule="auto"/>
        <w:ind w:firstLine="567"/>
        <w:jc w:val="right"/>
        <w:rPr>
          <w:rFonts w:ascii="Arial" w:eastAsia="Times New Roman" w:hAnsi="Arial" w:cs="Arial"/>
          <w:sz w:val="20"/>
          <w:szCs w:val="20"/>
          <w:lang w:val="es-ES"/>
        </w:rPr>
      </w:pPr>
      <w:r xmlns:w="http://schemas.openxmlformats.org/wordprocessingml/2006/main">
        <w:rPr>
          <w:rFonts w:ascii="Arial" w:eastAsia="Times New Roman" w:hAnsi="Arial" w:cs="Arial"/>
          <w:sz w:val="20"/>
          <w:szCs w:val="20"/>
          <w:lang w:val="es-ES"/>
        </w:rPr>
        <w:t xml:space="preserve">With the code LM-THAT-GHAPZB-25/02</w:t>
      </w:r>
    </w:p>
    <w:p w14:paraId="25440A8E" w14:textId="77777777" w:rsidR="00532D6C" w:rsidRPr="00E84C88" w:rsidRDefault="00532D6C" w:rsidP="00532D6C">
      <w:pPr xmlns:w="http://schemas.openxmlformats.org/wordprocessingml/2006/main">
        <w:spacing w:after="0" w:line="240" w:lineRule="auto"/>
        <w:ind w:firstLine="567"/>
        <w:jc w:val="right"/>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of an invitation to request a quote</w:t>
      </w:r>
    </w:p>
    <w:p w14:paraId="3E55B317" w14:textId="77777777" w:rsidR="00532D6C" w:rsidRPr="00E84C88" w:rsidRDefault="00532D6C" w:rsidP="00532D6C">
      <w:pPr>
        <w:spacing w:after="0" w:line="240" w:lineRule="auto"/>
        <w:jc w:val="right"/>
        <w:rPr>
          <w:rFonts w:ascii="Arial" w:eastAsia="Times New Roman" w:hAnsi="Arial" w:cs="Arial"/>
          <w:sz w:val="20"/>
          <w:szCs w:val="20"/>
          <w:lang w:val="es-ES"/>
        </w:rPr>
      </w:pPr>
    </w:p>
    <w:p w14:paraId="78C45A76" w14:textId="77777777" w:rsidR="00532D6C" w:rsidRPr="00E84C88" w:rsidRDefault="00532D6C" w:rsidP="00532D6C">
      <w:pPr xmlns:w="http://schemas.openxmlformats.org/wordprocessingml/2006/main">
        <w:spacing w:after="0" w:line="240" w:lineRule="auto"/>
        <w:jc w:val="center"/>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FORM</w:t>
      </w:r>
    </w:p>
    <w:p w14:paraId="1FCF4A4B" w14:textId="77777777" w:rsidR="00532D6C" w:rsidRPr="00E84C88" w:rsidRDefault="00532D6C" w:rsidP="00532D6C">
      <w:pPr xmlns:w="http://schemas.openxmlformats.org/wordprocessingml/2006/main">
        <w:spacing w:after="0" w:line="240" w:lineRule="auto"/>
        <w:ind w:left="360" w:hanging="360"/>
        <w:jc w:val="center"/>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STATEMENT OF ACTUAL BENEFICIARIES</w:t>
      </w:r>
    </w:p>
    <w:p w14:paraId="6E61E899" w14:textId="77777777" w:rsidR="00532D6C" w:rsidRPr="00E84C88" w:rsidRDefault="00532D6C" w:rsidP="00532D6C">
      <w:pPr>
        <w:spacing w:after="0" w:line="240" w:lineRule="auto"/>
        <w:ind w:left="360" w:hanging="360"/>
        <w:jc w:val="center"/>
        <w:rPr>
          <w:rFonts w:ascii="Arial" w:eastAsia="Times New Roman" w:hAnsi="Arial" w:cs="Arial"/>
          <w:sz w:val="20"/>
          <w:szCs w:val="20"/>
          <w:lang w:val="es-ES"/>
        </w:rPr>
      </w:pPr>
    </w:p>
    <w:p w14:paraId="3D252F1E"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The organization</w:t>
      </w:r>
    </w:p>
    <w:p w14:paraId="568D5D5A"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32D6C" w:rsidRPr="00E84C88" w14:paraId="32A6D75D" w14:textId="77777777" w:rsidTr="00532D6C">
        <w:tc>
          <w:tcPr>
            <w:tcW w:w="2836" w:type="dxa"/>
            <w:shd w:val="clear" w:color="auto" w:fill="D9E2F3"/>
            <w:vAlign w:val="center"/>
          </w:tcPr>
          <w:p w14:paraId="08431C2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Name:</w:t>
            </w:r>
          </w:p>
        </w:tc>
        <w:tc>
          <w:tcPr>
            <w:tcW w:w="6180" w:type="dxa"/>
            <w:vAlign w:val="center"/>
          </w:tcPr>
          <w:p w14:paraId="119C4244"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4CCD000C" w14:textId="77777777" w:rsidTr="00532D6C">
        <w:tc>
          <w:tcPr>
            <w:tcW w:w="2836" w:type="dxa"/>
            <w:shd w:val="clear" w:color="auto" w:fill="D9E2F3"/>
            <w:vAlign w:val="center"/>
          </w:tcPr>
          <w:p w14:paraId="45A0C82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The name is in Latin</w:t>
            </w:r>
          </w:p>
        </w:tc>
        <w:tc>
          <w:tcPr>
            <w:tcW w:w="6180" w:type="dxa"/>
            <w:vAlign w:val="center"/>
          </w:tcPr>
          <w:p w14:paraId="442B50F1"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0829CCC3" w14:textId="77777777" w:rsidTr="00532D6C">
        <w:tc>
          <w:tcPr>
            <w:tcW w:w="2836" w:type="dxa"/>
            <w:shd w:val="clear" w:color="auto" w:fill="D9E2F3"/>
            <w:vAlign w:val="center"/>
          </w:tcPr>
          <w:p w14:paraId="6F87A5A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State registration number</w:t>
            </w:r>
          </w:p>
        </w:tc>
        <w:tc>
          <w:tcPr>
            <w:tcW w:w="6180" w:type="dxa"/>
            <w:vAlign w:val="center"/>
          </w:tcPr>
          <w:p w14:paraId="41EBA51B"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2E28C214" w14:textId="77777777" w:rsidTr="00532D6C">
        <w:tc>
          <w:tcPr>
            <w:tcW w:w="2836" w:type="dxa"/>
            <w:shd w:val="clear" w:color="auto" w:fill="D9E2F3"/>
            <w:vAlign w:val="center"/>
          </w:tcPr>
          <w:p w14:paraId="46A1010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Date, month, year of registration</w:t>
            </w:r>
          </w:p>
        </w:tc>
        <w:tc>
          <w:tcPr>
            <w:tcW w:w="6180" w:type="dxa"/>
            <w:vAlign w:val="center"/>
          </w:tcPr>
          <w:p w14:paraId="29B209A5"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4BDACA38" w14:textId="77777777" w:rsidTr="00532D6C">
        <w:tc>
          <w:tcPr>
            <w:tcW w:w="2836" w:type="dxa"/>
            <w:shd w:val="clear" w:color="auto" w:fill="D9E2F3"/>
            <w:vAlign w:val="center"/>
          </w:tcPr>
          <w:p w14:paraId="6CAA4983"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Registration address:</w:t>
            </w:r>
          </w:p>
        </w:tc>
        <w:tc>
          <w:tcPr>
            <w:tcW w:w="6180" w:type="dxa"/>
            <w:vAlign w:val="center"/>
          </w:tcPr>
          <w:p w14:paraId="5BD31508"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36E3E562" w14:textId="77777777" w:rsidTr="00532D6C">
        <w:tc>
          <w:tcPr>
            <w:tcW w:w="2836" w:type="dxa"/>
            <w:shd w:val="clear" w:color="auto" w:fill="D9E2F3"/>
            <w:vAlign w:val="center"/>
          </w:tcPr>
          <w:p w14:paraId="238C98E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State of registration</w:t>
            </w:r>
          </w:p>
        </w:tc>
        <w:tc>
          <w:tcPr>
            <w:tcW w:w="6180" w:type="dxa"/>
            <w:vAlign w:val="center"/>
          </w:tcPr>
          <w:p w14:paraId="63D3294A"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6C616A97" w14:textId="77777777" w:rsidTr="00532D6C">
        <w:tc>
          <w:tcPr>
            <w:tcW w:w="2836" w:type="dxa"/>
            <w:shd w:val="clear" w:color="auto" w:fill="D9E2F3"/>
            <w:vAlign w:val="center"/>
          </w:tcPr>
          <w:p w14:paraId="5FE3B0D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Name and surname of the head of the executive body</w:t>
            </w:r>
          </w:p>
        </w:tc>
        <w:tc>
          <w:tcPr>
            <w:tcW w:w="6180" w:type="dxa"/>
            <w:vAlign w:val="center"/>
          </w:tcPr>
          <w:p w14:paraId="3D046347" w14:textId="77777777" w:rsidR="00532D6C" w:rsidRPr="00E84C88" w:rsidRDefault="00532D6C" w:rsidP="00532D6C">
            <w:pPr>
              <w:spacing w:before="240" w:after="240" w:line="240" w:lineRule="auto"/>
              <w:rPr>
                <w:rFonts w:ascii="Arial" w:eastAsia="Times New Roman" w:hAnsi="Arial" w:cs="Arial"/>
                <w:sz w:val="20"/>
                <w:szCs w:val="20"/>
                <w:lang w:val="es-ES"/>
              </w:rPr>
            </w:pPr>
          </w:p>
        </w:tc>
      </w:tr>
    </w:tbl>
    <w:p w14:paraId="70430DDA"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The person submitting the declaration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A406BF" w14:paraId="6EE3D961" w14:textId="77777777" w:rsidTr="00532D6C">
        <w:tc>
          <w:tcPr>
            <w:tcW w:w="2835" w:type="dxa"/>
            <w:shd w:val="clear" w:color="auto" w:fill="D9E2F3"/>
            <w:vAlign w:val="center"/>
          </w:tcPr>
          <w:p w14:paraId="57774CB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Name and surname of the person submitting the declaration</w:t>
            </w:r>
          </w:p>
        </w:tc>
        <w:tc>
          <w:tcPr>
            <w:tcW w:w="6180" w:type="dxa"/>
            <w:vAlign w:val="center"/>
          </w:tcPr>
          <w:p w14:paraId="16C717AC" w14:textId="77777777" w:rsidR="00532D6C" w:rsidRPr="00E84C88" w:rsidRDefault="00532D6C" w:rsidP="00532D6C">
            <w:pPr>
              <w:spacing w:before="240" w:after="240" w:line="240" w:lineRule="auto"/>
              <w:rPr>
                <w:rFonts w:ascii="Arial" w:eastAsia="Times New Roman" w:hAnsi="Arial" w:cs="Arial"/>
                <w:sz w:val="20"/>
                <w:szCs w:val="20"/>
                <w:lang w:val="es-ES"/>
              </w:rPr>
            </w:pPr>
          </w:p>
        </w:tc>
      </w:tr>
      <w:tr w:rsidR="00532D6C" w:rsidRPr="00E84C88" w14:paraId="505BF03D" w14:textId="77777777" w:rsidTr="00532D6C">
        <w:tc>
          <w:tcPr>
            <w:tcW w:w="2835" w:type="dxa"/>
            <w:shd w:val="clear" w:color="auto" w:fill="D9E2F3"/>
            <w:vAlign w:val="center"/>
          </w:tcPr>
          <w:p w14:paraId="36174B6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The position of the person submitting the declaration</w:t>
            </w:r>
          </w:p>
        </w:tc>
        <w:tc>
          <w:tcPr>
            <w:tcW w:w="6180" w:type="dxa"/>
            <w:vAlign w:val="center"/>
          </w:tcPr>
          <w:p w14:paraId="36B4C7A6" w14:textId="77777777" w:rsidR="00532D6C" w:rsidRPr="00E84C88" w:rsidRDefault="00532D6C" w:rsidP="00532D6C">
            <w:pPr>
              <w:spacing w:before="240" w:after="240" w:line="240" w:lineRule="auto"/>
              <w:rPr>
                <w:rFonts w:ascii="Arial" w:eastAsia="Times New Roman" w:hAnsi="Arial" w:cs="Arial"/>
                <w:sz w:val="20"/>
                <w:szCs w:val="20"/>
                <w:lang w:val="es-ES"/>
              </w:rPr>
            </w:pPr>
          </w:p>
        </w:tc>
      </w:tr>
    </w:tbl>
    <w:p w14:paraId="721C3231"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Arial" w:eastAsia="Times New Roman" w:hAnsi="Arial" w:cs="Arial"/>
          <w:sz w:val="20"/>
          <w:szCs w:val="20"/>
          <w:lang w:val="es-ES"/>
        </w:rPr>
      </w:pPr>
      <w:r xmlns:w="http://schemas.openxmlformats.org/wordprocessingml/2006/main" w:rsidRPr="00E84C88">
        <w:rPr>
          <w:rFonts w:ascii="Arial" w:eastAsia="Times New Roman" w:hAnsi="Arial" w:cs="Arial"/>
          <w:sz w:val="20"/>
          <w:szCs w:val="20"/>
          <w:lang w:val="es-ES"/>
        </w:rPr>
        <w:t xml:space="preserve">Submission of the statement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A406BF" w14:paraId="37616CB2" w14:textId="77777777" w:rsidTr="00532D6C">
        <w:tc>
          <w:tcPr>
            <w:tcW w:w="2835" w:type="dxa"/>
            <w:shd w:val="clear" w:color="auto" w:fill="D9E2F3"/>
            <w:vAlign w:val="center"/>
          </w:tcPr>
          <w:p w14:paraId="3EBE806E" w14:textId="77777777" w:rsidR="00532D6C" w:rsidRPr="00C9392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s-ES"/>
              </w:rPr>
            </w:pPr>
            <w:r xmlns:w="http://schemas.openxmlformats.org/wordprocessingml/2006/main" w:rsidRPr="00E84C88">
              <w:rPr>
                <w:rFonts w:ascii="Arial" w:eastAsia="GHEA Grapalat" w:hAnsi="Arial" w:cs="Arial"/>
                <w:color w:val="000000"/>
                <w:sz w:val="24"/>
                <w:szCs w:val="24"/>
                <w:lang w:val="en-US"/>
              </w:rPr>
              <w:t xml:space="preserve">Declaration</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signing</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C93928">
              <w:rPr>
                <w:rFonts w:ascii="GHEA Grapalat" w:eastAsia="GHEA Grapalat" w:hAnsi="GHEA Grapalat" w:cs="GHEA Grapalat"/>
                <w:color w:val="000000"/>
                <w:sz w:val="24"/>
                <w:szCs w:val="24"/>
                <w:lang w:val="es-E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80" w:type="dxa"/>
            <w:vAlign w:val="center"/>
          </w:tcPr>
          <w:p w14:paraId="2D51D4E7" w14:textId="77777777" w:rsidR="00532D6C" w:rsidRPr="00C93928" w:rsidRDefault="00532D6C" w:rsidP="00532D6C">
            <w:pPr>
              <w:spacing w:before="240" w:after="240" w:line="240" w:lineRule="auto"/>
              <w:rPr>
                <w:rFonts w:ascii="GHEA Grapalat" w:eastAsia="GHEA Grapalat" w:hAnsi="GHEA Grapalat" w:cs="GHEA Grapalat"/>
                <w:sz w:val="24"/>
                <w:szCs w:val="24"/>
                <w:lang w:val="es-ES"/>
              </w:rPr>
            </w:pPr>
          </w:p>
        </w:tc>
      </w:tr>
      <w:tr w:rsidR="00532D6C" w:rsidRPr="00E84C88" w14:paraId="15BF3DA3" w14:textId="77777777" w:rsidTr="00532D6C">
        <w:tc>
          <w:tcPr>
            <w:tcW w:w="2835" w:type="dxa"/>
            <w:shd w:val="clear" w:color="auto" w:fill="D9E2F3"/>
            <w:vAlign w:val="center"/>
          </w:tcPr>
          <w:p w14:paraId="2F93CD25"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of pages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quantity</w:t>
            </w:r>
          </w:p>
        </w:tc>
        <w:tc>
          <w:tcPr>
            <w:tcW w:w="6180" w:type="dxa"/>
            <w:vAlign w:val="center"/>
          </w:tcPr>
          <w:p w14:paraId="5431CE2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964DF26" w14:textId="77777777" w:rsidTr="00532D6C">
        <w:tc>
          <w:tcPr>
            <w:tcW w:w="2835" w:type="dxa"/>
            <w:shd w:val="clear" w:color="auto" w:fill="D9E2F3"/>
            <w:vAlign w:val="center"/>
          </w:tcPr>
          <w:p w14:paraId="64AC4CE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representative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signature</w:t>
            </w:r>
          </w:p>
        </w:tc>
        <w:tc>
          <w:tcPr>
            <w:tcW w:w="6180" w:type="dxa"/>
            <w:vAlign w:val="center"/>
          </w:tcPr>
          <w:p w14:paraId="410F776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7DD16CC6" w14:textId="77777777" w:rsidR="00532D6C" w:rsidRPr="00E84C88" w:rsidRDefault="00532D6C" w:rsidP="00532D6C">
      <w:pPr>
        <w:spacing w:after="0" w:line="240" w:lineRule="auto"/>
        <w:rPr>
          <w:rFonts w:ascii="GHEA Grapalat" w:eastAsia="GHEA Grapalat" w:hAnsi="GHEA Grapalat" w:cs="GHEA Grapalat"/>
          <w:sz w:val="24"/>
          <w:szCs w:val="24"/>
          <w:lang w:val="en-US"/>
        </w:rPr>
      </w:pPr>
    </w:p>
    <w:p w14:paraId="6646DC11"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Shares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listing</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the data</w:t>
      </w:r>
    </w:p>
    <w:p w14:paraId="477566FF"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Shares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listing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484EAE87" w14:textId="77777777" w:rsidTr="00532D6C">
        <w:tc>
          <w:tcPr>
            <w:tcW w:w="2835" w:type="dxa"/>
            <w:shd w:val="clear" w:color="auto" w:fill="D9E2F3"/>
            <w:vAlign w:val="center"/>
          </w:tcPr>
          <w:p w14:paraId="7DFD10E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Stock</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of the stock market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707EB76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5442FFA" w14:textId="77777777" w:rsidTr="00532D6C">
        <w:tc>
          <w:tcPr>
            <w:tcW w:w="2835" w:type="dxa"/>
            <w:shd w:val="clear" w:color="auto" w:fill="D9E2F3"/>
            <w:vAlign w:val="center"/>
          </w:tcPr>
          <w:p w14:paraId="0D8A4F3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link:</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on the stock exchange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available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documents</w:t>
            </w:r>
          </w:p>
        </w:tc>
        <w:tc>
          <w:tcPr>
            <w:tcW w:w="6180" w:type="dxa"/>
            <w:vAlign w:val="center"/>
          </w:tcPr>
          <w:p w14:paraId="0E0E4A4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33F16DC7"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controller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3D498146" w14:textId="77777777" w:rsidTr="00532D6C">
        <w:tc>
          <w:tcPr>
            <w:tcW w:w="2835" w:type="dxa"/>
            <w:shd w:val="clear" w:color="auto" w:fill="D9E2F3"/>
            <w:vAlign w:val="center"/>
          </w:tcPr>
          <w:p w14:paraId="500D2A9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242868C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A1D689A" w14:textId="77777777" w:rsidTr="00532D6C">
        <w:tc>
          <w:tcPr>
            <w:tcW w:w="2835" w:type="dxa"/>
            <w:shd w:val="clear" w:color="auto" w:fill="D9E2F3"/>
            <w:vAlign w:val="center"/>
          </w:tcPr>
          <w:p w14:paraId="47F13D7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Name: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letter</w:t>
            </w:r>
          </w:p>
        </w:tc>
        <w:tc>
          <w:tcPr>
            <w:tcW w:w="6180" w:type="dxa"/>
            <w:vAlign w:val="center"/>
          </w:tcPr>
          <w:p w14:paraId="0CD09CD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F142A60" w14:textId="77777777" w:rsidTr="00532D6C">
        <w:tc>
          <w:tcPr>
            <w:tcW w:w="2835" w:type="dxa"/>
            <w:shd w:val="clear" w:color="auto" w:fill="D9E2F3"/>
            <w:vAlign w:val="center"/>
          </w:tcPr>
          <w:p w14:paraId="1542B1E4"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number</w:t>
            </w:r>
          </w:p>
        </w:tc>
        <w:tc>
          <w:tcPr>
            <w:tcW w:w="6180" w:type="dxa"/>
            <w:vAlign w:val="center"/>
          </w:tcPr>
          <w:p w14:paraId="3AAF386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C764506" w14:textId="77777777" w:rsidTr="00532D6C">
        <w:tc>
          <w:tcPr>
            <w:tcW w:w="2835" w:type="dxa"/>
            <w:shd w:val="clear" w:color="auto" w:fill="D9E2F3"/>
            <w:vAlign w:val="center"/>
          </w:tcPr>
          <w:p w14:paraId="73AA85F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80" w:type="dxa"/>
            <w:vAlign w:val="center"/>
          </w:tcPr>
          <w:p w14:paraId="6FE2D79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EF89C50" w14:textId="77777777" w:rsidTr="00532D6C">
        <w:tc>
          <w:tcPr>
            <w:tcW w:w="2835" w:type="dxa"/>
            <w:shd w:val="clear" w:color="auto" w:fill="D9E2F3"/>
            <w:vAlign w:val="center"/>
          </w:tcPr>
          <w:p w14:paraId="1042F0C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address</w:t>
            </w:r>
          </w:p>
        </w:tc>
        <w:tc>
          <w:tcPr>
            <w:tcW w:w="6180" w:type="dxa"/>
            <w:vAlign w:val="center"/>
          </w:tcPr>
          <w:p w14:paraId="731C47B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FA99E1E" w14:textId="77777777" w:rsidTr="00532D6C">
        <w:tc>
          <w:tcPr>
            <w:tcW w:w="2835" w:type="dxa"/>
            <w:shd w:val="clear" w:color="auto" w:fill="D9E2F3"/>
            <w:vAlign w:val="center"/>
          </w:tcPr>
          <w:p w14:paraId="429178B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state</w:t>
            </w:r>
          </w:p>
        </w:tc>
        <w:tc>
          <w:tcPr>
            <w:tcW w:w="6180" w:type="dxa"/>
            <w:vAlign w:val="center"/>
          </w:tcPr>
          <w:p w14:paraId="61D0BB2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3E23D97" w14:textId="77777777" w:rsidTr="00532D6C">
        <w:tc>
          <w:tcPr>
            <w:tcW w:w="2835" w:type="dxa"/>
            <w:shd w:val="clear" w:color="auto" w:fill="D9E2F3"/>
            <w:vAlign w:val="center"/>
          </w:tcPr>
          <w:p w14:paraId="4923A68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Executive: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of the body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to lead</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the name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and:</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last name</w:t>
            </w:r>
          </w:p>
        </w:tc>
        <w:tc>
          <w:tcPr>
            <w:tcW w:w="6180" w:type="dxa"/>
            <w:vAlign w:val="center"/>
          </w:tcPr>
          <w:p w14:paraId="77B8B41A"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19616BF3"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iCs/>
          <w:sz w:val="24"/>
          <w:szCs w:val="24"/>
          <w:lang w:val="en-US"/>
        </w:rPr>
      </w:pPr>
      <w:r xmlns:w="http://schemas.openxmlformats.org/wordprocessingml/2006/main" w:rsidRPr="00E84C88">
        <w:rPr>
          <w:rFonts w:ascii="Arial" w:eastAsia="GHEA Grapalat" w:hAnsi="Arial" w:cs="Arial"/>
          <w:iCs/>
          <w:sz w:val="24"/>
          <w:szCs w:val="24"/>
          <w:lang w:val="en-US"/>
        </w:rPr>
        <w:t xml:space="preserve">Control</w:t>
      </w:r>
      <w:r xmlns:w="http://schemas.openxmlformats.org/wordprocessingml/2006/main" w:rsidRPr="00E84C88">
        <w:rPr>
          <w:rFonts w:ascii="GHEA Grapalat" w:eastAsia="GHEA Grapalat" w:hAnsi="GHEA Grapalat" w:cs="GHEA Grapalat"/>
          <w:iCs/>
          <w:sz w:val="24"/>
          <w:szCs w:val="24"/>
          <w:lang w:val="en-US"/>
        </w:rPr>
        <w:t xml:space="preserve"> </w:t>
      </w:r>
      <w:r xmlns:w="http://schemas.openxmlformats.org/wordprocessingml/2006/main" w:rsidRPr="00E84C88">
        <w:rPr>
          <w:rFonts w:ascii="Arial" w:eastAsia="GHEA Grapalat" w:hAnsi="Arial" w:cs="Arial"/>
          <w:iCs/>
          <w:sz w:val="24"/>
          <w:szCs w:val="24"/>
          <w:lang w:val="en-US"/>
        </w:rPr>
        <w:t xml:space="preserve">level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E84C88" w14:paraId="4AE56738" w14:textId="77777777" w:rsidTr="00532D6C">
        <w:tc>
          <w:tcPr>
            <w:tcW w:w="2836" w:type="dxa"/>
            <w:shd w:val="clear" w:color="auto" w:fill="D9E2F3"/>
            <w:vAlign w:val="center"/>
          </w:tcPr>
          <w:p w14:paraId="4977158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78" w:type="dxa"/>
            <w:vAlign w:val="center"/>
          </w:tcPr>
          <w:p w14:paraId="7882BEF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5E7FA38" w14:textId="77777777" w:rsidTr="00532D6C">
        <w:tc>
          <w:tcPr>
            <w:tcW w:w="2836" w:type="dxa"/>
            <w:shd w:val="clear" w:color="auto" w:fill="D9E2F3"/>
            <w:vAlign w:val="center"/>
          </w:tcPr>
          <w:p w14:paraId="5DB5A67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6178" w:type="dxa"/>
            <w:vAlign w:val="center"/>
          </w:tcPr>
          <w:p w14:paraId="1CC0C667"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2A8831B7"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bl>
    <w:p w14:paraId="6F770DC8"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rPr>
      </w:pPr>
      <w:r xmlns:w="http://schemas.openxmlformats.org/wordprocessingml/2006/main" w:rsidRPr="00E84C88">
        <w:rPr>
          <w:rFonts w:ascii="Arial" w:eastAsia="GHEA Grapalat" w:hAnsi="Arial" w:cs="Arial"/>
          <w:b/>
          <w:color w:val="000000"/>
          <w:sz w:val="24"/>
          <w:szCs w:val="24"/>
          <w:lang w:val="en-US"/>
        </w:rPr>
        <w:t xml:space="preserve">State </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community</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or</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international</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organization</w:t>
      </w:r>
      <w:r xmlns:w="http://schemas.openxmlformats.org/wordprocessingml/2006/main" w:rsidRPr="00E84C88">
        <w:rPr>
          <w:rFonts w:ascii="GHEA Grapalat" w:eastAsia="GHEA Grapalat" w:hAnsi="GHEA Grapalat" w:cs="GHEA Grapalat"/>
          <w:b/>
          <w:color w:val="000000"/>
          <w:sz w:val="24"/>
          <w:szCs w:val="24"/>
        </w:rPr>
        <w:t xml:space="preserve"> </w:t>
      </w:r>
      <w:r xmlns:w="http://schemas.openxmlformats.org/wordprocessingml/2006/main" w:rsidRPr="00E84C88">
        <w:rPr>
          <w:rFonts w:ascii="Arial" w:eastAsia="GHEA Grapalat" w:hAnsi="Arial" w:cs="Arial"/>
          <w:b/>
          <w:color w:val="000000"/>
          <w:sz w:val="24"/>
          <w:szCs w:val="24"/>
          <w:lang w:val="en-US"/>
        </w:rPr>
        <w:t xml:space="preserve">participation</w:t>
      </w:r>
    </w:p>
    <w:p w14:paraId="4558B0E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of the state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15DD5632" w14:textId="77777777" w:rsidTr="00532D6C">
        <w:tc>
          <w:tcPr>
            <w:tcW w:w="2837" w:type="dxa"/>
            <w:shd w:val="clear" w:color="auto" w:fill="D9E2F3"/>
            <w:vAlign w:val="center"/>
          </w:tcPr>
          <w:p w14:paraId="7686B86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of the state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295DFDC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0A28AF2" w14:textId="77777777" w:rsidTr="00532D6C">
        <w:tc>
          <w:tcPr>
            <w:tcW w:w="2837" w:type="dxa"/>
            <w:shd w:val="clear" w:color="auto" w:fill="D9E2F3"/>
            <w:vAlign w:val="center"/>
          </w:tcPr>
          <w:p w14:paraId="674077A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of the 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2F3B4A6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E35B6D3" w14:textId="77777777" w:rsidTr="00532D6C">
        <w:tc>
          <w:tcPr>
            <w:tcW w:w="2837" w:type="dxa"/>
            <w:shd w:val="clear" w:color="auto" w:fill="D9E2F3"/>
            <w:vAlign w:val="center"/>
          </w:tcPr>
          <w:p w14:paraId="46B90F80"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80" w:type="dxa"/>
            <w:vAlign w:val="center"/>
          </w:tcPr>
          <w:p w14:paraId="4494741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2C8AE9F" w14:textId="77777777" w:rsidTr="00532D6C">
        <w:tc>
          <w:tcPr>
            <w:tcW w:w="2837" w:type="dxa"/>
            <w:shd w:val="clear" w:color="auto" w:fill="D9E2F3"/>
            <w:vAlign w:val="center"/>
          </w:tcPr>
          <w:p w14:paraId="3DB37FCA"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6180" w:type="dxa"/>
            <w:vAlign w:val="center"/>
          </w:tcPr>
          <w:p w14:paraId="2A3A38A2"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169B66EF"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bl>
    <w:p w14:paraId="47DFF4C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6A8EBC30" w14:textId="77777777" w:rsidTr="00532D6C">
        <w:tc>
          <w:tcPr>
            <w:tcW w:w="2837" w:type="dxa"/>
            <w:shd w:val="clear" w:color="auto" w:fill="D9E2F3"/>
            <w:vAlign w:val="center"/>
          </w:tcPr>
          <w:p w14:paraId="75BD9F00"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0689ABC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0C7E610" w14:textId="77777777" w:rsidTr="00532D6C">
        <w:tc>
          <w:tcPr>
            <w:tcW w:w="2837" w:type="dxa"/>
            <w:shd w:val="clear" w:color="auto" w:fill="D9E2F3"/>
            <w:vAlign w:val="center"/>
          </w:tcPr>
          <w:p w14:paraId="00D67CA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letter</w:t>
            </w:r>
          </w:p>
        </w:tc>
        <w:tc>
          <w:tcPr>
            <w:tcW w:w="6180" w:type="dxa"/>
            <w:vAlign w:val="center"/>
          </w:tcPr>
          <w:p w14:paraId="3F796FEE"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C8E9965" w14:textId="77777777" w:rsidTr="00532D6C">
        <w:tc>
          <w:tcPr>
            <w:tcW w:w="2837" w:type="dxa"/>
            <w:shd w:val="clear" w:color="auto" w:fill="D9E2F3"/>
            <w:vAlign w:val="center"/>
          </w:tcPr>
          <w:p w14:paraId="7FD1C8A1"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80" w:type="dxa"/>
            <w:vAlign w:val="center"/>
          </w:tcPr>
          <w:p w14:paraId="2E0ABA0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6EA2E5B" w14:textId="77777777" w:rsidTr="00532D6C">
        <w:tc>
          <w:tcPr>
            <w:tcW w:w="2837" w:type="dxa"/>
            <w:shd w:val="clear" w:color="auto" w:fill="D9E2F3"/>
            <w:vAlign w:val="center"/>
          </w:tcPr>
          <w:p w14:paraId="359F9A2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6180" w:type="dxa"/>
            <w:vAlign w:val="center"/>
          </w:tcPr>
          <w:p w14:paraId="46E9715B"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04AE89D4"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bl>
    <w:p w14:paraId="51013692" w14:textId="77777777" w:rsidR="00532D6C" w:rsidRPr="00E84C88" w:rsidRDefault="00532D6C" w:rsidP="00532D6C">
      <w:pPr>
        <w:spacing w:after="0" w:line="240" w:lineRule="auto"/>
        <w:rPr>
          <w:rFonts w:ascii="GHEA Grapalat" w:eastAsia="GHEA Grapalat" w:hAnsi="GHEA Grapalat" w:cs="GHEA Grapalat"/>
          <w:b/>
          <w:sz w:val="24"/>
          <w:szCs w:val="24"/>
          <w:lang w:val="en-US"/>
        </w:rPr>
      </w:pPr>
    </w:p>
    <w:p w14:paraId="36974CE4"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Real</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beneficiary</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the data</w:t>
      </w:r>
    </w:p>
    <w:p w14:paraId="656D961A"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Personal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identity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certifier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32D6C" w:rsidRPr="00E84C88" w14:paraId="16BFCA5A" w14:textId="77777777" w:rsidTr="00532D6C">
        <w:tc>
          <w:tcPr>
            <w:tcW w:w="2836" w:type="dxa"/>
            <w:shd w:val="clear" w:color="auto" w:fill="D9E2F3"/>
            <w:vAlign w:val="center"/>
          </w:tcPr>
          <w:p w14:paraId="3824440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Name:</w:t>
            </w:r>
          </w:p>
        </w:tc>
        <w:tc>
          <w:tcPr>
            <w:tcW w:w="6178" w:type="dxa"/>
            <w:vAlign w:val="center"/>
          </w:tcPr>
          <w:p w14:paraId="62529F8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87BD32B" w14:textId="77777777" w:rsidTr="00532D6C">
        <w:tc>
          <w:tcPr>
            <w:tcW w:w="2836" w:type="dxa"/>
            <w:shd w:val="clear" w:color="auto" w:fill="D9E2F3"/>
            <w:vAlign w:val="center"/>
          </w:tcPr>
          <w:p w14:paraId="56C2A84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Surname:</w:t>
            </w:r>
          </w:p>
        </w:tc>
        <w:tc>
          <w:tcPr>
            <w:tcW w:w="6178" w:type="dxa"/>
            <w:vAlign w:val="center"/>
          </w:tcPr>
          <w:p w14:paraId="04BE6D8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694B125" w14:textId="77777777" w:rsidTr="00532D6C">
        <w:tc>
          <w:tcPr>
            <w:tcW w:w="2836" w:type="dxa"/>
            <w:shd w:val="clear" w:color="auto" w:fill="D9E2F3"/>
            <w:vAlign w:val="center"/>
          </w:tcPr>
          <w:p w14:paraId="6160E246"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Name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letter </w:t>
            </w:r>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78" w:type="dxa"/>
            <w:vAlign w:val="center"/>
          </w:tcPr>
          <w:p w14:paraId="5CD5867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216A074" w14:textId="77777777" w:rsidTr="00532D6C">
        <w:tc>
          <w:tcPr>
            <w:tcW w:w="2836" w:type="dxa"/>
            <w:shd w:val="clear" w:color="auto" w:fill="D9E2F3"/>
            <w:vAlign w:val="center"/>
          </w:tcPr>
          <w:p w14:paraId="115C7C1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Surname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letter </w:t>
            </w:r>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6178" w:type="dxa"/>
            <w:vAlign w:val="center"/>
          </w:tcPr>
          <w:p w14:paraId="24120355"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F3AEC4D" w14:textId="77777777" w:rsidTr="00532D6C">
        <w:tc>
          <w:tcPr>
            <w:tcW w:w="2836" w:type="dxa"/>
            <w:shd w:val="clear" w:color="auto" w:fill="D9E2F3"/>
            <w:vAlign w:val="center"/>
          </w:tcPr>
          <w:p w14:paraId="1916746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Citizenship</w:t>
            </w:r>
          </w:p>
        </w:tc>
        <w:tc>
          <w:tcPr>
            <w:tcW w:w="6178" w:type="dxa"/>
            <w:vAlign w:val="center"/>
          </w:tcPr>
          <w:p w14:paraId="0D7C93B3"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474639D" w14:textId="77777777" w:rsidTr="00532D6C">
        <w:tc>
          <w:tcPr>
            <w:tcW w:w="2836" w:type="dxa"/>
            <w:shd w:val="clear" w:color="auto" w:fill="D9E2F3"/>
            <w:vAlign w:val="center"/>
          </w:tcPr>
          <w:p w14:paraId="1288419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birthday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78" w:type="dxa"/>
            <w:vAlign w:val="center"/>
          </w:tcPr>
          <w:p w14:paraId="1049A61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301E79E5"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confirmatory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30A898EC" w14:textId="77777777" w:rsidTr="00532D6C">
        <w:tc>
          <w:tcPr>
            <w:tcW w:w="2837" w:type="dxa"/>
            <w:shd w:val="clear" w:color="auto" w:fill="D9E2F3"/>
            <w:vAlign w:val="center"/>
          </w:tcPr>
          <w:p w14:paraId="1C37036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of the document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6178" w:type="dxa"/>
            <w:vAlign w:val="center"/>
          </w:tcPr>
          <w:p w14:paraId="058A95F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CC2A627" w14:textId="77777777" w:rsidTr="00532D6C">
        <w:tc>
          <w:tcPr>
            <w:tcW w:w="2837" w:type="dxa"/>
            <w:shd w:val="clear" w:color="auto" w:fill="D9E2F3"/>
            <w:vAlign w:val="center"/>
          </w:tcPr>
          <w:p w14:paraId="4EFF6E4D"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of the document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number</w:t>
            </w:r>
          </w:p>
        </w:tc>
        <w:tc>
          <w:tcPr>
            <w:tcW w:w="6178" w:type="dxa"/>
            <w:vAlign w:val="center"/>
          </w:tcPr>
          <w:p w14:paraId="38374E4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FE5C2AF" w14:textId="77777777" w:rsidTr="00532D6C">
        <w:tc>
          <w:tcPr>
            <w:tcW w:w="2837" w:type="dxa"/>
            <w:shd w:val="clear" w:color="auto" w:fill="D9E2F3"/>
            <w:vAlign w:val="center"/>
          </w:tcPr>
          <w:p w14:paraId="126CEE0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Provision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78" w:type="dxa"/>
            <w:vAlign w:val="center"/>
          </w:tcPr>
          <w:p w14:paraId="77F43D6F"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0A0CFF13" w14:textId="77777777" w:rsidTr="00532D6C">
        <w:tc>
          <w:tcPr>
            <w:tcW w:w="2837" w:type="dxa"/>
            <w:shd w:val="clear" w:color="auto" w:fill="D9E2F3"/>
            <w:vAlign w:val="center"/>
          </w:tcPr>
          <w:p w14:paraId="5C6A9B0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Provider: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body</w:t>
            </w:r>
          </w:p>
        </w:tc>
        <w:tc>
          <w:tcPr>
            <w:tcW w:w="6178" w:type="dxa"/>
            <w:vAlign w:val="center"/>
          </w:tcPr>
          <w:p w14:paraId="00CB15B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4F45CA1" w14:textId="77777777" w:rsidTr="00532D6C">
        <w:tc>
          <w:tcPr>
            <w:tcW w:w="2837" w:type="dxa"/>
            <w:shd w:val="clear" w:color="auto" w:fill="D9E2F3"/>
            <w:vAlign w:val="center"/>
          </w:tcPr>
          <w:p w14:paraId="2FA23D7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PSC</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equivalent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number</w:t>
            </w:r>
          </w:p>
        </w:tc>
        <w:tc>
          <w:tcPr>
            <w:tcW w:w="6178" w:type="dxa"/>
            <w:vAlign w:val="center"/>
          </w:tcPr>
          <w:p w14:paraId="7E1CE11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1D9254F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Personal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accounting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140E2C34" w14:textId="77777777" w:rsidTr="00532D6C">
        <w:tc>
          <w:tcPr>
            <w:tcW w:w="2837" w:type="dxa"/>
            <w:shd w:val="clear" w:color="auto" w:fill="D9E2F3"/>
            <w:vAlign w:val="center"/>
          </w:tcPr>
          <w:p w14:paraId="11D1943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state</w:t>
            </w:r>
          </w:p>
        </w:tc>
        <w:tc>
          <w:tcPr>
            <w:tcW w:w="6178" w:type="dxa"/>
            <w:vAlign w:val="center"/>
          </w:tcPr>
          <w:p w14:paraId="302EF23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11922C5" w14:textId="77777777" w:rsidTr="00532D6C">
        <w:tc>
          <w:tcPr>
            <w:tcW w:w="2837" w:type="dxa"/>
            <w:shd w:val="clear" w:color="auto" w:fill="D9E2F3"/>
            <w:vAlign w:val="center"/>
          </w:tcPr>
          <w:p w14:paraId="7EC277AA"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community</w:t>
            </w:r>
          </w:p>
        </w:tc>
        <w:tc>
          <w:tcPr>
            <w:tcW w:w="6178" w:type="dxa"/>
            <w:vAlign w:val="center"/>
          </w:tcPr>
          <w:p w14:paraId="0575BE7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B5F7DCD" w14:textId="77777777" w:rsidTr="00532D6C">
        <w:tc>
          <w:tcPr>
            <w:tcW w:w="2837" w:type="dxa"/>
            <w:shd w:val="clear" w:color="auto" w:fill="D9E2F3"/>
            <w:vAlign w:val="center"/>
          </w:tcPr>
          <w:p w14:paraId="0C5787E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Administrative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unit</w:t>
            </w:r>
          </w:p>
        </w:tc>
        <w:tc>
          <w:tcPr>
            <w:tcW w:w="6178" w:type="dxa"/>
            <w:vAlign w:val="center"/>
          </w:tcPr>
          <w:p w14:paraId="150491F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3631900" w14:textId="77777777" w:rsidTr="00532D6C">
        <w:tc>
          <w:tcPr>
            <w:tcW w:w="2837" w:type="dxa"/>
            <w:shd w:val="clear" w:color="auto" w:fill="D9E2F3"/>
            <w:vAlign w:val="center"/>
          </w:tcPr>
          <w:p w14:paraId="496A049A"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of the street</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name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building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house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apartment</w:t>
            </w:r>
          </w:p>
        </w:tc>
        <w:tc>
          <w:tcPr>
            <w:tcW w:w="6178" w:type="dxa"/>
            <w:vAlign w:val="center"/>
          </w:tcPr>
          <w:p w14:paraId="033F6DC7"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7BC2E73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Personal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residence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32D6C" w:rsidRPr="00E84C88" w14:paraId="68D4C57F" w14:textId="77777777" w:rsidTr="00532D6C">
        <w:tc>
          <w:tcPr>
            <w:tcW w:w="2837" w:type="dxa"/>
            <w:shd w:val="clear" w:color="auto" w:fill="D9E2F3"/>
            <w:vAlign w:val="center"/>
          </w:tcPr>
          <w:p w14:paraId="7F2C63F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state</w:t>
            </w:r>
          </w:p>
        </w:tc>
        <w:tc>
          <w:tcPr>
            <w:tcW w:w="6178" w:type="dxa"/>
            <w:vAlign w:val="center"/>
          </w:tcPr>
          <w:p w14:paraId="65041634"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FE8DF56" w14:textId="77777777" w:rsidTr="00532D6C">
        <w:tc>
          <w:tcPr>
            <w:tcW w:w="2837" w:type="dxa"/>
            <w:shd w:val="clear" w:color="auto" w:fill="D9E2F3"/>
            <w:vAlign w:val="center"/>
          </w:tcPr>
          <w:p w14:paraId="45A9759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community</w:t>
            </w:r>
          </w:p>
        </w:tc>
        <w:tc>
          <w:tcPr>
            <w:tcW w:w="6178" w:type="dxa"/>
            <w:vAlign w:val="center"/>
          </w:tcPr>
          <w:p w14:paraId="11114DF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192242D" w14:textId="77777777" w:rsidTr="00532D6C">
        <w:tc>
          <w:tcPr>
            <w:tcW w:w="2837" w:type="dxa"/>
            <w:shd w:val="clear" w:color="auto" w:fill="D9E2F3"/>
            <w:vAlign w:val="center"/>
          </w:tcPr>
          <w:p w14:paraId="03CCC195"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Administrative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unit</w:t>
            </w:r>
          </w:p>
        </w:tc>
        <w:tc>
          <w:tcPr>
            <w:tcW w:w="6178" w:type="dxa"/>
            <w:vAlign w:val="center"/>
          </w:tcPr>
          <w:p w14:paraId="612B34B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A3C6EA6" w14:textId="77777777" w:rsidTr="00532D6C">
        <w:tc>
          <w:tcPr>
            <w:tcW w:w="2837" w:type="dxa"/>
            <w:shd w:val="clear" w:color="auto" w:fill="D9E2F3"/>
            <w:vAlign w:val="center"/>
          </w:tcPr>
          <w:p w14:paraId="6E82A810"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of the street</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name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building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house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apartment</w:t>
            </w:r>
          </w:p>
        </w:tc>
        <w:tc>
          <w:tcPr>
            <w:tcW w:w="6178" w:type="dxa"/>
            <w:vAlign w:val="center"/>
          </w:tcPr>
          <w:p w14:paraId="25766639"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0B6DBD4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to be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bases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except </w:t>
      </w:r>
      <w:r xmlns:w="http://schemas.openxmlformats.org/wordprocessingml/2006/main" w:rsidRPr="00E84C88">
        <w:rPr>
          <w:rFonts w:ascii="GHEA Grapalat" w:eastAsia="GHEA Grapalat" w:hAnsi="GHEA Grapalat" w:cs="GHEA Grapalat"/>
          <w:color w:val="000000"/>
          <w:sz w:val="24"/>
          <w:szCs w:val="24"/>
        </w:rPr>
        <w:t xml:space="preserve">for </w:t>
      </w:r>
      <w:r xmlns:w="http://schemas.openxmlformats.org/wordprocessingml/2006/main" w:rsidRPr="00E84C88">
        <w:rPr>
          <w:rFonts w:ascii="Arial" w:eastAsia="GHEA Grapalat" w:hAnsi="Arial" w:cs="Arial"/>
          <w:color w:val="000000"/>
          <w:sz w:val="24"/>
          <w:szCs w:val="24"/>
          <w:lang w:val="en-US"/>
        </w:rPr>
        <w:t xml:space="preserve">subsoil use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of the field</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accountable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organizations </w:t>
      </w:r>
      <w:r xmlns:w="http://schemas.openxmlformats.org/wordprocessingml/2006/main" w:rsidRPr="00E84C88">
        <w:rPr>
          <w:rFonts w:ascii="GHEA Grapalat" w:eastAsia="GHEA Grapalat" w:hAnsi="GHEA Grapalat" w:cs="GHEA Grapalat"/>
          <w:color w:val="000000"/>
          <w:sz w:val="24"/>
          <w:szCs w:val="24"/>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E84C88" w14:paraId="50BC8DCA" w14:textId="77777777" w:rsidTr="00532D6C">
        <w:trPr>
          <w:trHeight w:val="924"/>
        </w:trPr>
        <w:tc>
          <w:tcPr>
            <w:tcW w:w="9016" w:type="dxa"/>
            <w:gridSpan w:val="2"/>
            <w:vAlign w:val="center"/>
          </w:tcPr>
          <w:p w14:paraId="0C02567C"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possession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 voice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giver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 shares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stakes </w:t>
            </w:r>
            <w:r xmlns:w="http://schemas.openxmlformats.org/wordprocessingml/2006/main" w:rsidRPr="00E84C88">
              <w:rPr>
                <w:rFonts w:ascii="GHEA Grapalat" w:eastAsia="GHEA Grapalat" w:hAnsi="GHEA Grapalat" w:cs="GHEA Grapalat"/>
                <w:sz w:val="24"/>
                <w:szCs w:val="24"/>
              </w:rPr>
              <w:t xml:space="preserve">) 20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manner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has </w:t>
            </w:r>
            <w:r xmlns:w="http://schemas.openxmlformats.org/wordprocessingml/2006/main" w:rsidRPr="00E84C88">
              <w:rPr>
                <w:rFonts w:ascii="GHEA Grapalat" w:eastAsia="GHEA Grapalat" w:hAnsi="GHEA Grapalat" w:cs="GHEA Grapalat"/>
                <w:sz w:val="24"/>
                <w:szCs w:val="24"/>
              </w:rPr>
              <w:t xml:space="preserve">20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capital</w:t>
            </w:r>
          </w:p>
        </w:tc>
      </w:tr>
      <w:tr w:rsidR="00532D6C" w:rsidRPr="00E84C88" w14:paraId="1B50F00A" w14:textId="77777777" w:rsidTr="00532D6C">
        <w:trPr>
          <w:trHeight w:val="684"/>
        </w:trPr>
        <w:tc>
          <w:tcPr>
            <w:tcW w:w="4508" w:type="dxa"/>
            <w:shd w:val="clear" w:color="auto" w:fill="D9E2F3"/>
            <w:vAlign w:val="center"/>
          </w:tcPr>
          <w:p w14:paraId="6C9867C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4508" w:type="dxa"/>
            <w:shd w:val="clear" w:color="auto" w:fill="FFFFFF"/>
            <w:vAlign w:val="center"/>
          </w:tcPr>
          <w:p w14:paraId="2DD3397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E1CC4AD" w14:textId="77777777" w:rsidTr="00532D6C">
        <w:trPr>
          <w:trHeight w:val="1282"/>
        </w:trPr>
        <w:tc>
          <w:tcPr>
            <w:tcW w:w="4508" w:type="dxa"/>
            <w:shd w:val="clear" w:color="auto" w:fill="D9E2F3"/>
            <w:vAlign w:val="center"/>
          </w:tcPr>
          <w:p w14:paraId="0B1566A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4508" w:type="dxa"/>
            <w:vAlign w:val="center"/>
          </w:tcPr>
          <w:p w14:paraId="4F0F14C4"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109C7AB9"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r w:rsidR="00532D6C" w:rsidRPr="00E84C88" w14:paraId="18BF8E88" w14:textId="77777777" w:rsidTr="00532D6C">
        <w:tc>
          <w:tcPr>
            <w:tcW w:w="9016" w:type="dxa"/>
            <w:gridSpan w:val="2"/>
            <w:vAlign w:val="center"/>
          </w:tcPr>
          <w:p w14:paraId="10B206E7"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b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towards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implements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actual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means</w:t>
            </w:r>
          </w:p>
        </w:tc>
      </w:tr>
      <w:tr w:rsidR="00532D6C" w:rsidRPr="00E84C88" w14:paraId="2E27B217" w14:textId="77777777" w:rsidTr="00532D6C">
        <w:tc>
          <w:tcPr>
            <w:tcW w:w="9016" w:type="dxa"/>
            <w:gridSpan w:val="2"/>
            <w:vAlign w:val="center"/>
          </w:tcPr>
          <w:p w14:paraId="07CBBD3E"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c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activity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general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current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executor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Times New Roman" w:hAnsi="GHEA Grapalat" w:cs="Times New Roman"/>
                <w:sz w:val="24"/>
                <w:szCs w:val="24"/>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case </w:t>
            </w:r>
            <w:r xmlns:w="http://schemas.openxmlformats.org/wordprocessingml/2006/main" w:rsidRPr="00E84C88">
              <w:rPr>
                <w:rFonts w:ascii="GHEA Grapalat" w:eastAsia="GHEA Grapalat" w:hAnsi="GHEA Grapalat" w:cs="GHEA Grapalat"/>
                <w:sz w:val="24"/>
                <w:szCs w:val="24"/>
              </w:rPr>
              <w:t xml:space="preserve">when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b</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 points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requirements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matching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p>
        </w:tc>
      </w:tr>
    </w:tbl>
    <w:p w14:paraId="43E7E988"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to be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the foundations </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subsoil use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of the field</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accountable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organizations</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for </w:t>
      </w:r>
      <w:r xmlns:w="http://schemas.openxmlformats.org/wordprocessingml/2006/main" w:rsidRPr="00E84C88">
        <w:rPr>
          <w:rFonts w:ascii="GHEA Grapalat" w:eastAsia="GHEA Grapalat" w:hAnsi="GHEA Grapalat" w:cs="GHEA Grapalat"/>
          <w:color w:val="000000"/>
          <w:sz w:val="24"/>
          <w:szCs w:val="24"/>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32D6C" w:rsidRPr="00E84C88" w14:paraId="4489DC9C" w14:textId="77777777" w:rsidTr="00532D6C">
        <w:trPr>
          <w:trHeight w:val="924"/>
        </w:trPr>
        <w:tc>
          <w:tcPr>
            <w:tcW w:w="9016" w:type="dxa"/>
            <w:gridSpan w:val="2"/>
            <w:vAlign w:val="center"/>
          </w:tcPr>
          <w:p w14:paraId="32F6E3B1"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manner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possession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 </w:t>
            </w:r>
            <w:r xmlns:w="http://schemas.openxmlformats.org/wordprocessingml/2006/main" w:rsidRPr="00E84C88">
              <w:rPr>
                <w:rFonts w:ascii="GHEA Grapalat" w:eastAsia="GHEA Grapalat" w:hAnsi="GHEA Grapalat" w:cs="GHEA Grapalat"/>
                <w:sz w:val="24"/>
                <w:szCs w:val="24"/>
              </w:rPr>
              <w:t xml:space="preserve">'s </w:t>
            </w:r>
            <w:r xmlns:w="http://schemas.openxmlformats.org/wordprocessingml/2006/main" w:rsidRPr="00E84C88">
              <w:rPr>
                <w:rFonts w:ascii="Arial" w:eastAsia="GHEA Grapalat" w:hAnsi="Arial" w:cs="Arial"/>
                <w:sz w:val="24"/>
                <w:szCs w:val="24"/>
                <w:lang w:val="en-US"/>
              </w:rPr>
              <w:t xml:space="preserve">voice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giver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 shares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stakes </w:t>
            </w:r>
            <w:r xmlns:w="http://schemas.openxmlformats.org/wordprocessingml/2006/main" w:rsidRPr="00E84C88">
              <w:rPr>
                <w:rFonts w:ascii="GHEA Grapalat" w:eastAsia="GHEA Grapalat" w:hAnsi="GHEA Grapalat" w:cs="GHEA Grapalat"/>
                <w:sz w:val="24"/>
                <w:szCs w:val="24"/>
              </w:rPr>
              <w:t xml:space="preserve">) 10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manner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has </w:t>
            </w:r>
            <w:r xmlns:w="http://schemas.openxmlformats.org/wordprocessingml/2006/main" w:rsidRPr="00E84C88">
              <w:rPr>
                <w:rFonts w:ascii="GHEA Grapalat" w:eastAsia="GHEA Grapalat" w:hAnsi="GHEA Grapalat" w:cs="GHEA Grapalat"/>
                <w:sz w:val="24"/>
                <w:szCs w:val="24"/>
              </w:rPr>
              <w:t xml:space="preserve">10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capital</w:t>
            </w:r>
          </w:p>
        </w:tc>
      </w:tr>
      <w:tr w:rsidR="00532D6C" w:rsidRPr="00E84C88" w14:paraId="50616E41" w14:textId="77777777" w:rsidTr="00532D6C">
        <w:trPr>
          <w:trHeight w:val="684"/>
        </w:trPr>
        <w:tc>
          <w:tcPr>
            <w:tcW w:w="4508" w:type="dxa"/>
            <w:shd w:val="clear" w:color="auto" w:fill="D9E2F3"/>
            <w:vAlign w:val="center"/>
          </w:tcPr>
          <w:p w14:paraId="77E1284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size </w:t>
            </w:r>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Start"/>
            <w:r xmlns:w="http://schemas.openxmlformats.org/wordprocessingml/2006/main" w:rsidRPr="00E84C88">
              <w:rPr>
                <w:rFonts w:ascii="GHEA Grapalat" w:eastAsia="GHEA Grapalat" w:hAnsi="GHEA Grapalat" w:cs="GHEA Grapalat"/>
                <w:color w:val="000000"/>
                <w:sz w:val="24"/>
                <w:szCs w:val="24"/>
                <w:lang w:val="en-US"/>
              </w:rPr>
              <w:t xml:space="preserve">% </w:t>
            </w:r>
            <w:proofErr xmlns:w="http://schemas.openxmlformats.org/wordprocessingml/2006/main" w:type="gramEnd"/>
            <w:r xmlns:w="http://schemas.openxmlformats.org/wordprocessingml/2006/main" w:rsidRPr="00E84C88">
              <w:rPr>
                <w:rFonts w:ascii="GHEA Grapalat" w:eastAsia="GHEA Grapalat" w:hAnsi="GHEA Grapalat" w:cs="GHEA Grapalat"/>
                <w:color w:val="000000"/>
                <w:sz w:val="24"/>
                <w:szCs w:val="24"/>
                <w:lang w:val="en-US"/>
              </w:rPr>
              <w:t xml:space="preserve">)</w:t>
            </w:r>
          </w:p>
        </w:tc>
        <w:tc>
          <w:tcPr>
            <w:tcW w:w="4508" w:type="dxa"/>
            <w:shd w:val="clear" w:color="auto" w:fill="auto"/>
            <w:vAlign w:val="center"/>
          </w:tcPr>
          <w:p w14:paraId="13D43E29"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D5CED7C" w14:textId="77777777" w:rsidTr="00532D6C">
        <w:trPr>
          <w:trHeight w:val="1282"/>
        </w:trPr>
        <w:tc>
          <w:tcPr>
            <w:tcW w:w="4508" w:type="dxa"/>
            <w:shd w:val="clear" w:color="auto" w:fill="D9E2F3"/>
            <w:vAlign w:val="center"/>
          </w:tcPr>
          <w:p w14:paraId="44CF98C4"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type</w:t>
            </w:r>
          </w:p>
        </w:tc>
        <w:tc>
          <w:tcPr>
            <w:tcW w:w="4508" w:type="dxa"/>
            <w:vAlign w:val="center"/>
          </w:tcPr>
          <w:p w14:paraId="6B247948"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p w14:paraId="714DB670"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p>
        </w:tc>
      </w:tr>
      <w:tr w:rsidR="00532D6C" w:rsidRPr="00E84C88" w14:paraId="4A8F7023" w14:textId="77777777" w:rsidTr="00532D6C">
        <w:tc>
          <w:tcPr>
            <w:tcW w:w="9016" w:type="dxa"/>
            <w:gridSpan w:val="2"/>
            <w:vAlign w:val="center"/>
          </w:tcPr>
          <w:p w14:paraId="010F7F33"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b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has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 assign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 remove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bodies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members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 the majority</w:t>
            </w:r>
          </w:p>
        </w:tc>
      </w:tr>
      <w:tr w:rsidR="00532D6C" w:rsidRPr="00E84C88" w14:paraId="2328EEFB" w14:textId="77777777" w:rsidTr="00532D6C">
        <w:tc>
          <w:tcPr>
            <w:tcW w:w="9016" w:type="dxa"/>
            <w:gridSpan w:val="2"/>
            <w:vAlign w:val="center"/>
          </w:tcPr>
          <w:p w14:paraId="7BCDD9C9"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c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from the 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free of charge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received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the year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preceding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 the year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during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received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 profit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at least </w:t>
            </w:r>
            <w:r xmlns:w="http://schemas.openxmlformats.org/wordprocessingml/2006/main" w:rsidRPr="00E84C88">
              <w:rPr>
                <w:rFonts w:ascii="GHEA Grapalat" w:eastAsia="GHEA Grapalat" w:hAnsi="GHEA Grapalat" w:cs="GHEA Grapalat"/>
                <w:sz w:val="24"/>
                <w:szCs w:val="24"/>
              </w:rPr>
              <w:t xml:space="preserve">15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size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benefit</w:t>
            </w:r>
          </w:p>
        </w:tc>
      </w:tr>
      <w:tr w:rsidR="00532D6C" w:rsidRPr="00E84C88" w14:paraId="59934E27" w14:textId="77777777" w:rsidTr="00532D6C">
        <w:tc>
          <w:tcPr>
            <w:tcW w:w="9016" w:type="dxa"/>
            <w:gridSpan w:val="2"/>
            <w:vAlign w:val="center"/>
          </w:tcPr>
          <w:p w14:paraId="7464C981"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lastRenderedPageBreak xmlns:w="http://schemas.openxmlformats.org/wordprocessingml/2006/main"/>
            </w: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d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towards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implements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actual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rPr>
              <w:t xml:space="preserv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means</w:t>
            </w:r>
          </w:p>
        </w:tc>
      </w:tr>
      <w:tr w:rsidR="00532D6C" w:rsidRPr="00E84C88" w14:paraId="7DF80C9A" w14:textId="77777777" w:rsidTr="00532D6C">
        <w:tc>
          <w:tcPr>
            <w:tcW w:w="9016" w:type="dxa"/>
            <w:gridSpan w:val="2"/>
            <w:vAlign w:val="center"/>
          </w:tcPr>
          <w:p w14:paraId="032A046A"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rPr>
            </w:pPr>
            <w:r xmlns:w="http://schemas.openxmlformats.org/wordprocessingml/2006/main" w:rsidRPr="00E84C88">
              <w:rPr>
                <w:rFonts w:ascii="Segoe UI Symbol" w:eastAsia="MS Mincho" w:hAnsi="Segoe UI Symbol" w:cs="Segoe UI Symbol"/>
                <w:sz w:val="24"/>
                <w:szCs w:val="24"/>
              </w:rPr>
              <w:t xml:space="preserve">☐ </w:t>
            </w:r>
            <w:r xmlns:w="http://schemas.openxmlformats.org/wordprocessingml/2006/main" w:rsidRPr="00E84C88">
              <w:rPr>
                <w:rFonts w:ascii="GHEA Grapalat" w:eastAsia="GHEA Grapalat" w:hAnsi="GHEA Grapalat" w:cs="GHEA Grapalat"/>
                <w:sz w:val="24"/>
                <w:szCs w:val="24"/>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e </w:t>
            </w:r>
            <w:r xmlns:w="http://schemas.openxmlformats.org/wordprocessingml/2006/main" w:rsidRPr="00E84C88">
              <w:rPr>
                <w:rFonts w:ascii="Cambria Math" w:eastAsia="MS Mincho" w:hAnsi="Cambria Math" w:cs="Cambria Math"/>
                <w:sz w:val="24"/>
                <w:szCs w:val="24"/>
              </w:rPr>
              <w:t xml:space="preserve">.</w:t>
            </w:r>
            <w:r xmlns:w="http://schemas.openxmlformats.org/wordprocessingml/2006/main" w:rsidRPr="00E84C88">
              <w:rPr>
                <w:rFonts w:ascii="GHEA Grapalat" w:eastAsia="Cambria Math" w:hAnsi="GHEA Grapalat" w:cs="Cambria Math"/>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given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activity</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general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current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executor</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case </w:t>
            </w:r>
            <w:r xmlns:w="http://schemas.openxmlformats.org/wordprocessingml/2006/main" w:rsidRPr="00E84C88">
              <w:rPr>
                <w:rFonts w:ascii="GHEA Grapalat" w:eastAsia="GHEA Grapalat" w:hAnsi="GHEA Grapalat" w:cs="GHEA Grapalat"/>
                <w:sz w:val="24"/>
                <w:szCs w:val="24"/>
              </w:rPr>
              <w:t xml:space="preserve">when</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d</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of points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requirements</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matching</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rPr>
              <w:t xml:space="preserve"> </w:t>
            </w:r>
            <w:r xmlns:w="http://schemas.openxmlformats.org/wordprocessingml/2006/main" w:rsidRPr="00E84C88">
              <w:rPr>
                <w:rFonts w:ascii="Arial" w:eastAsia="GHEA Grapalat" w:hAnsi="Arial" w:cs="Arial"/>
                <w:sz w:val="24"/>
                <w:szCs w:val="24"/>
                <w:lang w:val="en-US"/>
              </w:rPr>
              <w:t xml:space="preserve">person</w:t>
            </w:r>
          </w:p>
        </w:tc>
      </w:tr>
    </w:tbl>
    <w:p w14:paraId="300875B2"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status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regarding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information</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A406BF" w14:paraId="47C747C8" w14:textId="77777777" w:rsidTr="00532D6C">
        <w:tc>
          <w:tcPr>
            <w:tcW w:w="2837" w:type="dxa"/>
            <w:shd w:val="clear" w:color="auto" w:fill="D9E2F3"/>
            <w:vAlign w:val="center"/>
          </w:tcPr>
          <w:p w14:paraId="4F9800E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become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80" w:type="dxa"/>
            <w:vAlign w:val="center"/>
          </w:tcPr>
          <w:p w14:paraId="1567BCE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AA78640" w14:textId="77777777" w:rsidTr="00532D6C">
        <w:tc>
          <w:tcPr>
            <w:tcW w:w="2837" w:type="dxa"/>
            <w:shd w:val="clear" w:color="auto" w:fill="D9E2F3"/>
            <w:vAlign w:val="center"/>
          </w:tcPr>
          <w:p w14:paraId="4319974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towards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control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implementation</w:t>
            </w:r>
          </w:p>
        </w:tc>
        <w:tc>
          <w:tcPr>
            <w:tcW w:w="6180" w:type="dxa"/>
            <w:vAlign w:val="center"/>
          </w:tcPr>
          <w:p w14:paraId="47CD4D8B"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Individual</w:t>
            </w:r>
            <w:r xmlns:w="http://schemas.openxmlformats.org/wordprocessingml/2006/main" w:rsidRPr="00E84C88">
              <w:rPr>
                <w:rFonts w:ascii="GHEA Grapalat" w:eastAsia="GHEA Grapalat" w:hAnsi="GHEA Grapalat" w:cs="GHEA Grapalat"/>
                <w:sz w:val="24"/>
                <w:szCs w:val="24"/>
                <w:lang w:val="en-US"/>
              </w:rPr>
              <w:t xml:space="preserve"> </w:t>
            </w:r>
          </w:p>
          <w:p w14:paraId="2A24A3AA" w14:textId="77777777" w:rsidR="00532D6C" w:rsidRPr="00E84C88" w:rsidRDefault="00532D6C" w:rsidP="00532D6C">
            <w:pPr xmlns:w="http://schemas.openxmlformats.org/wordprocessingml/2006/main">
              <w:spacing w:after="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Interrelated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together</w:t>
            </w:r>
          </w:p>
        </w:tc>
      </w:tr>
      <w:tr w:rsidR="00532D6C" w:rsidRPr="00E84C88" w14:paraId="030F3936" w14:textId="77777777" w:rsidTr="00532D6C">
        <w:tc>
          <w:tcPr>
            <w:tcW w:w="2837" w:type="dxa"/>
            <w:shd w:val="clear" w:color="auto" w:fill="D9E2F3"/>
            <w:vAlign w:val="center"/>
          </w:tcPr>
          <w:p w14:paraId="67D628C1"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For topical use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of the field</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accountable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official</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his</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family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member</w:t>
            </w:r>
          </w:p>
        </w:tc>
        <w:tc>
          <w:tcPr>
            <w:tcW w:w="6180" w:type="dxa"/>
            <w:vAlign w:val="center"/>
          </w:tcPr>
          <w:p w14:paraId="1DE65659"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Yes</w:t>
            </w:r>
          </w:p>
          <w:p w14:paraId="288B4CD4" w14:textId="77777777" w:rsidR="00532D6C" w:rsidRPr="00E84C88" w:rsidRDefault="00532D6C" w:rsidP="00532D6C">
            <w:pPr xmlns:w="http://schemas.openxmlformats.org/wordprocessingml/2006/main">
              <w:spacing w:before="240" w:after="240" w:line="240" w:lineRule="auto"/>
              <w:rPr>
                <w:rFonts w:ascii="GHEA Grapalat" w:eastAsia="GHEA Grapalat" w:hAnsi="GHEA Grapalat" w:cs="GHEA Grapalat"/>
                <w:sz w:val="24"/>
                <w:szCs w:val="24"/>
                <w:lang w:val="en-US"/>
              </w:rPr>
            </w:pPr>
            <w:r xmlns:w="http://schemas.openxmlformats.org/wordprocessingml/2006/main" w:rsidRPr="00E84C88">
              <w:rPr>
                <w:rFonts w:ascii="Segoe UI Symbol" w:eastAsia="MS Mincho" w:hAnsi="Segoe UI Symbol" w:cs="Segoe UI Symbol"/>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ab xmlns:w="http://schemas.openxmlformats.org/wordprocessingml/2006/main"/>
            </w:r>
            <w:r xmlns:w="http://schemas.openxmlformats.org/wordprocessingml/2006/main" w:rsidRPr="00E84C88">
              <w:rPr>
                <w:rFonts w:ascii="Arial" w:eastAsia="GHEA Grapalat" w:hAnsi="Arial" w:cs="Arial"/>
                <w:sz w:val="24"/>
                <w:szCs w:val="24"/>
                <w:lang w:val="en-US"/>
              </w:rPr>
              <w:t xml:space="preserve">No</w:t>
            </w:r>
          </w:p>
        </w:tc>
      </w:tr>
    </w:tbl>
    <w:p w14:paraId="7A127813"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contact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32D6C" w:rsidRPr="00E84C88" w14:paraId="02F16EAD" w14:textId="77777777" w:rsidTr="00532D6C">
        <w:tc>
          <w:tcPr>
            <w:tcW w:w="2837" w:type="dxa"/>
            <w:shd w:val="clear" w:color="auto" w:fill="D9E2F3"/>
            <w:vAlign w:val="center"/>
          </w:tcPr>
          <w:p w14:paraId="3195583B"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El </w:t>
            </w:r>
            <w:r xmlns:w="http://schemas.openxmlformats.org/wordprocessingml/2006/main" w:rsidRPr="00E84C88">
              <w:rPr>
                <w:rFonts w:ascii="Cambria Math" w:eastAsia="MS Mincho" w:hAnsi="Cambria Math" w:cs="Cambria Math"/>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of mail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address</w:t>
            </w:r>
          </w:p>
        </w:tc>
        <w:tc>
          <w:tcPr>
            <w:tcW w:w="6180" w:type="dxa"/>
            <w:vAlign w:val="center"/>
          </w:tcPr>
          <w:p w14:paraId="4966AC6B"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4D631758" w14:textId="77777777" w:rsidTr="00532D6C">
        <w:tc>
          <w:tcPr>
            <w:tcW w:w="2837" w:type="dxa"/>
            <w:shd w:val="clear" w:color="auto" w:fill="D9E2F3"/>
            <w:vAlign w:val="center"/>
          </w:tcPr>
          <w:p w14:paraId="032F823F"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Phone number</w:t>
            </w:r>
          </w:p>
        </w:tc>
        <w:tc>
          <w:tcPr>
            <w:tcW w:w="6180" w:type="dxa"/>
            <w:vAlign w:val="center"/>
          </w:tcPr>
          <w:p w14:paraId="50A4627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6D83572B" w14:textId="77777777" w:rsidR="00532D6C" w:rsidRPr="00E84C88" w:rsidRDefault="00532D6C" w:rsidP="00532D6C">
      <w:pPr>
        <w:pBdr>
          <w:top w:val="nil"/>
          <w:left w:val="nil"/>
          <w:bottom w:val="nil"/>
          <w:right w:val="nil"/>
          <w:between w:val="nil"/>
        </w:pBdr>
        <w:spacing w:after="0" w:line="240" w:lineRule="auto"/>
        <w:ind w:left="792"/>
        <w:rPr>
          <w:rFonts w:ascii="GHEA Grapalat" w:eastAsia="GHEA Grapalat" w:hAnsi="GHEA Grapalat" w:cs="GHEA Grapalat"/>
          <w:color w:val="000000"/>
          <w:sz w:val="24"/>
          <w:szCs w:val="24"/>
          <w:lang w:val="en-US"/>
        </w:rPr>
      </w:pPr>
    </w:p>
    <w:p w14:paraId="62B40268"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Intermediate</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legal</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persons</w:t>
      </w:r>
    </w:p>
    <w:p w14:paraId="2ECD3E4D"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5906BBAB" w14:textId="77777777" w:rsidTr="00532D6C">
        <w:tc>
          <w:tcPr>
            <w:tcW w:w="2835" w:type="dxa"/>
            <w:shd w:val="clear" w:color="auto" w:fill="D9E2F3"/>
            <w:vAlign w:val="center"/>
          </w:tcPr>
          <w:p w14:paraId="12DBE6BE"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192FC78A"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5A7738D" w14:textId="77777777" w:rsidTr="00532D6C">
        <w:tc>
          <w:tcPr>
            <w:tcW w:w="2835" w:type="dxa"/>
            <w:shd w:val="clear" w:color="auto" w:fill="D9E2F3"/>
            <w:vAlign w:val="center"/>
          </w:tcPr>
          <w:p w14:paraId="725A7459"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Name: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Latin letter</w:t>
            </w:r>
          </w:p>
        </w:tc>
        <w:tc>
          <w:tcPr>
            <w:tcW w:w="6180" w:type="dxa"/>
            <w:vAlign w:val="center"/>
          </w:tcPr>
          <w:p w14:paraId="132E636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70ADE2AC" w14:textId="77777777" w:rsidTr="00532D6C">
        <w:tc>
          <w:tcPr>
            <w:tcW w:w="2835" w:type="dxa"/>
            <w:shd w:val="clear" w:color="auto" w:fill="D9E2F3"/>
            <w:vAlign w:val="center"/>
          </w:tcPr>
          <w:p w14:paraId="3408D6F8"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number</w:t>
            </w:r>
          </w:p>
        </w:tc>
        <w:tc>
          <w:tcPr>
            <w:tcW w:w="6180" w:type="dxa"/>
            <w:vAlign w:val="center"/>
          </w:tcPr>
          <w:p w14:paraId="522BAD8D"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6392D752" w14:textId="77777777" w:rsidTr="00532D6C">
        <w:tc>
          <w:tcPr>
            <w:tcW w:w="2835" w:type="dxa"/>
            <w:shd w:val="clear" w:color="auto" w:fill="D9E2F3"/>
            <w:vAlign w:val="center"/>
          </w:tcPr>
          <w:p w14:paraId="59DDC244"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month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year</w:t>
            </w:r>
          </w:p>
        </w:tc>
        <w:tc>
          <w:tcPr>
            <w:tcW w:w="6180" w:type="dxa"/>
            <w:vAlign w:val="center"/>
          </w:tcPr>
          <w:p w14:paraId="2B72863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1CD8F34C" w14:textId="77777777" w:rsidTr="00532D6C">
        <w:tc>
          <w:tcPr>
            <w:tcW w:w="2835" w:type="dxa"/>
            <w:shd w:val="clear" w:color="auto" w:fill="D9E2F3"/>
            <w:vAlign w:val="center"/>
          </w:tcPr>
          <w:p w14:paraId="135B569C"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address</w:t>
            </w:r>
          </w:p>
        </w:tc>
        <w:tc>
          <w:tcPr>
            <w:tcW w:w="6180" w:type="dxa"/>
            <w:vAlign w:val="center"/>
          </w:tcPr>
          <w:p w14:paraId="32164EC7"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3D14CE1E" w14:textId="77777777" w:rsidTr="00532D6C">
        <w:tc>
          <w:tcPr>
            <w:tcW w:w="2835" w:type="dxa"/>
            <w:shd w:val="clear" w:color="auto" w:fill="D9E2F3"/>
            <w:vAlign w:val="center"/>
          </w:tcPr>
          <w:p w14:paraId="49FA7DA1"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Registration: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state</w:t>
            </w:r>
          </w:p>
        </w:tc>
        <w:tc>
          <w:tcPr>
            <w:tcW w:w="6180" w:type="dxa"/>
            <w:vAlign w:val="center"/>
          </w:tcPr>
          <w:p w14:paraId="29B26D3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505D3EFC" w14:textId="77777777" w:rsidTr="00532D6C">
        <w:tc>
          <w:tcPr>
            <w:tcW w:w="2835" w:type="dxa"/>
            <w:shd w:val="clear" w:color="auto" w:fill="D9E2F3"/>
            <w:vAlign w:val="center"/>
          </w:tcPr>
          <w:p w14:paraId="62342765"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r xmlns:w="http://schemas.openxmlformats.org/wordprocessingml/2006/main" w:rsidRPr="00E84C88">
              <w:rPr>
                <w:rFonts w:ascii="Arial" w:eastAsia="GHEA Grapalat" w:hAnsi="Arial" w:cs="Arial"/>
                <w:color w:val="000000"/>
                <w:sz w:val="24"/>
                <w:szCs w:val="24"/>
                <w:lang w:val="en-US"/>
              </w:rPr>
              <w:t xml:space="preserve">Executive: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of the body</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to lead</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the name</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and:</w:t>
            </w:r>
            <w:r xmlns:w="http://schemas.openxmlformats.org/wordprocessingml/2006/main" w:rsidRPr="00E84C88">
              <w:rPr>
                <w:rFonts w:ascii="GHEA Grapalat" w:eastAsia="GHEA Grapalat" w:hAnsi="GHEA Grapalat" w:cs="GHEA Grapalat"/>
                <w:color w:val="000000"/>
                <w:sz w:val="24"/>
                <w:szCs w:val="24"/>
              </w:rPr>
              <w:t xml:space="preserve"> </w:t>
            </w:r>
            <w:r xmlns:w="http://schemas.openxmlformats.org/wordprocessingml/2006/main" w:rsidRPr="00E84C88">
              <w:rPr>
                <w:rFonts w:ascii="Arial" w:eastAsia="GHEA Grapalat" w:hAnsi="Arial" w:cs="Arial"/>
                <w:color w:val="000000"/>
                <w:sz w:val="24"/>
                <w:szCs w:val="24"/>
                <w:lang w:val="en-US"/>
              </w:rPr>
              <w:t xml:space="preserve">last name</w:t>
            </w:r>
          </w:p>
        </w:tc>
        <w:tc>
          <w:tcPr>
            <w:tcW w:w="6180" w:type="dxa"/>
            <w:vAlign w:val="center"/>
          </w:tcPr>
          <w:p w14:paraId="05D82703" w14:textId="77777777" w:rsidR="00532D6C" w:rsidRPr="00E84C88" w:rsidRDefault="00532D6C" w:rsidP="00532D6C">
            <w:pPr>
              <w:spacing w:before="240" w:after="240" w:line="240" w:lineRule="auto"/>
              <w:rPr>
                <w:rFonts w:ascii="GHEA Grapalat" w:eastAsia="GHEA Grapalat" w:hAnsi="GHEA Grapalat" w:cs="GHEA Grapalat"/>
                <w:sz w:val="24"/>
                <w:szCs w:val="24"/>
              </w:rPr>
            </w:pPr>
          </w:p>
        </w:tc>
      </w:tr>
    </w:tbl>
    <w:p w14:paraId="2446196C"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A406BF" w14:paraId="6F249990" w14:textId="77777777" w:rsidTr="00532D6C">
        <w:trPr>
          <w:trHeight w:val="853"/>
        </w:trPr>
        <w:tc>
          <w:tcPr>
            <w:tcW w:w="2835" w:type="dxa"/>
            <w:vMerge w:val="restart"/>
            <w:shd w:val="clear" w:color="auto" w:fill="D9E2F3"/>
            <w:vAlign w:val="center"/>
          </w:tcPr>
          <w:p w14:paraId="304A0FD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of:</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name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and: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last name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whose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the 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intermediate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p>
        </w:tc>
        <w:tc>
          <w:tcPr>
            <w:tcW w:w="6180" w:type="dxa"/>
          </w:tcPr>
          <w:p w14:paraId="244E6926"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A406BF" w14:paraId="0819D81E" w14:textId="77777777" w:rsidTr="00532D6C">
        <w:trPr>
          <w:trHeight w:val="850"/>
        </w:trPr>
        <w:tc>
          <w:tcPr>
            <w:tcW w:w="2835" w:type="dxa"/>
            <w:vMerge/>
            <w:shd w:val="clear" w:color="auto" w:fill="D9E2F3"/>
            <w:vAlign w:val="center"/>
          </w:tcPr>
          <w:p w14:paraId="6A242372"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0770A941"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A406BF" w14:paraId="0FF1D787" w14:textId="77777777" w:rsidTr="00532D6C">
        <w:trPr>
          <w:trHeight w:val="850"/>
        </w:trPr>
        <w:tc>
          <w:tcPr>
            <w:tcW w:w="2835" w:type="dxa"/>
            <w:vMerge/>
            <w:shd w:val="clear" w:color="auto" w:fill="D9E2F3"/>
            <w:vAlign w:val="center"/>
          </w:tcPr>
          <w:p w14:paraId="62849E89"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14C2CAFC"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A406BF" w14:paraId="7D6EE4A9" w14:textId="77777777" w:rsidTr="00532D6C">
        <w:trPr>
          <w:trHeight w:val="850"/>
        </w:trPr>
        <w:tc>
          <w:tcPr>
            <w:tcW w:w="2835" w:type="dxa"/>
            <w:vMerge/>
            <w:shd w:val="clear" w:color="auto" w:fill="D9E2F3"/>
            <w:vAlign w:val="center"/>
          </w:tcPr>
          <w:p w14:paraId="4BE60F70"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53EB1AC5"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A406BF" w14:paraId="2547F69D" w14:textId="77777777" w:rsidTr="00532D6C">
        <w:trPr>
          <w:trHeight w:val="850"/>
        </w:trPr>
        <w:tc>
          <w:tcPr>
            <w:tcW w:w="2835" w:type="dxa"/>
            <w:vMerge/>
            <w:shd w:val="clear" w:color="auto" w:fill="D9E2F3"/>
            <w:vAlign w:val="center"/>
          </w:tcPr>
          <w:p w14:paraId="22471338" w14:textId="77777777" w:rsidR="00532D6C" w:rsidRPr="00E84C88" w:rsidRDefault="00532D6C" w:rsidP="00532D6C">
            <w:pPr>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p>
        </w:tc>
        <w:tc>
          <w:tcPr>
            <w:tcW w:w="6180" w:type="dxa"/>
          </w:tcPr>
          <w:p w14:paraId="1BB90D82"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54CCBC53" w14:textId="77777777" w:rsidR="00532D6C" w:rsidRPr="00E84C88" w:rsidRDefault="00532D6C" w:rsidP="00532D6C">
      <w:pPr xmlns:w="http://schemas.openxmlformats.org/wordprocessingml/2006/main">
        <w:numPr>
          <w:ilvl w:val="1"/>
          <w:numId w:val="28"/>
        </w:numPr>
        <w:pBdr>
          <w:top w:val="nil"/>
          <w:left w:val="nil"/>
          <w:bottom w:val="nil"/>
          <w:right w:val="nil"/>
          <w:between w:val="nil"/>
        </w:pBdr>
        <w:spacing w:before="240" w:after="0" w:line="240" w:lineRule="auto"/>
        <w:ind w:left="788" w:hanging="431"/>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shares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32D6C" w:rsidRPr="00E84C88" w14:paraId="55C94F14" w14:textId="77777777" w:rsidTr="00532D6C">
        <w:tc>
          <w:tcPr>
            <w:tcW w:w="2835" w:type="dxa"/>
            <w:shd w:val="clear" w:color="auto" w:fill="D9E2F3"/>
            <w:vAlign w:val="center"/>
          </w:tcPr>
          <w:p w14:paraId="4D61AD72"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Stock</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of the stock market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name:</w:t>
            </w:r>
          </w:p>
        </w:tc>
        <w:tc>
          <w:tcPr>
            <w:tcW w:w="6180" w:type="dxa"/>
            <w:vAlign w:val="center"/>
          </w:tcPr>
          <w:p w14:paraId="3747BA78"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r w:rsidR="00532D6C" w:rsidRPr="00E84C88" w14:paraId="208626DF" w14:textId="77777777" w:rsidTr="00532D6C">
        <w:tc>
          <w:tcPr>
            <w:tcW w:w="2835" w:type="dxa"/>
            <w:shd w:val="clear" w:color="auto" w:fill="D9E2F3"/>
            <w:vAlign w:val="center"/>
          </w:tcPr>
          <w:p w14:paraId="26EBA907" w14:textId="77777777" w:rsidR="00532D6C" w:rsidRPr="00E84C88" w:rsidRDefault="00532D6C" w:rsidP="00532D6C">
            <w:pPr xmlns:w="http://schemas.openxmlformats.org/wordprocessingml/2006/main">
              <w:numPr>
                <w:ilvl w:val="2"/>
                <w:numId w:val="28"/>
              </w:numPr>
              <w:pBdr>
                <w:top w:val="nil"/>
                <w:left w:val="nil"/>
                <w:bottom w:val="nil"/>
                <w:right w:val="nil"/>
                <w:between w:val="nil"/>
              </w:pBdr>
              <w:spacing w:after="0" w:line="240" w:lineRule="auto"/>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The link:</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on the stock exchange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available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documents</w:t>
            </w:r>
          </w:p>
        </w:tc>
        <w:tc>
          <w:tcPr>
            <w:tcW w:w="6180" w:type="dxa"/>
            <w:vAlign w:val="center"/>
          </w:tcPr>
          <w:p w14:paraId="39C04790" w14:textId="77777777" w:rsidR="00532D6C" w:rsidRPr="00E84C88" w:rsidRDefault="00532D6C" w:rsidP="00532D6C">
            <w:pPr>
              <w:spacing w:before="240" w:after="240" w:line="240" w:lineRule="auto"/>
              <w:rPr>
                <w:rFonts w:ascii="GHEA Grapalat" w:eastAsia="GHEA Grapalat" w:hAnsi="GHEA Grapalat" w:cs="GHEA Grapalat"/>
                <w:sz w:val="24"/>
                <w:szCs w:val="24"/>
                <w:lang w:val="en-US"/>
              </w:rPr>
            </w:pPr>
          </w:p>
        </w:tc>
      </w:tr>
    </w:tbl>
    <w:p w14:paraId="558DFE65" w14:textId="77777777" w:rsidR="00532D6C" w:rsidRPr="00E84C88" w:rsidRDefault="00532D6C" w:rsidP="00532D6C">
      <w:pPr xmlns:w="http://schemas.openxmlformats.org/wordprocessingml/2006/main">
        <w:numPr>
          <w:ilvl w:val="0"/>
          <w:numId w:val="28"/>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xmlns:w="http://schemas.openxmlformats.org/wordprocessingml/2006/main" w:rsidRPr="00E84C88">
        <w:rPr>
          <w:rFonts w:ascii="Arial" w:eastAsia="GHEA Grapalat" w:hAnsi="Arial" w:cs="Arial"/>
          <w:b/>
          <w:color w:val="000000"/>
          <w:sz w:val="24"/>
          <w:szCs w:val="24"/>
          <w:lang w:val="en-US"/>
        </w:rPr>
        <w:t xml:space="preserve">Additional</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b/>
          <w:color w:val="000000"/>
          <w:sz w:val="24"/>
          <w:szCs w:val="24"/>
          <w:lang w:val="en-US"/>
        </w:rPr>
        <w:t xml:space="preserve">notes</w:t>
      </w:r>
    </w:p>
    <w:p w14:paraId="43654A2C" w14:textId="77777777" w:rsidR="00532D6C" w:rsidRPr="00E84C88" w:rsidRDefault="00532D6C" w:rsidP="00532D6C">
      <w:p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1"/>
      </w:tblGrid>
      <w:tr w:rsidR="00532D6C" w:rsidRPr="00A406BF" w14:paraId="3DFA6281" w14:textId="77777777" w:rsidTr="00532D6C">
        <w:trPr>
          <w:trHeight w:val="773"/>
        </w:trPr>
        <w:tc>
          <w:tcPr>
            <w:tcW w:w="9001" w:type="dxa"/>
            <w:shd w:val="clear" w:color="auto" w:fill="DEEAF6"/>
          </w:tcPr>
          <w:p w14:paraId="1FDB5FE4" w14:textId="77777777" w:rsidR="00532D6C" w:rsidRPr="00E84C88" w:rsidRDefault="00532D6C" w:rsidP="00532D6C">
            <w:pPr xmlns:w="http://schemas.openxmlformats.org/wordprocessingml/2006/main">
              <w:spacing w:before="240"/>
              <w:rPr>
                <w:rFonts w:ascii="GHEA Grapalat" w:eastAsia="GHEA Grapalat" w:hAnsi="GHEA Grapalat" w:cs="GHEA Grapalat"/>
                <w:color w:val="000000"/>
                <w:sz w:val="24"/>
                <w:szCs w:val="24"/>
                <w:lang w:val="en-US"/>
              </w:rPr>
            </w:pPr>
            <w:r xmlns:w="http://schemas.openxmlformats.org/wordprocessingml/2006/main" w:rsidRPr="00E84C88">
              <w:rPr>
                <w:rFonts w:ascii="Arial" w:eastAsia="GHEA Grapalat" w:hAnsi="Arial" w:cs="Arial"/>
                <w:color w:val="000000"/>
                <w:sz w:val="24"/>
                <w:szCs w:val="24"/>
                <w:lang w:val="en-US"/>
              </w:rPr>
              <w:t xml:space="preserve">Additional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information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extra</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clarifications </w:t>
            </w:r>
            <w:r xmlns:w="http://schemas.openxmlformats.org/wordprocessingml/2006/main" w:rsidRPr="00E84C88">
              <w:rPr>
                <w:rFonts w:ascii="GHEA Grapalat" w:eastAsia="GHEA Grapalat" w:hAnsi="GHEA Grapalat" w:cs="GHEA Grapalat"/>
                <w:color w:val="000000"/>
                <w:sz w:val="24"/>
                <w:szCs w:val="24"/>
                <w:lang w:val="en-US"/>
              </w:rPr>
              <w:t xml:space="preserve">which</w:t>
            </w:r>
            <w:r xmlns:w="http://schemas.openxmlformats.org/wordprocessingml/2006/main" w:rsidRPr="00E84C88">
              <w:rPr>
                <w:rFonts w:ascii="Arial" w:eastAsia="GHEA Grapalat" w:hAnsi="Arial" w:cs="Arial"/>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related to</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filling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subject to</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the data</w:t>
            </w:r>
          </w:p>
        </w:tc>
      </w:tr>
      <w:tr w:rsidR="00532D6C" w:rsidRPr="00A406BF" w14:paraId="5CDA275D" w14:textId="77777777" w:rsidTr="00532D6C">
        <w:trPr>
          <w:trHeight w:val="5895"/>
        </w:trPr>
        <w:tc>
          <w:tcPr>
            <w:tcW w:w="9001" w:type="dxa"/>
            <w:shd w:val="clear" w:color="auto" w:fill="auto"/>
          </w:tcPr>
          <w:p w14:paraId="49A1BCF0" w14:textId="77777777" w:rsidR="00532D6C" w:rsidRPr="00E84C88" w:rsidRDefault="00532D6C" w:rsidP="00532D6C">
            <w:pPr>
              <w:spacing w:after="0" w:line="240" w:lineRule="auto"/>
              <w:rPr>
                <w:rFonts w:ascii="GHEA Grapalat" w:eastAsia="GHEA Grapalat" w:hAnsi="GHEA Grapalat" w:cs="GHEA Grapalat"/>
                <w:b/>
                <w:color w:val="000000"/>
                <w:sz w:val="24"/>
                <w:szCs w:val="24"/>
                <w:lang w:val="en-US"/>
              </w:rPr>
            </w:pPr>
          </w:p>
        </w:tc>
      </w:tr>
    </w:tbl>
    <w:p w14:paraId="3825155E" w14:textId="77777777" w:rsidR="00532D6C" w:rsidRPr="00E84C88" w:rsidRDefault="00532D6C" w:rsidP="00532D6C">
      <w:p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p>
    <w:p w14:paraId="01B19749" w14:textId="77777777" w:rsidR="00532D6C" w:rsidRPr="00E84C88" w:rsidRDefault="00532D6C" w:rsidP="00532D6C">
      <w:pPr>
        <w:spacing w:after="0" w:line="240" w:lineRule="auto"/>
        <w:ind w:firstLine="567"/>
        <w:jc w:val="right"/>
        <w:rPr>
          <w:rFonts w:ascii="GHEA Grapalat" w:eastAsia="Times New Roman" w:hAnsi="GHEA Grapalat" w:cs="Arial"/>
          <w:b/>
          <w:sz w:val="20"/>
          <w:szCs w:val="20"/>
          <w:lang w:val="en-US"/>
        </w:rPr>
      </w:pPr>
    </w:p>
    <w:p w14:paraId="150580B9" w14:textId="77777777" w:rsidR="00532D6C" w:rsidRPr="00E84C88" w:rsidRDefault="00532D6C" w:rsidP="00532D6C">
      <w:pPr>
        <w:spacing w:after="0" w:line="240" w:lineRule="auto"/>
        <w:rPr>
          <w:rFonts w:ascii="GHEA Grapalat" w:eastAsia="Times New Roman" w:hAnsi="GHEA Grapalat" w:cs="Times New Roman"/>
          <w:sz w:val="16"/>
          <w:szCs w:val="16"/>
          <w:lang w:val="hy-AM"/>
        </w:rPr>
      </w:pPr>
    </w:p>
    <w:p w14:paraId="0F27EB57" w14:textId="77777777" w:rsidR="00532D6C" w:rsidRPr="00E84C88" w:rsidRDefault="00532D6C" w:rsidP="00532D6C">
      <w:pPr xmlns:w="http://schemas.openxmlformats.org/wordprocessingml/2006/main">
        <w:spacing w:after="0" w:line="360" w:lineRule="auto"/>
        <w:jc w:val="center"/>
        <w:rPr>
          <w:rFonts w:ascii="GHEA Grapalat" w:eastAsia="GHEA Grapalat" w:hAnsi="GHEA Grapalat" w:cs="GHEA Grapalat"/>
          <w:b/>
          <w:sz w:val="24"/>
          <w:szCs w:val="24"/>
          <w:lang w:val="en-US"/>
        </w:rPr>
      </w:pPr>
      <w:r xmlns:w="http://schemas.openxmlformats.org/wordprocessingml/2006/main" w:rsidRPr="00E84C88">
        <w:rPr>
          <w:rFonts w:ascii="GHEA Grapalat" w:eastAsia="GHEA Grapalat" w:hAnsi="GHEA Grapalat" w:cs="GHEA Grapalat"/>
          <w:b/>
          <w:sz w:val="24"/>
          <w:szCs w:val="24"/>
          <w:lang w:val="en-US"/>
        </w:rPr>
        <w:t xml:space="preserve">I. </w:t>
      </w:r>
      <w:r xmlns:w="http://schemas.openxmlformats.org/wordprocessingml/2006/main" w:rsidRPr="00E84C88">
        <w:rPr>
          <w:rFonts w:ascii="Arial" w:eastAsia="GHEA Grapalat" w:hAnsi="Arial" w:cs="Arial"/>
          <w:b/>
          <w:sz w:val="24"/>
          <w:szCs w:val="24"/>
          <w:lang w:val="en-US"/>
        </w:rPr>
        <w:t xml:space="preserve">Declaration</w:t>
      </w:r>
      <w:r xmlns:w="http://schemas.openxmlformats.org/wordprocessingml/2006/main" w:rsidRPr="00E84C88">
        <w:rPr>
          <w:rFonts w:ascii="GHEA Grapalat" w:eastAsia="GHEA Grapalat" w:hAnsi="GHEA Grapalat" w:cs="GHEA Grapalat"/>
          <w:b/>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filling</w:t>
      </w:r>
      <w:r xmlns:w="http://schemas.openxmlformats.org/wordprocessingml/2006/main" w:rsidRPr="00E84C88">
        <w:rPr>
          <w:rFonts w:ascii="GHEA Grapalat" w:eastAsia="GHEA Grapalat" w:hAnsi="GHEA Grapalat" w:cs="GHEA Grapalat"/>
          <w:b/>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order</w:t>
      </w:r>
    </w:p>
    <w:p w14:paraId="097C2095" w14:textId="77777777" w:rsidR="00532D6C" w:rsidRPr="00E84C88" w:rsidRDefault="00532D6C" w:rsidP="00532D6C">
      <w:pPr>
        <w:pBdr>
          <w:top w:val="nil"/>
          <w:left w:val="nil"/>
          <w:bottom w:val="nil"/>
          <w:right w:val="nil"/>
          <w:between w:val="nil"/>
        </w:pBdr>
        <w:spacing w:after="0" w:line="360" w:lineRule="auto"/>
        <w:ind w:left="567"/>
        <w:jc w:val="center"/>
        <w:rPr>
          <w:rFonts w:ascii="GHEA Grapalat" w:eastAsia="GHEA Grapalat" w:hAnsi="GHEA Grapalat" w:cs="GHEA Grapalat"/>
          <w:color w:val="000000"/>
          <w:sz w:val="24"/>
          <w:szCs w:val="24"/>
          <w:lang w:val="en-US"/>
        </w:rPr>
      </w:pPr>
    </w:p>
    <w:p w14:paraId="79FA9B8A"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1 </w:t>
      </w:r>
      <w:r xmlns:w="http://schemas.openxmlformats.org/wordprocessingml/2006/main" w:rsidRPr="00E84C88">
        <w:rPr>
          <w:rFonts w:ascii="Arial" w:eastAsia="GHEA Grapalat" w:hAnsi="Arial" w:cs="Arial"/>
          <w:color w:val="000000"/>
          <w:sz w:val="24"/>
          <w:szCs w:val="24"/>
          <w:lang w:val="en-US"/>
        </w:rPr>
        <w:t xml:space="preserve">of </w:t>
      </w:r>
      <w:r xmlns:w="http://schemas.openxmlformats.org/wordprocessingml/2006/main" w:rsidRPr="00E84C88">
        <w:rPr>
          <w:rFonts w:ascii="Arial" w:eastAsia="GHEA Grapalat" w:hAnsi="Arial" w:cs="Arial"/>
          <w:color w:val="000000"/>
          <w:sz w:val="24"/>
          <w:szCs w:val="24"/>
          <w:lang w:val="en-US"/>
        </w:rPr>
        <w:t xml:space="preserve">the 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section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 filled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representative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hereinafter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as follows: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1E2DEBCE"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letter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inclusive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organizational 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form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w:t>
      </w:r>
    </w:p>
    <w:p w14:paraId="62BBFC40" w14:textId="77777777" w:rsidR="00532D6C" w:rsidRPr="00E84C88" w:rsidRDefault="00532D6C" w:rsidP="00532D6C">
      <w:pPr xmlns:w="http://schemas.openxmlformats.org/wordprocessingml/2006/main">
        <w:numPr>
          <w:ilvl w:val="1"/>
          <w:numId w:val="29"/>
        </w:numP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signing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hy-AM"/>
        </w:rPr>
        <w:t xml:space="preserve">hereby</w:t>
      </w:r>
      <w:r xmlns:w="http://schemas.openxmlformats.org/wordprocessingml/2006/main" w:rsidRPr="00E84C88">
        <w:rPr>
          <w:rFonts w:ascii="GHEA Grapalat" w:eastAsia="GHEA Grapalat" w:hAnsi="GHEA Grapalat" w:cs="GHEA Grapalat"/>
          <w:sz w:val="24"/>
          <w:szCs w:val="24"/>
          <w:lang w:val="hy-AM"/>
        </w:rPr>
        <w:t xml:space="preserve"> </w:t>
      </w:r>
      <w:r xmlns:w="http://schemas.openxmlformats.org/wordprocessingml/2006/main" w:rsidRPr="00E84C88">
        <w:rPr>
          <w:rFonts w:ascii="Arial" w:eastAsia="GHEA Grapalat" w:hAnsi="Arial" w:cs="Arial"/>
          <w:sz w:val="24"/>
          <w:szCs w:val="24"/>
          <w:lang w:val="hy-AM"/>
        </w:rPr>
        <w:t xml:space="preserve">of the procedure</w:t>
      </w:r>
      <w:r xmlns:w="http://schemas.openxmlformats.org/wordprocessingml/2006/main" w:rsidRPr="00E84C88">
        <w:rPr>
          <w:rFonts w:ascii="GHEA Grapalat" w:eastAsia="GHEA Grapalat" w:hAnsi="GHEA Grapalat" w:cs="GHEA Grapalat"/>
          <w:sz w:val="24"/>
          <w:szCs w:val="24"/>
          <w:lang w:val="hy-AM"/>
        </w:rPr>
        <w:t xml:space="preserve"> </w:t>
      </w:r>
      <w:r xmlns:w="http://schemas.openxmlformats.org/wordprocessingml/2006/main" w:rsidRPr="00E84C88">
        <w:rPr>
          <w:rFonts w:ascii="Arial" w:eastAsia="GHEA Grapalat" w:hAnsi="Arial" w:cs="Arial"/>
          <w:sz w:val="24"/>
          <w:szCs w:val="24"/>
          <w:lang w:val="en-US"/>
        </w:rPr>
        <w:t xml:space="preserve">application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inclusive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documents </w:t>
      </w:r>
      <w:r xmlns:w="http://schemas.openxmlformats.org/wordprocessingml/2006/main" w:rsidRPr="00E84C88">
        <w:rPr>
          <w:rFonts w:ascii="GHEA Grapalat" w:eastAsia="GHEA Grapalat" w:hAnsi="GHEA Grapalat" w:cs="GHEA Grapalat"/>
          <w:sz w:val="24"/>
          <w:szCs w:val="24"/>
          <w:lang w:val="en-US"/>
        </w:rPr>
        <w:t xml:space="preserve">.</w:t>
      </w:r>
    </w:p>
    <w:p w14:paraId="60C908DA" w14:textId="77777777" w:rsidR="00532D6C" w:rsidRPr="00E84C88" w:rsidRDefault="00532D6C" w:rsidP="00532D6C">
      <w:pPr xmlns:w="http://schemas.openxmlformats.org/wordprocessingml/2006/main">
        <w:numPr>
          <w:ilvl w:val="1"/>
          <w:numId w:val="29"/>
        </w:numP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presentation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signing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month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year </w:t>
      </w:r>
      <w:r xmlns:w="http://schemas.openxmlformats.org/wordprocessingml/2006/main" w:rsidRPr="00E84C88">
        <w:rPr>
          <w:rFonts w:ascii="GHEA Grapalat" w:eastAsia="GHEA Grapalat" w:hAnsi="GHEA Grapalat" w:cs="GHEA Grapalat"/>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pages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quantity </w:t>
      </w:r>
      <w:r xmlns:w="http://schemas.openxmlformats.org/wordprocessingml/2006/main" w:rsidRPr="00E84C88">
        <w:rPr>
          <w:rFonts w:ascii="GHEA Grapalat" w:eastAsia="GHEA Grapalat" w:hAnsi="GHEA Grapalat" w:cs="GHEA Grapalat"/>
          <w:sz w:val="24"/>
          <w:szCs w:val="24"/>
          <w:lang w:val="en-US"/>
        </w:rPr>
        <w:t xml:space="preserve">as</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signature </w:t>
      </w:r>
      <w:r xmlns:w="http://schemas.openxmlformats.org/wordprocessingml/2006/main" w:rsidRPr="00E84C88">
        <w:rPr>
          <w:rFonts w:ascii="GHEA Grapalat" w:eastAsia="GHEA Grapalat" w:hAnsi="GHEA Grapalat" w:cs="GHEA Grapalat"/>
          <w:sz w:val="24"/>
          <w:szCs w:val="24"/>
          <w:lang w:val="en-US"/>
        </w:rPr>
        <w:t xml:space="preserve">.</w:t>
      </w:r>
    </w:p>
    <w:p w14:paraId="1B6578BA"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2 </w:t>
      </w:r>
      <w:r xmlns:w="http://schemas.openxmlformats.org/wordprocessingml/2006/main" w:rsidRPr="00E84C88">
        <w:rPr>
          <w:rFonts w:ascii="Arial" w:eastAsia="GHEA Grapalat" w:hAnsi="Arial" w:cs="Arial"/>
          <w:color w:val="000000"/>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statement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of Shares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listing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 </w:t>
      </w:r>
      <w:r xmlns:w="http://schemas.openxmlformats.org/wordprocessingml/2006/main" w:rsidRPr="00E84C88">
        <w:rPr>
          <w:rFonts w:ascii="GHEA Grapalat" w:eastAsia="GHEA Grapalat" w:hAnsi="GHEA Grapalat" w:cs="GHEA Grapalat"/>
          <w:color w:val="000000"/>
          <w:sz w:val="24"/>
          <w:szCs w:val="24"/>
          <w:lang w:val="en-US"/>
        </w:rPr>
        <w:t xml:space="preserve">)</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if</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 </w:t>
      </w:r>
      <w:r xmlns:w="http://schemas.openxmlformats.org/wordprocessingml/2006/main" w:rsidRPr="00E84C88">
        <w:rPr>
          <w:rFonts w:ascii="Arial" w:eastAsia="GHEA Grapalat" w:hAnsi="Arial" w:cs="Arial"/>
          <w:sz w:val="24"/>
          <w:szCs w:val="24"/>
          <w:lang w:val="en-US"/>
        </w:rPr>
        <w:t xml:space="preserv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completely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lastRenderedPageBreak xmlns:w="http://schemas.openxmlformats.org/wordprocessingml/2006/main"/>
      </w:r>
      <w:r xmlns:w="http://schemas.openxmlformats.org/wordprocessingml/2006/main" w:rsidRPr="00E84C88">
        <w:rPr>
          <w:rFonts w:ascii="Arial" w:eastAsia="GHEA Grapalat" w:hAnsi="Arial" w:cs="Arial"/>
          <w:color w:val="000000"/>
          <w:sz w:val="24"/>
          <w:szCs w:val="24"/>
          <w:lang w:val="en-US"/>
        </w:rPr>
        <w:t xml:space="preserve">controller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other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shares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listed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of Armenia</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Republic</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justice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of the minister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approved by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beneficiaries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equivalent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disclosure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standards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regulated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markets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list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included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the market.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Marked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standards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match</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case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department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completely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controller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other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legal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person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department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complete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next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departments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subject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they are 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addition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except for </w:t>
      </w:r>
      <w:r xmlns:w="http://schemas.openxmlformats.org/wordprocessingml/2006/main" w:rsidRPr="00E84C88">
        <w:rPr>
          <w:rFonts w:ascii="GHEA Grapalat" w:eastAsia="GHEA Grapalat" w:hAnsi="GHEA Grapalat" w:cs="GHEA Grapalat"/>
          <w:sz w:val="24"/>
          <w:szCs w:val="24"/>
          <w:lang w:val="en-US"/>
        </w:rPr>
        <w:t xml:space="preserve">the </w:t>
      </w:r>
      <w:r xmlns:w="http://schemas.openxmlformats.org/wordprocessingml/2006/main" w:rsidRPr="00E84C88">
        <w:rPr>
          <w:rFonts w:ascii="Arial" w:eastAsia="GHEA Grapalat" w:hAnsi="Arial" w:cs="Arial"/>
          <w:sz w:val="24"/>
          <w:szCs w:val="24"/>
          <w:lang w:val="en-US"/>
        </w:rPr>
        <w:t xml:space="preserve">5th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department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which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controller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as follows: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1ED52FC5"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Shares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stock market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brackets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stock market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code </w:t>
      </w:r>
      <w:r xmlns:w="http://schemas.openxmlformats.org/wordprocessingml/2006/main" w:rsidRPr="00E84C88">
        <w:rPr>
          <w:rFonts w:ascii="GHEA Grapalat" w:eastAsia="GHEA Grapalat" w:hAnsi="GHEA Grapalat" w:cs="GHEA Grapalat"/>
          <w:sz w:val="24"/>
          <w:szCs w:val="24"/>
          <w:lang w:val="en-US"/>
        </w:rPr>
        <w:t xml:space="preserve">(Market Identifier Code), </w:t>
      </w:r>
      <w:r xmlns:w="http://schemas.openxmlformats.org/wordprocessingml/2006/main" w:rsidRPr="00E84C88">
        <w:rPr>
          <w:rFonts w:ascii="Arial" w:eastAsia="GHEA Grapalat" w:hAnsi="Arial" w:cs="Arial"/>
          <w:sz w:val="24"/>
          <w:szCs w:val="24"/>
          <w:lang w:val="en-US"/>
        </w:rPr>
        <w:t xml:space="preserve">where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controller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as</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link: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 the stock exchange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documents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availability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documents </w:t>
      </w:r>
      <w:r xmlns:w="http://schemas.openxmlformats.org/wordprocessingml/2006/main" w:rsidRPr="00E84C88">
        <w:rPr>
          <w:rFonts w:ascii="GHEA Grapalat" w:eastAsia="GHEA Grapalat" w:hAnsi="GHEA Grapalat" w:cs="GHEA Grapalat"/>
          <w:sz w:val="24"/>
          <w:szCs w:val="24"/>
          <w:lang w:val="en-US"/>
        </w:rPr>
        <w:t xml:space="preserve">that</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contains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given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owners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w:t>
      </w:r>
    </w:p>
    <w:p w14:paraId="739654E2"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controller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2.1 </w:t>
      </w:r>
      <w:r xmlns:w="http://schemas.openxmlformats.org/wordprocessingml/2006/main" w:rsidRPr="00E84C88">
        <w:rPr>
          <w:rFonts w:ascii="Arial" w:eastAsia="GHEA Grapalat" w:hAnsi="Arial" w:cs="Arial"/>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refers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person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controller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controller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letter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 </w:t>
      </w:r>
      <w:r xmlns:w="http://schemas.openxmlformats.org/wordprocessingml/2006/main" w:rsidRPr="00E84C88">
        <w:rPr>
          <w:rFonts w:ascii="Arial" w:eastAsia="GHEA Grapalat" w:hAnsi="Arial" w:cs="Arial"/>
          <w:sz w:val="24"/>
          <w:szCs w:val="24"/>
          <w:lang w:val="en-US"/>
        </w:rPr>
        <w:t xml:space="preserve">including </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organizational 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form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 </w:t>
      </w:r>
      <w:r xmlns:w="http://schemas.openxmlformats.org/wordprocessingml/2006/main" w:rsidRPr="00E84C88">
        <w:rPr>
          <w:rFonts w:ascii="GHEA Grapalat" w:eastAsia="GHEA Grapalat" w:hAnsi="GHEA Grapalat" w:cs="GHEA Grapalat"/>
          <w:sz w:val="24"/>
          <w:szCs w:val="24"/>
          <w:lang w:val="en-US"/>
        </w:rPr>
        <w:t xml:space="preserve">how</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executive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body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lead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last </w:t>
      </w:r>
      <w:r xmlns:w="http://schemas.openxmlformats.org/wordprocessingml/2006/main" w:rsidRPr="00E84C88">
        <w:rPr>
          <w:rFonts w:ascii="GHEA Grapalat" w:eastAsia="GHEA Grapalat" w:hAnsi="GHEA Grapalat" w:cs="GHEA Grapalat"/>
          <w:sz w:val="24"/>
          <w:szCs w:val="24"/>
          <w:lang w:val="en-US"/>
        </w:rPr>
        <w:t xml:space="preserve">name</w:t>
      </w:r>
    </w:p>
    <w:p w14:paraId="69434468"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level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2 </w:t>
      </w:r>
      <w:r xmlns:w="http://schemas.openxmlformats.org/wordprocessingml/2006/main" w:rsidRPr="00E84C88">
        <w:rPr>
          <w:rFonts w:ascii="Arial" w:eastAsia="GHEA Grapalat" w:hAnsi="Arial" w:cs="Arial"/>
          <w:sz w:val="24"/>
          <w:szCs w:val="24"/>
          <w:lang w:val="en-US"/>
        </w:rPr>
        <w:t xml:space="preserve">of the declaration </w:t>
      </w:r>
      <w:r xmlns:w="http://schemas.openxmlformats.org/wordprocessingml/2006/main" w:rsidRPr="00E84C88">
        <w:rPr>
          <w:rFonts w:ascii="Cambria Math" w:eastAsia="MS Mincho" w:hAnsi="Cambria Math" w:cs="Cambria Math"/>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 </w:t>
      </w:r>
      <w:r xmlns:w="http://schemas.openxmlformats.org/wordprocessingml/2006/main" w:rsidRPr="00E84C88">
        <w:rPr>
          <w:rFonts w:ascii="GHEA Grapalat" w:eastAsia="GHEA Grapalat" w:hAnsi="GHEA Grapalat" w:cs="GHEA Grapalat"/>
          <w:sz w:val="24"/>
          <w:szCs w:val="24"/>
          <w:lang w:val="en-US"/>
        </w:rPr>
        <w:t xml:space="preserve">the 1st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controller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pertaining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controller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with </w:t>
      </w:r>
      <w:r xmlns:w="http://schemas.openxmlformats.org/wordprocessingml/2006/main" w:rsidRPr="00E84C88">
        <w:rPr>
          <w:rFonts w:ascii="Arial" w:eastAsia="GHEA Grapalat" w:hAnsi="Arial" w:cs="Arial"/>
          <w:sz w:val="24"/>
          <w:szCs w:val="24"/>
          <w:lang w:val="en-US"/>
        </w:rPr>
        <w:t xml:space="preserve">expression </w:t>
      </w:r>
      <w:r xmlns:w="http://schemas.openxmlformats.org/wordprocessingml/2006/main" w:rsidRPr="00E84C88">
        <w:rPr>
          <w:rFonts w:ascii="Arial" w:eastAsia="GHEA Grapalat" w:hAnsi="Arial" w:cs="Arial"/>
          <w:sz w:val="24"/>
          <w:szCs w:val="24"/>
          <w:lang w:val="en-US"/>
        </w:rPr>
        <w:t xml:space="preserve">like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kind of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notes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hereby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4th </w:t>
      </w:r>
      <w:r xmlns:w="http://schemas.openxmlformats.org/wordprocessingml/2006/main" w:rsidRPr="00E84C88">
        <w:rPr>
          <w:rFonts w:ascii="Arial" w:eastAsia="GHEA Grapalat" w:hAnsi="Arial" w:cs="Arial"/>
          <w:sz w:val="24"/>
          <w:szCs w:val="24"/>
          <w:lang w:val="en-US"/>
        </w:rPr>
        <w:t xml:space="preserve">grade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Item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paragraph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accounting.</w:t>
      </w:r>
    </w:p>
    <w:p w14:paraId="54A42F9C" w14:textId="77777777" w:rsidR="00532D6C" w:rsidRPr="00E84C88" w:rsidRDefault="00532D6C" w:rsidP="00532D6C">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
    <w:p w14:paraId="39C347BE"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3rd </w:t>
      </w:r>
      <w:r xmlns:w="http://schemas.openxmlformats.org/wordprocessingml/2006/main" w:rsidRPr="00E84C88">
        <w:rPr>
          <w:rFonts w:ascii="Arial" w:eastAsia="GHEA Grapalat" w:hAnsi="Arial" w:cs="Arial"/>
          <w:color w:val="000000"/>
          <w:sz w:val="24"/>
          <w:szCs w:val="24"/>
          <w:lang w:val="en-US"/>
        </w:rPr>
        <w:t xml:space="preserve">of </w:t>
      </w:r>
      <w:r xmlns:w="http://schemas.openxmlformats.org/wordprocessingml/2006/main" w:rsidRPr="00E84C88">
        <w:rPr>
          <w:rFonts w:ascii="Arial" w:eastAsia="GHEA Grapalat" w:hAnsi="Arial" w:cs="Arial"/>
          <w:color w:val="000000"/>
          <w:sz w:val="24"/>
          <w:szCs w:val="24"/>
          <w:lang w:val="en-US"/>
        </w:rPr>
        <w:t xml:space="preserve">the statement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department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 </w:t>
      </w:r>
      <w:r xmlns:w="http://schemas.openxmlformats.org/wordprocessingml/2006/main" w:rsidRPr="00E84C88">
        <w:rPr>
          <w:rFonts w:ascii="GHEA Grapalat" w:eastAsia="GHEA Grapalat" w:hAnsi="GHEA Grapalat" w:cs="GHEA Grapalat"/>
          <w:color w:val="000000"/>
          <w:sz w:val="24"/>
          <w:szCs w:val="24"/>
          <w:lang w:val="en-US"/>
        </w:rPr>
        <w:t xml:space="preserve">)</w:t>
      </w:r>
      <w:r xmlns:w="http://schemas.openxmlformats.org/wordprocessingml/2006/main" w:rsidRPr="00E84C88">
        <w:rPr>
          <w:rFonts w:ascii="GHEA Grapalat" w:eastAsia="GHEA Grapalat" w:hAnsi="GHEA Grapalat" w:cs="GHEA Grapalat"/>
          <w:b/>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if</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Statutory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capital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directly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indirect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has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any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can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don't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how many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even </w:t>
      </w:r>
      <w:r xmlns:w="http://schemas.openxmlformats.org/wordprocessingml/2006/main" w:rsidRPr="00E84C88">
        <w:rPr>
          <w:rFonts w:ascii="GHEA Grapalat" w:eastAsia="GHEA Grapalat" w:hAnsi="GHEA Grapalat" w:cs="GHEA Grapalat"/>
          <w:color w:val="000000"/>
          <w:sz w:val="24"/>
          <w:szCs w:val="24"/>
          <w:lang w:val="en-US"/>
        </w:rPr>
        <w:t xml:space="preserve">if</w:t>
      </w:r>
      <w:r xmlns:w="http://schemas.openxmlformats.org/wordprocessingml/2006/main" w:rsidRPr="00E84C88">
        <w:rPr>
          <w:rFonts w:ascii="Arial" w:eastAsia="GHEA Grapalat" w:hAnsi="Arial" w:cs="Arial"/>
          <w:color w:val="000000"/>
          <w:sz w:val="24"/>
          <w:szCs w:val="24"/>
          <w:lang w:val="en-US"/>
        </w:rPr>
        <w:t xml:space="preser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Statutory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capital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directly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indirect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participation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have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don't</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how many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state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community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international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as follows: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13A41639"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of the 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state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with </w:t>
      </w:r>
      <w:r xmlns:w="http://schemas.openxmlformats.org/wordprocessingml/2006/main" w:rsidRPr="00E84C88">
        <w:rPr>
          <w:rFonts w:ascii="Arial" w:eastAsia="GHEA Grapalat" w:hAnsi="Arial" w:cs="Arial"/>
          <w:sz w:val="24"/>
          <w:szCs w:val="24"/>
          <w:lang w:val="en-US"/>
        </w:rPr>
        <w:t xml:space="preserve">expression </w:t>
      </w:r>
      <w:r xmlns:w="http://schemas.openxmlformats.org/wordprocessingml/2006/main" w:rsidRPr="00E84C88">
        <w:rPr>
          <w:rFonts w:ascii="Arial" w:eastAsia="GHEA Grapalat" w:hAnsi="Arial" w:cs="Arial"/>
          <w:sz w:val="24"/>
          <w:szCs w:val="24"/>
          <w:lang w:val="en-US"/>
        </w:rPr>
        <w:t xml:space="preserve">like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kind of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notes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hereby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4th </w:t>
      </w:r>
      <w:r xmlns:w="http://schemas.openxmlformats.org/wordprocessingml/2006/main" w:rsidRPr="00E84C88">
        <w:rPr>
          <w:rFonts w:ascii="Arial" w:eastAsia="GHEA Grapalat" w:hAnsi="Arial" w:cs="Arial"/>
          <w:sz w:val="24"/>
          <w:szCs w:val="24"/>
          <w:lang w:val="en-US"/>
        </w:rPr>
        <w:t xml:space="preserve">grade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Item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paragraph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accounting </w:t>
      </w:r>
      <w:r xmlns:w="http://schemas.openxmlformats.org/wordprocessingml/2006/main" w:rsidRPr="00E84C88">
        <w:rPr>
          <w:rFonts w:ascii="GHEA Grapalat" w:eastAsia="GHEA Grapalat" w:hAnsi="GHEA Grapalat" w:cs="GHEA Grapalat"/>
          <w:sz w:val="24"/>
          <w:szCs w:val="24"/>
          <w:lang w:val="en-US"/>
        </w:rPr>
        <w:t xml:space="preserve">.</w:t>
      </w:r>
    </w:p>
    <w:p w14:paraId="18F54627" w14:textId="77777777" w:rsidR="00532D6C" w:rsidRPr="00E84C88" w:rsidRDefault="00532D6C" w:rsidP="00454CDE">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International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international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international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letter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international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with </w:t>
      </w:r>
      <w:r xmlns:w="http://schemas.openxmlformats.org/wordprocessingml/2006/main" w:rsidRPr="00E84C88">
        <w:rPr>
          <w:rFonts w:ascii="Arial" w:eastAsia="GHEA Grapalat" w:hAnsi="Arial" w:cs="Arial"/>
          <w:sz w:val="24"/>
          <w:szCs w:val="24"/>
          <w:lang w:val="en-US"/>
        </w:rPr>
        <w:t xml:space="preserve">expression </w:t>
      </w:r>
      <w:r xmlns:w="http://schemas.openxmlformats.org/wordprocessingml/2006/main" w:rsidRPr="00E84C88">
        <w:rPr>
          <w:rFonts w:ascii="Arial" w:eastAsia="GHEA Grapalat" w:hAnsi="Arial" w:cs="Arial"/>
          <w:sz w:val="24"/>
          <w:szCs w:val="24"/>
          <w:lang w:val="en-US"/>
        </w:rPr>
        <w:t xml:space="preserve">like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kind of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notes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hereby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4th </w:t>
      </w:r>
      <w:r xmlns:w="http://schemas.openxmlformats.org/wordprocessingml/2006/main" w:rsidRPr="00E84C88">
        <w:rPr>
          <w:rFonts w:ascii="Arial" w:eastAsia="GHEA Grapalat" w:hAnsi="Arial" w:cs="Arial"/>
          <w:sz w:val="24"/>
          <w:szCs w:val="24"/>
          <w:lang w:val="en-US"/>
        </w:rPr>
        <w:t xml:space="preserve">grade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Item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paragraph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accounting.</w:t>
      </w:r>
    </w:p>
    <w:p w14:paraId="1490F78C"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color w:val="000000"/>
          <w:sz w:val="24"/>
          <w:szCs w:val="24"/>
          <w:lang w:val="en-US"/>
        </w:rPr>
        <w:t xml:space="preserve">4th </w:t>
      </w:r>
      <w:r xmlns:w="http://schemas.openxmlformats.org/wordprocessingml/2006/main" w:rsidRPr="00E84C88">
        <w:rPr>
          <w:rFonts w:ascii="Arial" w:eastAsia="GHEA Grapalat" w:hAnsi="Arial" w:cs="Arial"/>
          <w:color w:val="000000"/>
          <w:sz w:val="24"/>
          <w:szCs w:val="24"/>
          <w:lang w:val="en-US"/>
        </w:rPr>
        <w:t xml:space="preserve">of </w:t>
      </w:r>
      <w:r xmlns:w="http://schemas.openxmlformats.org/wordprocessingml/2006/main" w:rsidRPr="00E84C88">
        <w:rPr>
          <w:rFonts w:ascii="Arial" w:eastAsia="GHEA Grapalat" w:hAnsi="Arial" w:cs="Arial"/>
          <w:color w:val="000000"/>
          <w:sz w:val="24"/>
          <w:szCs w:val="24"/>
          <w:lang w:val="en-US"/>
        </w:rPr>
        <w:t xml:space="preserve">the declaration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data </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each</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for</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separately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Organization: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real</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beneficiaries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in quantity.</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as follows: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1875843D"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Personal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identity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certifier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so </w:t>
      </w:r>
      <w:r xmlns:w="http://schemas.openxmlformats.org/wordprocessingml/2006/main" w:rsidRPr="00E84C88">
        <w:rPr>
          <w:rFonts w:ascii="GHEA Grapalat" w:eastAsia="GHEA Grapalat" w:hAnsi="GHEA Grapalat" w:cs="GHEA Grapalat"/>
          <w:sz w:val="24"/>
          <w:szCs w:val="24"/>
          <w:lang w:val="en-US"/>
        </w:rPr>
        <w:t xml:space="preserve">as</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confirmatory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document.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last 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Armenian: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letter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they are 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latter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confirmatory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document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transcription </w:t>
      </w:r>
      <w:r xmlns:w="http://schemas.openxmlformats.org/wordprocessingml/2006/main" w:rsidRPr="00E84C88">
        <w:rPr>
          <w:rFonts w:ascii="GHEA Grapalat" w:eastAsia="GHEA Grapalat" w:hAnsi="GHEA Grapalat" w:cs="GHEA Grapalat"/>
          <w:sz w:val="24"/>
          <w:szCs w:val="24"/>
          <w:lang w:val="en-US"/>
        </w:rPr>
        <w:t xml:space="preserve">.</w:t>
      </w:r>
    </w:p>
    <w:p w14:paraId="6F5ECB7C"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confirmatory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document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confirmatory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document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w:t>
      </w:r>
    </w:p>
    <w:p w14:paraId="22B13E26"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Personal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the </w:t>
      </w:r>
      <w:r xmlns:w="http://schemas.openxmlformats.org/wordprocessingml/2006/main" w:rsidRPr="00E84C88">
        <w:rPr>
          <w:rFonts w:ascii="Arial" w:eastAsia="GHEA Grapalat" w:hAnsi="Arial" w:cs="Arial"/>
          <w:sz w:val="24"/>
          <w:szCs w:val="24"/>
          <w:lang w:val="en-US"/>
        </w:rPr>
        <w:t xml:space="preserve">address</w:t>
      </w:r>
    </w:p>
    <w:p w14:paraId="04A9F314"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Personal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residence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differs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latter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residence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from the 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residence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the </w:t>
      </w:r>
      <w:r xmlns:w="http://schemas.openxmlformats.org/wordprocessingml/2006/main" w:rsidRPr="00E84C88">
        <w:rPr>
          <w:rFonts w:ascii="Arial" w:eastAsia="GHEA Grapalat" w:hAnsi="Arial" w:cs="Arial"/>
          <w:sz w:val="24"/>
          <w:szCs w:val="24"/>
          <w:lang w:val="en-US"/>
        </w:rPr>
        <w:t xml:space="preserve">address</w:t>
      </w:r>
    </w:p>
    <w:p w14:paraId="06DEED62"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bases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except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 internal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field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 internal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field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whether</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money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washing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terrorism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financing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against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struggle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law</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planned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basis </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End"/>
      <w:r xmlns:w="http://schemas.openxmlformats.org/wordprocessingml/2006/main" w:rsidRPr="00E84C88">
        <w:rPr>
          <w:rFonts w:ascii="Arial" w:eastAsia="GHEA Grapalat" w:hAnsi="Arial" w:cs="Arial"/>
          <w:sz w:val="24"/>
          <w:szCs w:val="24"/>
          <w:lang w:val="en-US"/>
        </w:rPr>
        <w:t xml:space="preserv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 included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relation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required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From one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 grounds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part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appropriate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points.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 follows: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the rules </w:t>
      </w:r>
      <w:r xmlns:w="http://schemas.openxmlformats.org/wordprocessingml/2006/main" w:rsidRPr="00E84C88">
        <w:rPr>
          <w:rFonts w:ascii="Cambria Math" w:eastAsia="MS Mincho" w:hAnsi="Cambria Math" w:cs="Cambria Math"/>
          <w:sz w:val="24"/>
          <w:szCs w:val="24"/>
          <w:lang w:val="en-US"/>
        </w:rPr>
        <w:t xml:space="preserve">.</w:t>
      </w:r>
    </w:p>
    <w:p w14:paraId="31457509"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possession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voice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giver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shares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stakes </w:t>
      </w:r>
      <w:r xmlns:w="http://schemas.openxmlformats.org/wordprocessingml/2006/main" w:rsidRPr="00E84C88">
        <w:rPr>
          <w:rFonts w:ascii="GHEA Grapalat" w:eastAsia="GHEA Grapalat" w:hAnsi="GHEA Grapalat" w:cs="GHEA Grapalat"/>
          <w:sz w:val="24"/>
          <w:szCs w:val="24"/>
          <w:lang w:val="en-US"/>
        </w:rPr>
        <w:t xml:space="preserve">) 20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manner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has </w:t>
      </w:r>
      <w:r xmlns:w="http://schemas.openxmlformats.org/wordprocessingml/2006/main" w:rsidRPr="00E84C88">
        <w:rPr>
          <w:rFonts w:ascii="GHEA Grapalat" w:eastAsia="GHEA Grapalat" w:hAnsi="GHEA Grapalat" w:cs="GHEA Grapalat"/>
          <w:sz w:val="24"/>
          <w:szCs w:val="24"/>
          <w:lang w:val="en-US"/>
        </w:rPr>
        <w:t xml:space="preserve">20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property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possess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owner </w:t>
      </w:r>
      <w:r xmlns:w="http://schemas.openxmlformats.org/wordprocessingml/2006/main" w:rsidRPr="00E84C88">
        <w:rPr>
          <w:rFonts w:ascii="GHEA Grapalat" w:eastAsia="GHEA Grapalat" w:hAnsi="GHEA Grapalat" w:cs="GHEA Grapalat"/>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w:t>
      </w:r>
      <w:r xmlns:w="http://schemas.openxmlformats.org/wordprocessingml/2006/main" w:rsidRPr="00E84C88">
        <w:rPr>
          <w:rFonts w:ascii="Arial" w:eastAsia="GHEA Grapalat" w:hAnsi="Arial" w:cs="Arial"/>
          <w:sz w:val="24"/>
          <w:szCs w:val="24"/>
          <w:lang w:val="en-US"/>
        </w:rPr>
        <w:t xml:space="preserve">share</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property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possess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proofErr xmlns:w="http://schemas.openxmlformats.org/wordprocessingml/2006/main" w:type="gramStart"/>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t>
      </w:r>
      <w:proofErr xmlns:w="http://schemas.openxmlformats.org/wordprocessingml/2006/main" w:type="gramEnd"/>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independently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owner </w:t>
      </w:r>
      <w:r xmlns:w="http://schemas.openxmlformats.org/wordprocessingml/2006/main" w:rsidRPr="00E84C88">
        <w:rPr>
          <w:rFonts w:ascii="GHEA Grapalat" w:eastAsia="GHEA Grapalat" w:hAnsi="GHEA Grapalat" w:cs="GHEA Grapalat"/>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w:t>
      </w:r>
      <w:r xmlns:w="http://schemas.openxmlformats.org/wordprocessingml/2006/main" w:rsidRPr="00E84C88">
        <w:rPr>
          <w:rFonts w:ascii="Arial" w:eastAsia="GHEA Grapalat" w:hAnsi="Arial" w:cs="Arial"/>
          <w:sz w:val="24"/>
          <w:szCs w:val="24"/>
          <w:lang w:val="en-US"/>
        </w:rPr>
        <w:t xml:space="preserve">share</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chain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from quantity.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field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expression.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calculated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basis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accepting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 a result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interest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total.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case of </w:t>
      </w:r>
      <w:r xmlns:w="http://schemas.openxmlformats.org/wordprocessingml/2006/main" w:rsidRPr="00E84C88">
        <w:rPr>
          <w:rFonts w:ascii="GHEA Grapalat" w:eastAsia="GHEA Grapalat" w:hAnsi="GHEA Grapalat" w:cs="GHEA Grapalat"/>
          <w:sz w:val="24"/>
          <w:szCs w:val="24"/>
          <w:lang w:val="en-US"/>
        </w:rPr>
        <w:t xml:space="preserve">the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calculated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basis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accepting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each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previous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expression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multiplying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appropriate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percentage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expression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amount of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continuously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until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reaching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type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field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both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 </w:t>
      </w:r>
      <w:r xmlns:w="http://schemas.openxmlformats.org/wordprocessingml/2006/main" w:rsidRPr="00E84C88">
        <w:rPr>
          <w:rFonts w:ascii="GHEA Grapalat" w:eastAsia="GHEA Grapalat" w:hAnsi="GHEA Grapalat" w:cs="GHEA Grapalat"/>
          <w:sz w:val="24"/>
          <w:szCs w:val="24"/>
          <w:lang w:val="en-US"/>
        </w:rPr>
        <w:t xml:space="preserve">and</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availability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same time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both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 </w:t>
      </w:r>
      <w:r xmlns:w="http://schemas.openxmlformats.org/wordprocessingml/2006/main" w:rsidRPr="00E84C88">
        <w:rPr>
          <w:rFonts w:ascii="GHEA Grapalat" w:eastAsia="GHEA Grapalat" w:hAnsi="GHEA Grapalat" w:cs="GHEA Grapalat"/>
          <w:sz w:val="24"/>
          <w:szCs w:val="24"/>
          <w:lang w:val="en-US"/>
        </w:rPr>
        <w:t xml:space="preserve">and</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availability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w:t>
      </w:r>
    </w:p>
    <w:p w14:paraId="50A7A918"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b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b</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sense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however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tools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sealed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transactions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nature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based 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means </w:t>
      </w:r>
      <w:r xmlns:w="http://schemas.openxmlformats.org/wordprocessingml/2006/main" w:rsidRPr="00E84C88">
        <w:rPr>
          <w:rFonts w:ascii="GHEA Grapalat" w:eastAsia="GHEA Grapalat" w:hAnsi="GHEA Grapalat" w:cs="GHEA Grapalat"/>
          <w:sz w:val="24"/>
          <w:szCs w:val="24"/>
          <w:lang w:val="en-US"/>
        </w:rPr>
        <w:t xml:space="preserve">.</w:t>
      </w:r>
    </w:p>
    <w:p w14:paraId="4B0EDADB"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c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c:</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activity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general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current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executor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case </w:t>
      </w:r>
      <w:r xmlns:w="http://schemas.openxmlformats.org/wordprocessingml/2006/main" w:rsidRPr="00E84C88">
        <w:rPr>
          <w:rFonts w:ascii="GHEA Grapalat" w:eastAsia="GHEA Grapalat" w:hAnsi="GHEA Grapalat" w:cs="GHEA Grapalat"/>
          <w:sz w:val="24"/>
          <w:szCs w:val="24"/>
          <w:lang w:val="en-US"/>
        </w:rPr>
        <w:t xml:space="preserve">when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points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requirements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matching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w:t>
      </w:r>
    </w:p>
    <w:p w14:paraId="13EED4EF"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bookmarkStart xmlns:w="http://schemas.openxmlformats.org/wordprocessingml/2006/main" w:id="6" w:name="_heading=h.gjdgxs" w:colFirst="0" w:colLast="0"/>
      <w:bookmarkEnd xmlns:w="http://schemas.openxmlformats.org/wordprocessingml/2006/main" w:id="6"/>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foundations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subsoil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field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 internal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field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beneficiaries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disclosure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being implemented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Underneath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the code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criteria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notes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hereby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order </w:t>
      </w:r>
      <w:r xmlns:w="http://schemas.openxmlformats.org/wordprocessingml/2006/main" w:rsidRPr="00E84C88">
        <w:rPr>
          <w:rFonts w:ascii="GHEA Grapalat" w:eastAsia="GHEA Grapalat" w:hAnsi="GHEA Grapalat" w:cs="GHEA Grapalat"/>
          <w:sz w:val="24"/>
          <w:szCs w:val="24"/>
          <w:lang w:val="en-US"/>
        </w:rPr>
        <w:t xml:space="preserve">4 </w:t>
      </w:r>
      <w:r xmlns:w="http://schemas.openxmlformats.org/wordprocessingml/2006/main" w:rsidRPr="00E84C88">
        <w:rPr>
          <w:rFonts w:ascii="Cambria Math" w:eastAsia="MS Mincho" w:hAnsi="Cambria Math" w:cs="Cambria Math"/>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5th</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accounting.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as follows: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the rules </w:t>
      </w:r>
      <w:r xmlns:w="http://schemas.openxmlformats.org/wordprocessingml/2006/main" w:rsidRPr="00E84C88">
        <w:rPr>
          <w:rFonts w:ascii="Cambria Math" w:eastAsia="MS Mincho" w:hAnsi="Cambria Math" w:cs="Cambria Math"/>
          <w:sz w:val="24"/>
          <w:szCs w:val="24"/>
          <w:lang w:val="en-US"/>
        </w:rPr>
        <w:t xml:space="preserve">.</w:t>
      </w:r>
    </w:p>
    <w:p w14:paraId="4C6B9257"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a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manner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possession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given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 </w:t>
      </w:r>
      <w:r xmlns:w="http://schemas.openxmlformats.org/wordprocessingml/2006/main" w:rsidRPr="00E84C88">
        <w:rPr>
          <w:rFonts w:ascii="GHEA Grapalat" w:eastAsia="GHEA Grapalat" w:hAnsi="GHEA Grapalat" w:cs="GHEA Grapalat"/>
          <w:sz w:val="24"/>
          <w:szCs w:val="24"/>
          <w:lang w:val="en-US"/>
        </w:rPr>
        <w:t xml:space="preserve">'s </w:t>
      </w:r>
      <w:r xmlns:w="http://schemas.openxmlformats.org/wordprocessingml/2006/main" w:rsidRPr="00E84C88">
        <w:rPr>
          <w:rFonts w:ascii="Arial" w:eastAsia="GHEA Grapalat" w:hAnsi="Arial" w:cs="Arial"/>
          <w:sz w:val="24"/>
          <w:szCs w:val="24"/>
          <w:lang w:val="en-US"/>
        </w:rPr>
        <w:t xml:space="preserve">voice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giver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shares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stakes </w:t>
      </w:r>
      <w:r xmlns:w="http://schemas.openxmlformats.org/wordprocessingml/2006/main" w:rsidRPr="00E84C88">
        <w:rPr>
          <w:rFonts w:ascii="GHEA Grapalat" w:eastAsia="GHEA Grapalat" w:hAnsi="GHEA Grapalat" w:cs="GHEA Grapalat"/>
          <w:sz w:val="24"/>
          <w:szCs w:val="24"/>
          <w:lang w:val="en-US"/>
        </w:rPr>
        <w:t xml:space="preserve">) 10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manner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has </w:t>
      </w:r>
      <w:r xmlns:w="http://schemas.openxmlformats.org/wordprocessingml/2006/main" w:rsidRPr="00E84C88">
        <w:rPr>
          <w:rFonts w:ascii="GHEA Grapalat" w:eastAsia="GHEA Grapalat" w:hAnsi="GHEA Grapalat" w:cs="GHEA Grapalat"/>
          <w:sz w:val="24"/>
          <w:szCs w:val="24"/>
          <w:lang w:val="en-US"/>
        </w:rPr>
        <w:t xml:space="preserve">10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hereby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4th </w:t>
      </w:r>
      <w:r xmlns:w="http://schemas.openxmlformats.org/wordprocessingml/2006/main" w:rsidRPr="00E84C88">
        <w:rPr>
          <w:rFonts w:ascii="Arial" w:eastAsia="GHEA Grapalat" w:hAnsi="Arial" w:cs="Arial"/>
          <w:sz w:val="24"/>
          <w:szCs w:val="24"/>
          <w:lang w:val="en-US"/>
        </w:rPr>
        <w:t xml:space="preserve">grade</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Item </w:t>
      </w:r>
      <w:r xmlns:w="http://schemas.openxmlformats.org/wordprocessingml/2006/main" w:rsidRPr="00E84C88">
        <w:rPr>
          <w:rFonts w:ascii="GHEA Grapalat" w:eastAsia="GHEA Grapalat" w:hAnsi="GHEA Grapalat" w:cs="GHEA Grapalat"/>
          <w:sz w:val="24"/>
          <w:szCs w:val="24"/>
          <w:lang w:val="en-US"/>
        </w:rPr>
        <w:t xml:space="preserve">5</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paragraph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defined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rules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accounting </w:t>
      </w:r>
      <w:r xmlns:w="http://schemas.openxmlformats.org/wordprocessingml/2006/main" w:rsidRPr="00E84C88">
        <w:rPr>
          <w:rFonts w:ascii="GHEA Grapalat" w:eastAsia="GHEA Grapalat" w:hAnsi="GHEA Grapalat" w:cs="GHEA Grapalat"/>
          <w:sz w:val="24"/>
          <w:szCs w:val="24"/>
          <w:lang w:val="en-US"/>
        </w:rPr>
        <w:t xml:space="preserve">.</w:t>
      </w:r>
    </w:p>
    <w:p w14:paraId="55D9F250"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b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b</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right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assign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remove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bodies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members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majority </w:t>
      </w:r>
      <w:r xmlns:w="http://schemas.openxmlformats.org/wordprocessingml/2006/main" w:rsidRPr="00E84C88">
        <w:rPr>
          <w:rFonts w:ascii="GHEA Grapalat" w:eastAsia="GHEA Grapalat" w:hAnsi="GHEA Grapalat" w:cs="GHEA Grapalat"/>
          <w:sz w:val="24"/>
          <w:szCs w:val="24"/>
          <w:lang w:val="en-US"/>
        </w:rPr>
        <w:t xml:space="preserve">.</w:t>
      </w:r>
    </w:p>
    <w:p w14:paraId="2531D7AF"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c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c:</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From 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free of charge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received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year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preceding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year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during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given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received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profit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least </w:t>
      </w:r>
      <w:r xmlns:w="http://schemas.openxmlformats.org/wordprocessingml/2006/main" w:rsidRPr="00E84C88">
        <w:rPr>
          <w:rFonts w:ascii="GHEA Grapalat" w:eastAsia="GHEA Grapalat" w:hAnsi="GHEA Grapalat" w:cs="GHEA Grapalat"/>
          <w:sz w:val="24"/>
          <w:szCs w:val="24"/>
          <w:lang w:val="en-US"/>
        </w:rPr>
        <w:t xml:space="preserve">15 </w:t>
      </w:r>
      <w:r xmlns:w="http://schemas.openxmlformats.org/wordprocessingml/2006/main" w:rsidRPr="00E84C88">
        <w:rPr>
          <w:rFonts w:ascii="Arial" w:eastAsia="GHEA Grapalat" w:hAnsi="Arial" w:cs="Arial"/>
          <w:sz w:val="24"/>
          <w:szCs w:val="24"/>
          <w:lang w:val="en-US"/>
        </w:rPr>
        <w:t xml:space="preserve">percent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size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benefit</w:t>
      </w:r>
      <w:r xmlns:w="http://schemas.openxmlformats.org/wordprocessingml/2006/main" w:rsidRPr="00E84C88">
        <w:rPr>
          <w:rFonts w:ascii="GHEA Grapalat" w:eastAsia="GHEA Grapalat" w:hAnsi="GHEA Grapalat" w:cs="GHEA Grapalat"/>
          <w:sz w:val="24"/>
          <w:szCs w:val="24"/>
          <w:lang w:val="en-US"/>
        </w:rPr>
        <w:t xml:space="preserve">​</w:t>
      </w:r>
    </w:p>
    <w:p w14:paraId="042C0847"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d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d:</w:t>
      </w:r>
      <w:r xmlns:w="http://schemas.openxmlformats.org/wordprocessingml/2006/main" w:rsidRPr="00E84C88">
        <w:rPr>
          <w:rFonts w:ascii="GHEA Grapalat" w:eastAsia="GHEA Grapalat" w:hAnsi="GHEA Grapalat" w:cs="GHEA Grapalat"/>
          <w:b/>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points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sense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however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tools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sealed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transactions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nature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based 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means </w:t>
      </w:r>
      <w:r xmlns:w="http://schemas.openxmlformats.org/wordprocessingml/2006/main" w:rsidRPr="00E84C88">
        <w:rPr>
          <w:rFonts w:ascii="GHEA Grapalat" w:eastAsia="GHEA Grapalat" w:hAnsi="GHEA Grapalat" w:cs="GHEA Grapalat"/>
          <w:sz w:val="24"/>
          <w:szCs w:val="24"/>
          <w:lang w:val="en-US"/>
        </w:rPr>
        <w:t xml:space="preserve">.</w:t>
      </w:r>
    </w:p>
    <w:p w14:paraId="28464C02" w14:textId="77777777" w:rsidR="00532D6C" w:rsidRPr="00E84C88" w:rsidRDefault="00532D6C" w:rsidP="00532D6C">
      <w:pPr xmlns:w="http://schemas.openxmlformats.org/wordprocessingml/2006/main">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e </w:t>
      </w:r>
      <w:proofErr xmlns:w="http://schemas.openxmlformats.org/wordprocessingml/2006/main" w:type="gramEnd"/>
      <w:r xmlns:w="http://schemas.openxmlformats.org/wordprocessingml/2006/main" w:rsidRPr="00E84C88">
        <w:rPr>
          <w:rFonts w:ascii="Cambria Math" w:eastAsia="MS Mincho" w:hAnsi="Cambria Math" w:cs="Cambria Math"/>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b/>
          <w:sz w:val="24"/>
          <w:szCs w:val="24"/>
          <w:lang w:val="en-US"/>
        </w:rPr>
        <w:t xml:space="preserve">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at the 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activity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general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current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management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executor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case </w:t>
      </w:r>
      <w:r xmlns:w="http://schemas.openxmlformats.org/wordprocessingml/2006/main" w:rsidRPr="00E84C88">
        <w:rPr>
          <w:rFonts w:ascii="GHEA Grapalat" w:eastAsia="GHEA Grapalat" w:hAnsi="GHEA Grapalat" w:cs="GHEA Grapalat"/>
          <w:sz w:val="24"/>
          <w:szCs w:val="24"/>
          <w:lang w:val="en-US"/>
        </w:rPr>
        <w:t xml:space="preserve">when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points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requirements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matching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physical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w:t>
      </w:r>
    </w:p>
    <w:p w14:paraId="2BDEB5C1"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become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month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year.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towards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form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Interrelated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together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interconnected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agreed upon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 force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interconnected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with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agreed upon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 internal use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field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accountable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Underneath</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3 </w:t>
      </w:r>
      <w:r xmlns:w="http://schemas.openxmlformats.org/wordprocessingml/2006/main" w:rsidRPr="00E84C88">
        <w:rPr>
          <w:rFonts w:ascii="Arial" w:eastAsia="GHEA Grapalat" w:hAnsi="Arial" w:cs="Arial"/>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Code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1 </w:t>
      </w:r>
      <w:r xmlns:w="http://schemas.openxmlformats.org/wordprocessingml/2006/main" w:rsidRPr="00E84C88">
        <w:rPr>
          <w:rFonts w:ascii="Arial" w:eastAsia="GHEA Grapalat" w:hAnsi="Arial" w:cs="Arial"/>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article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 </w:t>
      </w:r>
      <w:r xmlns:w="http://schemas.openxmlformats.org/wordprocessingml/2006/main" w:rsidRPr="00E84C88">
        <w:rPr>
          <w:rFonts w:ascii="GHEA Grapalat" w:eastAsia="GHEA Grapalat" w:hAnsi="GHEA Grapalat" w:cs="GHEA Grapalat"/>
          <w:sz w:val="24"/>
          <w:szCs w:val="24"/>
          <w:lang w:val="en-US"/>
        </w:rPr>
        <w:t xml:space="preserve">53</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point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sense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official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family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member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w:t>
      </w:r>
      <w:r xmlns:w="http://schemas.openxmlformats.org/wordprocessingml/2006/main" w:rsidRPr="00E84C88">
        <w:rPr>
          <w:rFonts w:ascii="GHEA Grapalat" w:eastAsia="GHEA Grapalat" w:hAnsi="GHEA Grapalat" w:cs="GHEA Grapalat"/>
          <w:sz w:val="24"/>
          <w:szCs w:val="24"/>
          <w:lang w:val="en-US"/>
        </w:rPr>
        <w:t xml:space="preserve">​</w:t>
      </w:r>
    </w:p>
    <w:p w14:paraId="19EF7C77"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contact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electronic</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mail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address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phone number </w:t>
      </w:r>
      <w:r xmlns:w="http://schemas.openxmlformats.org/wordprocessingml/2006/main" w:rsidRPr="00E84C88">
        <w:rPr>
          <w:rFonts w:ascii="GHEA Grapalat" w:eastAsia="GHEA Grapalat" w:hAnsi="GHEA Grapalat" w:cs="GHEA Grapalat"/>
          <w:sz w:val="24"/>
          <w:szCs w:val="24"/>
          <w:lang w:val="en-US"/>
        </w:rPr>
        <w:t xml:space="preserve">:</w:t>
      </w:r>
    </w:p>
    <w:p w14:paraId="1386A26C"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xmlns:w="http://schemas.openxmlformats.org/wordprocessingml/2006/main" w:rsidRPr="00E84C88">
        <w:rPr>
          <w:rFonts w:ascii="GHEA Grapalat" w:eastAsia="GHEA Grapalat" w:hAnsi="GHEA Grapalat" w:cs="GHEA Grapalat"/>
          <w:sz w:val="24"/>
          <w:szCs w:val="24"/>
          <w:lang w:val="en-US"/>
        </w:rPr>
        <w:t xml:space="preserve">5th </w:t>
      </w:r>
      <w:r xmlns:w="http://schemas.openxmlformats.org/wordprocessingml/2006/main" w:rsidRPr="00E84C88">
        <w:rPr>
          <w:rFonts w:ascii="Arial" w:eastAsia="GHEA Grapalat" w:hAnsi="Arial" w:cs="Arial"/>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statement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section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controller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has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department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subject to</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filling</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each</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separately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quantity.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This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section</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subsections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to be completed</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are</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as follows:</w:t>
      </w:r>
      <w:r xmlns:w="http://schemas.openxmlformats.org/wordprocessingml/2006/main" w:rsidRPr="00E84C88">
        <w:rPr>
          <w:rFonts w:ascii="GHEA Grapalat" w:eastAsia="GHEA Grapalat" w:hAnsi="GHEA Grapalat" w:cs="GHEA Grapalat"/>
          <w:color w:val="000000"/>
          <w:sz w:val="24"/>
          <w:szCs w:val="24"/>
          <w:lang w:val="en-US"/>
        </w:rPr>
        <w:t xml:space="preserve"> </w:t>
      </w:r>
      <w:r xmlns:w="http://schemas.openxmlformats.org/wordprocessingml/2006/main" w:rsidRPr="00E84C88">
        <w:rPr>
          <w:rFonts w:ascii="Arial" w:eastAsia="GHEA Grapalat" w:hAnsi="Arial" w:cs="Arial"/>
          <w:color w:val="000000"/>
          <w:sz w:val="24"/>
          <w:szCs w:val="24"/>
          <w:lang w:val="en-US"/>
        </w:rPr>
        <w:t xml:space="preserve">by the rules </w:t>
      </w:r>
      <w:r xmlns:w="http://schemas.openxmlformats.org/wordprocessingml/2006/main" w:rsidRPr="00E84C88">
        <w:rPr>
          <w:rFonts w:ascii="Cambria Math" w:eastAsia="MS Mincho" w:hAnsi="Cambria Math" w:cs="Cambria Math"/>
          <w:color w:val="000000"/>
          <w:sz w:val="24"/>
          <w:szCs w:val="24"/>
          <w:lang w:val="en-US"/>
        </w:rPr>
        <w:t xml:space="preserve">.</w:t>
      </w:r>
    </w:p>
    <w:p w14:paraId="2F11BDC3"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that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including: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Latin letter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registration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data </w:t>
      </w:r>
      <w:r xmlns:w="http://schemas.openxmlformats.org/wordprocessingml/2006/main" w:rsidRPr="00E84C88">
        <w:rPr>
          <w:rFonts w:ascii="Arial" w:eastAsia="GHEA Grapalat" w:hAnsi="Arial" w:cs="Arial"/>
          <w:sz w:val="24"/>
          <w:szCs w:val="24"/>
          <w:lang w:val="en-US"/>
        </w:rPr>
        <w:t xml:space="preserve">including </w:t>
      </w:r>
      <w:r xmlns:w="http://schemas.openxmlformats.org/wordprocessingml/2006/main" w:rsidRPr="00E84C88">
        <w:rPr>
          <w:rFonts w:ascii="GHEA Grapalat" w:eastAsia="GHEA Grapalat" w:hAnsi="GHEA Grapalat" w:cs="GHEA Grapalat"/>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organizational 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form</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about</w:t>
      </w:r>
      <w:r xmlns:w="http://schemas.openxmlformats.org/wordprocessingml/2006/main" w:rsidRPr="00E84C88">
        <w:rPr>
          <w:rFonts w:ascii="GHEA Grapalat" w:eastAsia="GHEA Grapalat" w:hAnsi="GHEA Grapalat" w:cs="GHEA Grapalat"/>
          <w:sz w:val="24"/>
          <w:szCs w:val="24"/>
          <w:lang w:val="en-US"/>
        </w:rPr>
        <w:t xml:space="preserve">​</w:t>
      </w:r>
    </w:p>
    <w:p w14:paraId="56A9A1FA"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Start"/>
      <w:r xmlns:w="http://schemas.openxmlformats.org/wordprocessingml/2006/main" w:rsidRPr="00E84C88">
        <w:rPr>
          <w:rFonts w:ascii="Arial" w:eastAsia="GHEA Grapalat" w:hAnsi="Arial" w:cs="Arial"/>
          <w:sz w:val="24"/>
          <w:szCs w:val="24"/>
          <w:lang w:val="en-US"/>
        </w:rPr>
        <w:t xml:space="preserve">Beneficiary </w:t>
      </w:r>
      <w:r xmlns:w="http://schemas.openxmlformats.org/wordprocessingml/2006/main" w:rsidRPr="00E84C88">
        <w:rPr>
          <w:rFonts w:ascii="GHEA Grapalat" w:eastAsia="GHEA Grapalat" w:hAnsi="GHEA Grapalat" w:cs="GHEA Grapalat"/>
          <w:sz w:val="24"/>
          <w:szCs w:val="24"/>
          <w:lang w:val="en-US"/>
        </w:rPr>
        <w:t xml:space="preserve">( </w:t>
      </w:r>
      <w:proofErr xmlns:w="http://schemas.openxmlformats.org/wordprocessingml/2006/main" w:type="gramEnd"/>
      <w:r xmlns:w="http://schemas.openxmlformats.org/wordprocessingml/2006/main" w:rsidRPr="00E84C88">
        <w:rPr>
          <w:rFonts w:ascii="Arial" w:eastAsia="GHEA Grapalat" w:hAnsi="Arial" w:cs="Arial"/>
          <w:sz w:val="24"/>
          <w:szCs w:val="24"/>
          <w:lang w:val="en-US"/>
        </w:rPr>
        <w:t xml:space="preserv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last name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whose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controller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for </w:t>
      </w:r>
      <w:r xmlns:w="http://schemas.openxmlformats.org/wordprocessingml/2006/main" w:rsidRPr="00E84C88">
        <w:rPr>
          <w:rFonts w:ascii="GHEA Grapalat" w:eastAsia="GHEA Grapalat" w:hAnsi="GHEA Grapalat" w:cs="GHEA Grapalat"/>
          <w:sz w:val="24"/>
          <w:szCs w:val="24"/>
          <w:lang w:val="en-US"/>
        </w:rPr>
        <w:t xml:space="preserve">this</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subject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filling.</w:t>
      </w:r>
    </w:p>
    <w:p w14:paraId="44B7E03E" w14:textId="77777777" w:rsidR="00532D6C" w:rsidRPr="00E84C88" w:rsidRDefault="00532D6C" w:rsidP="00532D6C">
      <w:pPr xmlns:w="http://schemas.openxmlformats.org/wordprocessingml/2006/main">
        <w:numPr>
          <w:ilvl w:val="1"/>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shares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subject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mandatory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GHEA Grapalat" w:eastAsia="GHEA Grapalat" w:hAnsi="GHEA Grapalat" w:cs="GHEA Grapalat"/>
          <w:sz w:val="24"/>
          <w:szCs w:val="24"/>
          <w:lang w:val="en-US"/>
        </w:rPr>
        <w:t xml:space="preserve">be </w:t>
      </w:r>
      <w:r xmlns:w="http://schemas.openxmlformats.org/wordprocessingml/2006/main" w:rsidRPr="00E84C88">
        <w:rPr>
          <w:rFonts w:ascii="Arial" w:eastAsia="GHEA Grapalat" w:hAnsi="Arial" w:cs="Arial"/>
          <w:sz w:val="24"/>
          <w:szCs w:val="24"/>
          <w:lang w:val="en-US"/>
        </w:rPr>
        <w:t xml:space="preserve">completed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intermediate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regulated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the market.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stock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stock market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name: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brackets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stock market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code </w:t>
      </w:r>
      <w:r xmlns:w="http://schemas.openxmlformats.org/wordprocessingml/2006/main" w:rsidRPr="00E84C88">
        <w:rPr>
          <w:rFonts w:ascii="GHEA Grapalat" w:eastAsia="GHEA Grapalat" w:hAnsi="GHEA Grapalat" w:cs="GHEA Grapalat"/>
          <w:sz w:val="24"/>
          <w:szCs w:val="24"/>
          <w:lang w:val="en-US"/>
        </w:rPr>
        <w:t xml:space="preserve">(Market Identifier Code), </w:t>
      </w:r>
      <w:r xmlns:w="http://schemas.openxmlformats.org/wordprocessingml/2006/main" w:rsidRPr="00E84C88">
        <w:rPr>
          <w:rFonts w:ascii="Arial" w:eastAsia="GHEA Grapalat" w:hAnsi="Arial" w:cs="Arial"/>
          <w:sz w:val="24"/>
          <w:szCs w:val="24"/>
          <w:lang w:val="en-US"/>
        </w:rPr>
        <w:t xml:space="preserve">where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listed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shares </w:t>
      </w:r>
      <w:r xmlns:w="http://schemas.openxmlformats.org/wordprocessingml/2006/main" w:rsidRPr="00E84C88">
        <w:rPr>
          <w:rFonts w:ascii="GHEA Grapalat" w:eastAsia="GHEA Grapalat" w:hAnsi="GHEA Grapalat" w:cs="GHEA Grapalat"/>
          <w:sz w:val="24"/>
          <w:szCs w:val="24"/>
          <w:lang w:val="en-US"/>
        </w:rPr>
        <w:t xml:space="preserve">as</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also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happening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link:</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on the stock exchange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documents.</w:t>
      </w:r>
    </w:p>
    <w:p w14:paraId="5D227DFE"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GHEA Grapalat" w:eastAsia="GHEA Grapalat" w:hAnsi="GHEA Grapalat" w:cs="GHEA Grapalat"/>
          <w:sz w:val="24"/>
          <w:szCs w:val="24"/>
          <w:lang w:val="en-US"/>
        </w:rPr>
        <w:t xml:space="preserve">6th </w:t>
      </w:r>
      <w:r xmlns:w="http://schemas.openxmlformats.org/wordprocessingml/2006/main" w:rsidRPr="00E84C88">
        <w:rPr>
          <w:rFonts w:ascii="Arial" w:eastAsia="GHEA Grapalat" w:hAnsi="Arial" w:cs="Arial"/>
          <w:sz w:val="24"/>
          <w:szCs w:val="24"/>
          <w:lang w:val="en-US"/>
        </w:rPr>
        <w:t xml:space="preserve">of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section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Additional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notes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extra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information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extra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clarifications </w:t>
      </w:r>
      <w:r xmlns:w="http://schemas.openxmlformats.org/wordprocessingml/2006/main" w:rsidRPr="00E84C88">
        <w:rPr>
          <w:rFonts w:ascii="GHEA Grapalat" w:eastAsia="GHEA Grapalat" w:hAnsi="GHEA Grapalat" w:cs="GHEA Grapalat"/>
          <w:sz w:val="24"/>
          <w:szCs w:val="24"/>
          <w:lang w:val="en-US"/>
        </w:rPr>
        <w:t xml:space="preserve">which</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related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subject to</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the data.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subsection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can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 completed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extra</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clarifications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beneficiary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to 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foundations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 </w:t>
      </w:r>
      <w:r xmlns:w="http://schemas.openxmlformats.org/wordprocessingml/2006/main" w:rsidRPr="00E84C88">
        <w:rPr>
          <w:rFonts w:ascii="Arial" w:eastAsia="GHEA Grapalat" w:hAnsi="Arial" w:cs="Arial"/>
          <w:sz w:val="24"/>
          <w:szCs w:val="24"/>
          <w:lang w:val="en-US"/>
        </w:rPr>
        <w:t xml:space="preserve">the </w:t>
      </w:r>
      <w:r xmlns:w="http://schemas.openxmlformats.org/wordprocessingml/2006/main" w:rsidRPr="00E84C88">
        <w:rPr>
          <w:rFonts w:ascii="GHEA Grapalat" w:eastAsia="GHEA Grapalat" w:hAnsi="GHEA Grapalat" w:cs="GHEA Grapalat"/>
          <w:sz w:val="24"/>
          <w:szCs w:val="24"/>
          <w:lang w:val="en-US"/>
        </w:rPr>
        <w:t xml:space="preserve">state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bodies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regarding </w:t>
      </w:r>
      <w:r xmlns:w="http://schemas.openxmlformats.org/wordprocessingml/2006/main" w:rsidRPr="00E84C88">
        <w:rPr>
          <w:rFonts w:ascii="GHEA Grapalat" w:eastAsia="GHEA Grapalat" w:hAnsi="GHEA Grapalat" w:cs="GHEA Grapalat"/>
          <w:sz w:val="24"/>
          <w:szCs w:val="24"/>
          <w:lang w:val="en-US"/>
        </w:rPr>
        <w:t xml:space="preserve">which</w:t>
      </w:r>
      <w:r xmlns:w="http://schemas.openxmlformats.org/wordprocessingml/2006/main" w:rsidRPr="00E84C88">
        <w:rPr>
          <w:rFonts w:ascii="Arial" w:eastAsia="GHEA Grapalat" w:hAnsi="Arial" w:cs="Arial"/>
          <w:sz w:val="24"/>
          <w:szCs w:val="24"/>
          <w:lang w:val="en-US"/>
        </w:rPr>
        <w:t xml:space="preser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implements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are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Organization: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control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w:t>
      </w:r>
      <w:r xmlns:w="http://schemas.openxmlformats.org/wordprocessingml/2006/main" w:rsidRPr="00E84C88">
        <w:rPr>
          <w:rFonts w:ascii="Arial" w:eastAsia="GHEA Grapalat" w:hAnsi="Arial" w:cs="Arial"/>
          <w:sz w:val="24"/>
          <w:szCs w:val="24"/>
          <w:lang w:val="en-US"/>
        </w:rPr>
        <w:t xml:space="preserve">case </w:t>
      </w:r>
      <w:r xmlns:w="http://schemas.openxmlformats.org/wordprocessingml/2006/main" w:rsidRPr="00E84C88">
        <w:rPr>
          <w:rFonts w:ascii="GHEA Grapalat" w:eastAsia="GHEA Grapalat" w:hAnsi="GHEA Grapalat" w:cs="GHEA Grapalat"/>
          <w:sz w:val="24"/>
          <w:szCs w:val="24"/>
          <w:lang w:val="en-US"/>
        </w:rPr>
        <w:t xml:space="preserve">if</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legal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person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Statutory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capital</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available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state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community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directly</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indirect</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participation </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other</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phrases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of 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in relation to</w:t>
      </w:r>
    </w:p>
    <w:p w14:paraId="0F486074" w14:textId="77777777" w:rsidR="00532D6C" w:rsidRPr="00E84C88" w:rsidRDefault="00532D6C" w:rsidP="00532D6C">
      <w:pPr xmlns:w="http://schemas.openxmlformats.org/wordprocessingml/2006/main">
        <w:numPr>
          <w:ilvl w:val="0"/>
          <w:numId w:val="29"/>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xmlns:w="http://schemas.openxmlformats.org/wordprocessingml/2006/main" w:rsidRPr="00E84C88">
        <w:rPr>
          <w:rFonts w:ascii="Arial" w:eastAsia="GHEA Grapalat" w:hAnsi="Arial" w:cs="Arial"/>
          <w:sz w:val="24"/>
          <w:szCs w:val="24"/>
          <w:lang w:val="en-US"/>
        </w:rPr>
        <w:lastRenderedPageBreak xmlns:w="http://schemas.openxmlformats.org/wordprocessingml/2006/main"/>
      </w:r>
      <w:r xmlns:w="http://schemas.openxmlformats.org/wordprocessingml/2006/main" w:rsidRPr="00E84C88">
        <w:rPr>
          <w:rFonts w:ascii="Arial" w:eastAsia="GHEA Grapalat" w:hAnsi="Arial" w:cs="Arial"/>
          <w:sz w:val="24"/>
          <w:szCs w:val="24"/>
          <w:lang w:val="en-US"/>
        </w:rPr>
        <w:t xml:space="preserve">The declaration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filling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and:</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signing</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is</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application</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representative</w:t>
      </w:r>
      <w:r xmlns:w="http://schemas.openxmlformats.org/wordprocessingml/2006/main" w:rsidRPr="00E84C88">
        <w:rPr>
          <w:rFonts w:ascii="GHEA Grapalat" w:eastAsia="GHEA Grapalat" w:hAnsi="GHEA Grapalat" w:cs="GHEA Grapalat"/>
          <w:sz w:val="24"/>
          <w:szCs w:val="24"/>
          <w:lang w:val="en-US"/>
        </w:rPr>
        <w:t xml:space="preserve"> </w:t>
      </w:r>
      <w:r xmlns:w="http://schemas.openxmlformats.org/wordprocessingml/2006/main" w:rsidRPr="00E84C88">
        <w:rPr>
          <w:rFonts w:ascii="Arial" w:eastAsia="GHEA Grapalat" w:hAnsi="Arial" w:cs="Arial"/>
          <w:sz w:val="24"/>
          <w:szCs w:val="24"/>
          <w:lang w:val="en-US"/>
        </w:rPr>
        <w:t xml:space="preserve">the person.</w:t>
      </w:r>
      <w:r xmlns:w="http://schemas.openxmlformats.org/wordprocessingml/2006/main" w:rsidRPr="00E84C88">
        <w:rPr>
          <w:rFonts w:ascii="GHEA Grapalat" w:eastAsia="GHEA Grapalat" w:hAnsi="GHEA Grapalat" w:cs="GHEA Grapalat"/>
          <w:sz w:val="24"/>
          <w:szCs w:val="24"/>
          <w:lang w:val="en-US"/>
        </w:rPr>
        <w:t xml:space="preserve"> </w:t>
      </w:r>
    </w:p>
    <w:p w14:paraId="66A8FA2F"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7B92D82E"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4B7C4742"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79C69434"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23077F0"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28762581"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7898E3E" w14:textId="77777777" w:rsidR="00532D6C" w:rsidRPr="00E84C88" w:rsidRDefault="00532D6C" w:rsidP="00532D6C">
      <w:pPr>
        <w:spacing w:after="0" w:line="240" w:lineRule="auto"/>
        <w:ind w:left="360"/>
        <w:jc w:val="both"/>
        <w:rPr>
          <w:rFonts w:ascii="GHEA Grapalat" w:eastAsia="Times New Roman" w:hAnsi="GHEA Grapalat" w:cs="Sylfaen"/>
          <w:sz w:val="16"/>
          <w:szCs w:val="16"/>
          <w:lang w:val="hy-AM" w:eastAsia="ru-RU"/>
        </w:rPr>
      </w:pPr>
    </w:p>
    <w:p w14:paraId="5322CC32" w14:textId="77777777" w:rsidR="00532D6C" w:rsidRPr="00E84C88" w:rsidRDefault="00532D6C" w:rsidP="00532D6C">
      <w:pPr xmlns:w="http://schemas.openxmlformats.org/wordprocessingml/2006/main">
        <w:spacing w:after="0" w:line="240" w:lineRule="auto"/>
        <w:ind w:left="360"/>
        <w:jc w:val="both"/>
        <w:rPr>
          <w:rFonts w:ascii="GHEA Grapalat" w:eastAsia="Times New Roman" w:hAnsi="GHEA Grapalat" w:cs="Times New Roman"/>
          <w:sz w:val="16"/>
          <w:szCs w:val="16"/>
          <w:lang w:val="hy-AM"/>
        </w:rPr>
      </w:pPr>
      <w:r xmlns:w="http://schemas.openxmlformats.org/wordprocessingml/2006/main" w:rsidRPr="00E84C88">
        <w:rPr>
          <w:rFonts w:ascii="GHEA Grapalat" w:eastAsia="Times New Roman" w:hAnsi="GHEA Grapalat" w:cs="Sylfaen"/>
          <w:sz w:val="16"/>
          <w:szCs w:val="16"/>
          <w:lang w:val="hy-AM" w:eastAsia="ru-RU"/>
        </w:rPr>
        <w:t xml:space="preserve">*</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to be completed</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is</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of the commission</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of the secretary</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by </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until</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the invitation</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in the newsletter</w:t>
      </w:r>
      <w:r xmlns:w="http://schemas.openxmlformats.org/wordprocessingml/2006/main" w:rsidRPr="00E84C88">
        <w:rPr>
          <w:rFonts w:ascii="GHEA Grapalat" w:eastAsia="Times New Roman" w:hAnsi="GHEA Grapalat" w:cs="Times New Roman"/>
          <w:sz w:val="16"/>
          <w:szCs w:val="16"/>
          <w:lang w:val="af-ZA"/>
        </w:rPr>
        <w:t xml:space="preserve"> </w:t>
      </w:r>
      <w:r xmlns:w="http://schemas.openxmlformats.org/wordprocessingml/2006/main" w:rsidRPr="00E84C88">
        <w:rPr>
          <w:rFonts w:ascii="Arial" w:eastAsia="Times New Roman" w:hAnsi="Arial" w:cs="Arial"/>
          <w:sz w:val="16"/>
          <w:szCs w:val="16"/>
          <w:lang w:val="hy-AM"/>
        </w:rPr>
        <w:t xml:space="preserve">publishing</w:t>
      </w:r>
      <w:r xmlns:w="http://schemas.openxmlformats.org/wordprocessingml/2006/main" w:rsidRPr="00E84C88">
        <w:rPr>
          <w:rFonts w:ascii="GHEA Grapalat" w:eastAsia="Times New Roman" w:hAnsi="GHEA Grapalat" w:cs="Times New Roman"/>
          <w:sz w:val="16"/>
          <w:szCs w:val="16"/>
          <w:lang w:val="hy-AM"/>
        </w:rPr>
        <w:t xml:space="preserve">​</w:t>
      </w:r>
    </w:p>
    <w:p w14:paraId="790074AD" w14:textId="77777777" w:rsidR="00532D6C" w:rsidRPr="00E84C88" w:rsidRDefault="00532D6C" w:rsidP="00532D6C">
      <w:pPr xmlns:w="http://schemas.openxmlformats.org/wordprocessingml/2006/main">
        <w:spacing w:after="0" w:line="240" w:lineRule="auto"/>
        <w:ind w:left="360"/>
        <w:jc w:val="both"/>
        <w:rPr>
          <w:rFonts w:ascii="GHEA Grapalat" w:eastAsia="Times New Roman" w:hAnsi="GHEA Grapalat" w:cs="Sylfaen"/>
          <w:sz w:val="16"/>
          <w:szCs w:val="16"/>
          <w:lang w:val="hy-AM" w:eastAsia="ru-RU"/>
        </w:rPr>
      </w:pPr>
      <w:r xmlns:w="http://schemas.openxmlformats.org/wordprocessingml/2006/main" w:rsidRPr="00E84C88">
        <w:rPr>
          <w:rFonts w:ascii="GHEA Grapalat" w:eastAsia="Times New Roman" w:hAnsi="GHEA Grapalat" w:cs="Sylfaen"/>
          <w:sz w:val="16"/>
          <w:szCs w:val="16"/>
          <w:lang w:val="hy-AM" w:eastAsia="ru-RU"/>
        </w:rPr>
        <w:t xml:space="preserve">** 1.2</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app</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no</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is introduced</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to participate</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by</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if</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wearable</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hereby</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with attachment </w:t>
      </w:r>
      <w:r xmlns:w="http://schemas.openxmlformats.org/wordprocessingml/2006/main" w:rsidRPr="00E84C88">
        <w:rPr>
          <w:rFonts w:ascii="GHEA Grapalat" w:eastAsia="Times New Roman" w:hAnsi="GHEA Grapalat" w:cs="Times New Roman"/>
          <w:sz w:val="16"/>
          <w:szCs w:val="16"/>
          <w:lang w:val="hy-AM"/>
        </w:rPr>
        <w:t xml:space="preserve">N 1 </w:t>
      </w:r>
      <w:r xmlns:w="http://schemas.openxmlformats.org/wordprocessingml/2006/main" w:rsidRPr="00E84C88">
        <w:rPr>
          <w:rFonts w:ascii="Arial" w:eastAsia="Times New Roman" w:hAnsi="Arial" w:cs="Arial"/>
          <w:sz w:val="16"/>
          <w:szCs w:val="16"/>
          <w:lang w:val="hy-AM"/>
        </w:rPr>
        <w:t xml:space="preserve">of the invitation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defined by</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legal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person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real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beneficiaries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regarding</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information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containing</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website</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link</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to present</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regarding</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setting </w:t>
      </w:r>
      <w:r xmlns:w="http://schemas.openxmlformats.org/wordprocessingml/2006/main" w:rsidRPr="00E84C88">
        <w:rPr>
          <w:rFonts w:ascii="GHEA Grapalat" w:eastAsia="Times New Roman" w:hAnsi="GHEA Grapalat" w:cs="Times New Roman"/>
          <w:sz w:val="16"/>
          <w:szCs w:val="16"/>
          <w:lang w:val="hy-AM"/>
        </w:rPr>
        <w:t xml:space="preserve">how</w:t>
      </w:r>
      <w:r xmlns:w="http://schemas.openxmlformats.org/wordprocessingml/2006/main" w:rsidRPr="00E84C88">
        <w:rPr>
          <w:rFonts w:ascii="Arial" w:eastAsia="Times New Roman" w:hAnsi="Arial" w:cs="Arial"/>
          <w:sz w:val="16"/>
          <w:szCs w:val="16"/>
          <w:lang w:val="hy-AM"/>
        </w:rPr>
        <w:t xml:space="preserve">​</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also</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if</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participant</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individual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entrepreneur</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or</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physical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a person</w:t>
      </w:r>
    </w:p>
    <w:p w14:paraId="2188FAE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Arial"/>
          <w:b/>
          <w:sz w:val="20"/>
          <w:szCs w:val="20"/>
          <w:lang w:val="hy-AM"/>
        </w:rPr>
      </w:pP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E84C88">
        <w:rPr>
          <w:rFonts w:ascii="Arial" w:eastAsia="Times New Roman" w:hAnsi="Arial" w:cs="Arial"/>
          <w:b/>
          <w:sz w:val="20"/>
          <w:szCs w:val="20"/>
          <w:lang w:val="hy-AM"/>
        </w:rPr>
        <w:lastRenderedPageBreak xmlns:w="http://schemas.openxmlformats.org/wordprocessingml/2006/main"/>
      </w:r>
      <w:r xmlns:w="http://schemas.openxmlformats.org/wordprocessingml/2006/main" w:rsidRPr="00E84C88">
        <w:rPr>
          <w:rFonts w:ascii="Arial" w:eastAsia="Times New Roman" w:hAnsi="Arial" w:cs="Arial"/>
          <w:b/>
          <w:sz w:val="20"/>
          <w:szCs w:val="20"/>
          <w:lang w:val="hy-AM"/>
        </w:rPr>
        <w:t xml:space="preserve">Appendix </w:t>
      </w:r>
      <w:r xmlns:w="http://schemas.openxmlformats.org/wordprocessingml/2006/main" w:rsidRPr="00E84C88">
        <w:rPr>
          <w:rFonts w:ascii="GHEA Grapalat" w:eastAsia="Times New Roman" w:hAnsi="GHEA Grapalat" w:cs="Arial"/>
          <w:b/>
          <w:sz w:val="20"/>
          <w:szCs w:val="20"/>
          <w:lang w:val="hy-AM"/>
        </w:rPr>
        <w:t xml:space="preserve">2</w:t>
      </w:r>
    </w:p>
    <w:p w14:paraId="1F0D17C1" w14:textId="2EAAA146" w:rsidR="00532D6C" w:rsidRPr="00E84C88" w:rsidRDefault="00A406BF"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LM-THAT-GHAPSDB-25/02</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5454F950"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quote</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inquiry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invitation</w:t>
      </w:r>
    </w:p>
    <w:p w14:paraId="5AED66B9" w14:textId="77777777" w:rsidR="00532D6C" w:rsidRPr="00E84C88" w:rsidRDefault="00532D6C" w:rsidP="00532D6C">
      <w:pPr>
        <w:spacing w:after="0" w:line="240" w:lineRule="auto"/>
        <w:ind w:firstLine="567"/>
        <w:jc w:val="center"/>
        <w:rPr>
          <w:rFonts w:ascii="GHEA Grapalat" w:eastAsia="Times New Roman" w:hAnsi="GHEA Grapalat" w:cs="Times New Roman"/>
          <w:sz w:val="20"/>
          <w:szCs w:val="24"/>
          <w:lang w:val="es-ES"/>
        </w:rPr>
      </w:pPr>
    </w:p>
    <w:p w14:paraId="608AC04A" w14:textId="77777777" w:rsidR="00532D6C" w:rsidRPr="00E84C88" w:rsidRDefault="00532D6C" w:rsidP="00532D6C">
      <w:pPr xmlns:w="http://schemas.openxmlformats.org/wordprocessingml/2006/main">
        <w:spacing w:after="0" w:line="240" w:lineRule="auto"/>
        <w:ind w:left="-66"/>
        <w:jc w:val="center"/>
        <w:rPr>
          <w:rFonts w:ascii="GHEA Grapalat" w:eastAsia="Times New Roman" w:hAnsi="GHEA Grapalat" w:cs="Times New Roman"/>
          <w:b/>
          <w:sz w:val="20"/>
          <w:szCs w:val="24"/>
          <w:lang w:val="hy-AM"/>
        </w:rPr>
      </w:pPr>
      <w:r xmlns:w="http://schemas.openxmlformats.org/wordprocessingml/2006/main" w:rsidRPr="00E84C88">
        <w:rPr>
          <w:rFonts w:ascii="Arial" w:eastAsia="Times New Roman" w:hAnsi="Arial" w:cs="Arial"/>
          <w:b/>
          <w:sz w:val="20"/>
          <w:szCs w:val="24"/>
          <w:lang w:val="hy-AM"/>
        </w:rPr>
        <w:t xml:space="preserve">C:</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N:</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Y:</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In:</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N:</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J:</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K:</w:t>
      </w:r>
    </w:p>
    <w:p w14:paraId="45FFC51A" w14:textId="77777777" w:rsidR="00532D6C" w:rsidRPr="00E84C88" w:rsidRDefault="00532D6C" w:rsidP="00532D6C">
      <w:pPr>
        <w:spacing w:after="0" w:line="240" w:lineRule="auto"/>
        <w:ind w:firstLine="567"/>
        <w:rPr>
          <w:rFonts w:ascii="GHEA Grapalat" w:eastAsia="Times New Roman" w:hAnsi="GHEA Grapalat" w:cs="Times New Roman"/>
          <w:sz w:val="24"/>
          <w:szCs w:val="24"/>
          <w:lang w:val="hy-AM"/>
        </w:rPr>
      </w:pPr>
    </w:p>
    <w:p w14:paraId="003957B5" w14:textId="23E13D4B"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sz w:val="24"/>
          <w:szCs w:val="24"/>
          <w:lang w:val="hy-AM"/>
        </w:rPr>
      </w:pPr>
      <w:r xmlns:w="http://schemas.openxmlformats.org/wordprocessingml/2006/main" w:rsidRPr="00E84C88">
        <w:rPr>
          <w:rFonts w:ascii="Arial" w:eastAsia="Times New Roman" w:hAnsi="Arial" w:cs="Arial"/>
          <w:sz w:val="20"/>
          <w:szCs w:val="20"/>
          <w:lang w:val="es-ES"/>
        </w:rPr>
        <w:t xml:space="preserve">Studying</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00A406BF">
        <w:rPr>
          <w:rFonts w:ascii="Arial" w:eastAsia="Times New Roman" w:hAnsi="Arial" w:cs="Arial"/>
          <w:b/>
          <w:color w:val="000000"/>
          <w:sz w:val="24"/>
          <w:szCs w:val="27"/>
          <w:lang w:val="af-ZA"/>
        </w:rPr>
        <w:t xml:space="preserve">LM-THAT-GHAPSDB-25/02</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with code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quote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inquiry</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the invitation </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that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seems</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to be sealed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 the contract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GHEA Grapalat" w:eastAsia="Times New Roman" w:hAnsi="GHEA Grapalat" w:cs="Arial"/>
          <w:sz w:val="24"/>
          <w:szCs w:val="24"/>
          <w:lang w:val="hy-AM"/>
        </w:rPr>
        <w:t xml:space="preserve">the </w:t>
      </w:r>
      <w:r xmlns:w="http://schemas.openxmlformats.org/wordprocessingml/2006/main" w:rsidRPr="00E84C88">
        <w:rPr>
          <w:rFonts w:ascii="Arial" w:eastAsia="Times New Roman" w:hAnsi="Arial" w:cs="Arial"/>
          <w:sz w:val="20"/>
          <w:szCs w:val="20"/>
          <w:lang w:val="es-ES"/>
        </w:rPr>
        <w:t xml:space="preserve">project</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Arial"/>
          <w:sz w:val="20"/>
          <w:szCs w:val="20"/>
          <w:lang w:val="es-ES"/>
        </w:rPr>
        <w:t xml:space="preserve">the</w:t>
      </w:r>
      <w:r xmlns:w="http://schemas.openxmlformats.org/wordprocessingml/2006/main" w:rsidRPr="00E84C88">
        <w:rPr>
          <w:rFonts w:ascii="Arial" w:eastAsia="Times New Roman" w:hAnsi="Arial" w:cs="Arial"/>
          <w:sz w:val="20"/>
          <w:szCs w:val="20"/>
          <w:lang w:val="es-ES"/>
        </w:rPr>
        <w:t xml:space="preserve">​</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offer</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is</w:t>
      </w:r>
      <w:r xmlns:w="http://schemas.openxmlformats.org/wordprocessingml/2006/main" w:rsidRPr="00E84C88">
        <w:rPr>
          <w:rFonts w:ascii="GHEA Grapalat" w:eastAsia="Times New Roman" w:hAnsi="GHEA Grapalat" w:cs="Arial"/>
          <w:sz w:val="24"/>
          <w:szCs w:val="24"/>
          <w:lang w:val="hy-AM"/>
        </w:rPr>
        <w:t xml:space="preserve">   </w:t>
      </w:r>
    </w:p>
    <w:p w14:paraId="32E66564"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Arial"/>
          <w:sz w:val="24"/>
          <w:szCs w:val="24"/>
          <w:lang w:val="en-US"/>
        </w:rPr>
      </w:pPr>
      <w:bookmarkStart xmlns:w="http://schemas.openxmlformats.org/wordprocessingml/2006/main" w:id="7" w:name="_Hlk23147299"/>
      <w:r xmlns:w="http://schemas.openxmlformats.org/wordprocessingml/2006/main" w:rsidRPr="00E84C88">
        <w:rPr>
          <w:rFonts w:ascii="GHEA Grapalat" w:eastAsia="Times New Roman" w:hAnsi="GHEA Grapalat" w:cs="Sylfaen"/>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to participate</w:t>
      </w:r>
      <w:r xmlns:w="http://schemas.openxmlformats.org/wordprocessingml/2006/main" w:rsidRPr="00E84C88">
        <w:rPr>
          <w:rFonts w:ascii="GHEA Grapalat" w:eastAsia="Times New Roman" w:hAnsi="GHEA Grapalat" w:cs="Sylfaen"/>
          <w:sz w:val="24"/>
          <w:szCs w:val="24"/>
          <w:vertAlign w:val="superscript"/>
          <w:lang w:val="hy-AM"/>
        </w:rPr>
        <w:t xml:space="preserve"> </w:t>
      </w:r>
      <w:r xmlns:w="http://schemas.openxmlformats.org/wordprocessingml/2006/main" w:rsidRPr="00E84C88">
        <w:rPr>
          <w:rFonts w:ascii="Arial" w:eastAsia="Times New Roman" w:hAnsi="Arial" w:cs="Arial"/>
          <w:sz w:val="24"/>
          <w:szCs w:val="24"/>
          <w:vertAlign w:val="superscript"/>
          <w:lang w:val="hy-AM"/>
        </w:rPr>
        <w:t xml:space="preserve">name:</w:t>
      </w:r>
    </w:p>
    <w:bookmarkEnd w:id="7"/>
    <w:p w14:paraId="4BCC6E5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0"/>
          <w:lang w:val="es-ES"/>
        </w:rPr>
        <w:t xml:space="preserve">the contract</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perform</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below mentioned</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general</w:t>
      </w:r>
      <w:r xmlns:w="http://schemas.openxmlformats.org/wordprocessingml/2006/main" w:rsidRPr="00E84C88">
        <w:rPr>
          <w:rFonts w:ascii="GHEA Grapalat" w:eastAsia="Times New Roman" w:hAnsi="GHEA Grapalat" w:cs="Arial"/>
          <w:sz w:val="20"/>
          <w:szCs w:val="20"/>
          <w:lang w:val="es-ES"/>
        </w:rPr>
        <w:t xml:space="preserve"> </w:t>
      </w:r>
      <w:r xmlns:w="http://schemas.openxmlformats.org/wordprocessingml/2006/main" w:rsidRPr="00E84C88">
        <w:rPr>
          <w:rFonts w:ascii="Arial" w:eastAsia="Times New Roman" w:hAnsi="Arial" w:cs="Arial"/>
          <w:sz w:val="20"/>
          <w:szCs w:val="20"/>
          <w:lang w:val="es-ES"/>
        </w:rPr>
        <w:t xml:space="preserve">with prices </w:t>
      </w:r>
      <w:r xmlns:w="http://schemas.openxmlformats.org/wordprocessingml/2006/main" w:rsidRPr="00E84C88">
        <w:rPr>
          <w:rFonts w:ascii="GHEA Grapalat" w:eastAsia="Times New Roman" w:hAnsi="GHEA Grapalat" w:cs="Arial"/>
          <w:sz w:val="20"/>
          <w:szCs w:val="20"/>
          <w:lang w:val="es-ES"/>
        </w:rPr>
        <w:t xml:space="preserve">.</w:t>
      </w:r>
    </w:p>
    <w:p w14:paraId="7CB2E7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0"/>
          <w:lang w:val="es-ES"/>
        </w:rPr>
        <w:t xml:space="preserve">                                                                                                                                   </w:t>
      </w:r>
      <w:r xmlns:w="http://schemas.openxmlformats.org/wordprocessingml/2006/main" w:rsidRPr="00E84C88">
        <w:rPr>
          <w:rFonts w:ascii="Arial" w:eastAsia="Times New Roman" w:hAnsi="Arial" w:cs="Arial"/>
          <w:sz w:val="20"/>
          <w:szCs w:val="24"/>
          <w:lang w:val="es-ES"/>
        </w:rPr>
        <w:t xml:space="preserve">RA:</w:t>
      </w:r>
      <w:r xmlns:w="http://schemas.openxmlformats.org/wordprocessingml/2006/main" w:rsidRPr="00E84C88">
        <w:rPr>
          <w:rFonts w:ascii="GHEA Grapalat" w:eastAsia="Times New Roman" w:hAnsi="GHEA Grapalat" w:cs="Times New Roman"/>
          <w:sz w:val="20"/>
          <w:szCs w:val="24"/>
          <w:lang w:val="es-ES"/>
        </w:rPr>
        <w:t xml:space="preserve"> </w:t>
      </w:r>
      <w:r xmlns:w="http://schemas.openxmlformats.org/wordprocessingml/2006/main" w:rsidRPr="00E84C88">
        <w:rPr>
          <w:rFonts w:ascii="Arial" w:eastAsia="Times New Roman" w:hAnsi="Arial" w:cs="Arial"/>
          <w:sz w:val="20"/>
          <w:szCs w:val="24"/>
          <w:lang w:val="es-ES"/>
        </w:rPr>
        <w:t xml:space="preserve">AMD</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532D6C" w:rsidRPr="00A406BF" w14:paraId="42658DEF" w14:textId="77777777" w:rsidTr="00532D6C">
        <w:trPr>
          <w:cantSplit/>
          <w:trHeight w:val="916"/>
          <w:jc w:val="center"/>
        </w:trPr>
        <w:tc>
          <w:tcPr>
            <w:tcW w:w="1136" w:type="dxa"/>
            <w:tcBorders>
              <w:top w:val="single" w:sz="4" w:space="0" w:color="auto"/>
              <w:left w:val="single" w:sz="4" w:space="0" w:color="auto"/>
              <w:right w:val="single" w:sz="4" w:space="0" w:color="auto"/>
            </w:tcBorders>
            <w:vAlign w:val="center"/>
          </w:tcPr>
          <w:p w14:paraId="766769F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Chapa </w:t>
            </w:r>
            <w:r xmlns:w="http://schemas.openxmlformats.org/wordprocessingml/2006/main" w:rsidRPr="00E84C88">
              <w:rPr>
                <w:rFonts w:ascii="GHEA Grapalat" w:eastAsia="Times New Roman" w:hAnsi="GHEA Grapalat" w:cs="Times New Roman"/>
                <w:b/>
                <w:bCs/>
                <w:sz w:val="16"/>
                <w:szCs w:val="18"/>
                <w:lang w:val="es-ES"/>
              </w:rPr>
              <w:t xml:space="preserve">-</w:t>
            </w:r>
          </w:p>
          <w:p w14:paraId="785A2F7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24"/>
                <w:lang w:val="es-ES"/>
              </w:rPr>
            </w:pPr>
            <w:r xmlns:w="http://schemas.openxmlformats.org/wordprocessingml/2006/main" w:rsidRPr="00E84C88">
              <w:rPr>
                <w:rFonts w:ascii="Arial" w:eastAsia="Times New Roman" w:hAnsi="Arial" w:cs="Arial"/>
                <w:b/>
                <w:bCs/>
                <w:sz w:val="16"/>
                <w:szCs w:val="18"/>
                <w:lang w:val="es-ES"/>
              </w:rPr>
              <w:t xml:space="preserve">departments</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numbers</w:t>
            </w:r>
          </w:p>
        </w:tc>
        <w:tc>
          <w:tcPr>
            <w:tcW w:w="3259" w:type="dxa"/>
            <w:tcBorders>
              <w:top w:val="single" w:sz="4" w:space="0" w:color="auto"/>
              <w:left w:val="single" w:sz="4" w:space="0" w:color="auto"/>
              <w:right w:val="single" w:sz="4" w:space="0" w:color="auto"/>
            </w:tcBorders>
            <w:vAlign w:val="center"/>
          </w:tcPr>
          <w:p w14:paraId="36DC656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Product:</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name:</w:t>
            </w:r>
          </w:p>
        </w:tc>
        <w:tc>
          <w:tcPr>
            <w:tcW w:w="2000" w:type="dxa"/>
            <w:tcBorders>
              <w:top w:val="single" w:sz="4" w:space="0" w:color="auto"/>
              <w:left w:val="single" w:sz="4" w:space="0" w:color="auto"/>
              <w:right w:val="single" w:sz="4" w:space="0" w:color="auto"/>
            </w:tcBorders>
            <w:vAlign w:val="center"/>
          </w:tcPr>
          <w:p w14:paraId="402B64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hy-AM"/>
              </w:rPr>
            </w:pPr>
            <w:r xmlns:w="http://schemas.openxmlformats.org/wordprocessingml/2006/main" w:rsidRPr="00E84C88">
              <w:rPr>
                <w:rFonts w:ascii="Arial" w:eastAsia="Times New Roman" w:hAnsi="Arial" w:cs="Arial"/>
                <w:b/>
                <w:bCs/>
                <w:sz w:val="16"/>
                <w:szCs w:val="18"/>
                <w:lang w:val="es-ES"/>
              </w:rPr>
              <w:t xml:space="preserve">is your </w:t>
            </w:r>
            <w:r xmlns:w="http://schemas.openxmlformats.org/wordprocessingml/2006/main" w:rsidRPr="00E84C88">
              <w:rPr>
                <w:rFonts w:ascii="Arial" w:eastAsia="Times New Roman" w:hAnsi="Arial" w:cs="Arial"/>
                <w:b/>
                <w:bCs/>
                <w:sz w:val="16"/>
                <w:szCs w:val="18"/>
                <w:lang w:val="hy-AM"/>
              </w:rPr>
              <w:t xml:space="preserve">price?</w:t>
            </w:r>
          </w:p>
          <w:p w14:paraId="5BB5D0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16"/>
                <w:szCs w:val="16"/>
                <w:lang w:val="hy-AM"/>
              </w:rPr>
            </w:pP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of cost</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and:</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predictable</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of profit</w:t>
            </w:r>
            <w:r xmlns:w="http://schemas.openxmlformats.org/wordprocessingml/2006/main" w:rsidRPr="00E84C88">
              <w:rPr>
                <w:rFonts w:ascii="GHEA Grapalat" w:eastAsia="Times New Roman" w:hAnsi="GHEA Grapalat" w:cs="Sylfaen"/>
                <w:sz w:val="16"/>
                <w:szCs w:val="16"/>
                <w:lang w:val="af-ZA"/>
              </w:rPr>
              <w:t xml:space="preserve"> </w:t>
            </w:r>
            <w:r xmlns:w="http://schemas.openxmlformats.org/wordprocessingml/2006/main" w:rsidRPr="00E84C88">
              <w:rPr>
                <w:rFonts w:ascii="Arial" w:eastAsia="Times New Roman" w:hAnsi="Arial" w:cs="Arial"/>
                <w:sz w:val="16"/>
                <w:szCs w:val="16"/>
                <w:lang w:val="af-ZA"/>
              </w:rPr>
              <w:t xml:space="preserve">the total </w:t>
            </w:r>
            <w:r xmlns:w="http://schemas.openxmlformats.org/wordprocessingml/2006/main" w:rsidRPr="00E84C88">
              <w:rPr>
                <w:rFonts w:ascii="GHEA Grapalat" w:eastAsia="Times New Roman" w:hAnsi="GHEA Grapalat" w:cs="Sylfaen"/>
                <w:sz w:val="16"/>
                <w:szCs w:val="16"/>
                <w:lang w:val="af-ZA"/>
              </w:rPr>
              <w:t xml:space="preserve">)</w:t>
            </w:r>
          </w:p>
          <w:p w14:paraId="690D79D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letters</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and:</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numbers </w:t>
            </w:r>
            <w:r xmlns:w="http://schemas.openxmlformats.org/wordprocessingml/2006/main" w:rsidRPr="00E84C88">
              <w:rPr>
                <w:rFonts w:ascii="GHEA Grapalat" w:eastAsia="Times New Roman" w:hAnsi="GHEA Grapalat" w:cs="Times New Roman"/>
                <w:b/>
                <w:bCs/>
                <w:sz w:val="16"/>
                <w:szCs w:val="18"/>
                <w:lang w:val="es-ES"/>
              </w:rPr>
              <w:t xml:space="preserve">/</w:t>
            </w:r>
          </w:p>
        </w:tc>
        <w:tc>
          <w:tcPr>
            <w:tcW w:w="1276" w:type="dxa"/>
            <w:tcBorders>
              <w:top w:val="single" w:sz="4" w:space="0" w:color="auto"/>
              <w:left w:val="single" w:sz="4" w:space="0" w:color="auto"/>
              <w:right w:val="single" w:sz="4" w:space="0" w:color="auto"/>
            </w:tcBorders>
            <w:vAlign w:val="center"/>
          </w:tcPr>
          <w:p w14:paraId="45094E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VAT </w:t>
            </w:r>
            <w:r xmlns:w="http://schemas.openxmlformats.org/wordprocessingml/2006/main" w:rsidRPr="00E84C88">
              <w:rPr>
                <w:rFonts w:ascii="GHEA Grapalat" w:eastAsia="Times New Roman" w:hAnsi="GHEA Grapalat" w:cs="Times New Roman"/>
                <w:b/>
                <w:bCs/>
                <w:sz w:val="16"/>
                <w:szCs w:val="18"/>
                <w:lang w:val="es-ES"/>
              </w:rPr>
              <w:t xml:space="preserve">**</w:t>
            </w:r>
          </w:p>
          <w:p w14:paraId="11026F1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letters</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and:</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numbers </w:t>
            </w:r>
            <w:r xmlns:w="http://schemas.openxmlformats.org/wordprocessingml/2006/main" w:rsidRPr="00E84C88">
              <w:rPr>
                <w:rFonts w:ascii="GHEA Grapalat" w:eastAsia="Times New Roman" w:hAnsi="GHEA Grapalat" w:cs="Times New Roman"/>
                <w:b/>
                <w:bCs/>
                <w:sz w:val="16"/>
                <w:szCs w:val="18"/>
                <w:lang w:val="es-ES"/>
              </w:rPr>
              <w:t xml:space="preserve">/</w:t>
            </w:r>
          </w:p>
        </w:tc>
        <w:tc>
          <w:tcPr>
            <w:tcW w:w="1332" w:type="dxa"/>
            <w:tcBorders>
              <w:top w:val="single" w:sz="4" w:space="0" w:color="auto"/>
              <w:left w:val="single" w:sz="4" w:space="0" w:color="auto"/>
              <w:right w:val="single" w:sz="4" w:space="0" w:color="auto"/>
            </w:tcBorders>
            <w:vAlign w:val="center"/>
          </w:tcPr>
          <w:p w14:paraId="256C2F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Arial" w:eastAsia="Times New Roman" w:hAnsi="Arial" w:cs="Arial"/>
                <w:b/>
                <w:bCs/>
                <w:sz w:val="16"/>
                <w:szCs w:val="18"/>
                <w:lang w:val="es-ES"/>
              </w:rPr>
              <w:t xml:space="preserve">General:</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the price</w:t>
            </w:r>
          </w:p>
          <w:p w14:paraId="426BF36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6"/>
                <w:szCs w:val="18"/>
                <w:lang w:val="es-ES"/>
              </w:rPr>
            </w:pP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letters</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and:</w:t>
            </w:r>
            <w:r xmlns:w="http://schemas.openxmlformats.org/wordprocessingml/2006/main" w:rsidRPr="00E84C88">
              <w:rPr>
                <w:rFonts w:ascii="GHEA Grapalat" w:eastAsia="Times New Roman" w:hAnsi="GHEA Grapalat" w:cs="Times New Roman"/>
                <w:b/>
                <w:bCs/>
                <w:sz w:val="16"/>
                <w:szCs w:val="18"/>
                <w:lang w:val="es-ES"/>
              </w:rPr>
              <w:t xml:space="preserve"> </w:t>
            </w:r>
            <w:r xmlns:w="http://schemas.openxmlformats.org/wordprocessingml/2006/main" w:rsidRPr="00E84C88">
              <w:rPr>
                <w:rFonts w:ascii="Arial" w:eastAsia="Times New Roman" w:hAnsi="Arial" w:cs="Arial"/>
                <w:b/>
                <w:bCs/>
                <w:sz w:val="16"/>
                <w:szCs w:val="18"/>
                <w:lang w:val="es-ES"/>
              </w:rPr>
              <w:t xml:space="preserve">in numbers </w:t>
            </w:r>
            <w:r xmlns:w="http://schemas.openxmlformats.org/wordprocessingml/2006/main" w:rsidRPr="00E84C88">
              <w:rPr>
                <w:rFonts w:ascii="GHEA Grapalat" w:eastAsia="Times New Roman" w:hAnsi="GHEA Grapalat" w:cs="Times New Roman"/>
                <w:b/>
                <w:bCs/>
                <w:sz w:val="16"/>
                <w:szCs w:val="18"/>
                <w:lang w:val="es-ES"/>
              </w:rPr>
              <w:t xml:space="preserve">/</w:t>
            </w:r>
          </w:p>
        </w:tc>
      </w:tr>
      <w:tr w:rsidR="00532D6C" w:rsidRPr="00E84C88" w14:paraId="4FBA79E7" w14:textId="77777777" w:rsidTr="00532D6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D02E9A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16"/>
                <w:szCs w:val="24"/>
                <w:lang w:val="es-ES"/>
              </w:rPr>
            </w:pPr>
            <w:r xmlns:w="http://schemas.openxmlformats.org/wordprocessingml/2006/main" w:rsidRPr="00E84C88">
              <w:rPr>
                <w:rFonts w:ascii="GHEA Grapalat" w:eastAsia="Times New Roman" w:hAnsi="GHEA Grapalat" w:cs="Times New Roman"/>
                <w:b/>
                <w:sz w:val="16"/>
                <w:szCs w:val="24"/>
                <w:lang w:val="es-ES"/>
              </w:rPr>
              <w:t xml:space="preserve">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3CAB81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16"/>
                <w:szCs w:val="24"/>
                <w:lang w:val="es-ES"/>
              </w:rPr>
            </w:pPr>
            <w:r xmlns:w="http://schemas.openxmlformats.org/wordprocessingml/2006/main" w:rsidRPr="00E84C88">
              <w:rPr>
                <w:rFonts w:ascii="GHEA Grapalat" w:eastAsia="Times New Roman" w:hAnsi="GHEA Grapalat" w:cs="Times New Roman"/>
                <w:b/>
                <w:sz w:val="16"/>
                <w:szCs w:val="24"/>
                <w:lang w:val="es-ES"/>
              </w:rPr>
              <w:t xml:space="preserve">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1304E69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6"/>
                <w:szCs w:val="24"/>
                <w:lang w:val="es-ES"/>
              </w:rPr>
            </w:pPr>
            <w:r xmlns:w="http://schemas.openxmlformats.org/wordprocessingml/2006/main" w:rsidRPr="00E84C88">
              <w:rPr>
                <w:rFonts w:ascii="GHEA Grapalat" w:eastAsia="Times New Roman" w:hAnsi="GHEA Grapalat" w:cs="Times New Roman"/>
                <w:b/>
                <w:sz w:val="16"/>
                <w:szCs w:val="24"/>
                <w:lang w:val="es-ES"/>
              </w:rPr>
              <w:t xml:space="preserve">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E0F8E2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6"/>
                <w:szCs w:val="24"/>
                <w:lang w:val="hy-AM"/>
              </w:rPr>
            </w:pPr>
            <w:r xmlns:w="http://schemas.openxmlformats.org/wordprocessingml/2006/main" w:rsidRPr="00E84C88">
              <w:rPr>
                <w:rFonts w:ascii="GHEA Grapalat" w:eastAsia="Times New Roman" w:hAnsi="GHEA Grapalat" w:cs="Times New Roman"/>
                <w:b/>
                <w:sz w:val="16"/>
                <w:szCs w:val="24"/>
                <w:lang w:val="hy-AM"/>
              </w:rPr>
              <w:t xml:space="preserve">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5CCE0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6"/>
                <w:szCs w:val="24"/>
                <w:lang w:val="es-ES"/>
              </w:rPr>
            </w:pPr>
            <w:r xmlns:w="http://schemas.openxmlformats.org/wordprocessingml/2006/main" w:rsidRPr="00E84C88">
              <w:rPr>
                <w:rFonts w:ascii="GHEA Grapalat" w:eastAsia="Times New Roman" w:hAnsi="GHEA Grapalat" w:cs="Times New Roman"/>
                <w:b/>
                <w:sz w:val="16"/>
                <w:szCs w:val="24"/>
                <w:lang w:val="hy-AM"/>
              </w:rPr>
              <w:t xml:space="preserve">5 </w:t>
            </w:r>
            <w:r xmlns:w="http://schemas.openxmlformats.org/wordprocessingml/2006/main" w:rsidRPr="00E84C88">
              <w:rPr>
                <w:rFonts w:ascii="GHEA Grapalat" w:eastAsia="Times New Roman" w:hAnsi="GHEA Grapalat" w:cs="Times New Roman"/>
                <w:b/>
                <w:sz w:val="16"/>
                <w:szCs w:val="24"/>
                <w:lang w:val="es-ES"/>
              </w:rPr>
              <w:t xml:space="preserve">= 3+4</w:t>
            </w:r>
          </w:p>
        </w:tc>
      </w:tr>
      <w:tr w:rsidR="00532D6C" w:rsidRPr="00A406BF" w14:paraId="47CEBF1E" w14:textId="77777777" w:rsidTr="00532D6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FE370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1:</w:t>
            </w:r>
          </w:p>
        </w:tc>
        <w:tc>
          <w:tcPr>
            <w:tcW w:w="3259" w:type="dxa"/>
            <w:tcBorders>
              <w:top w:val="single" w:sz="4" w:space="0" w:color="auto"/>
              <w:left w:val="single" w:sz="4" w:space="0" w:color="auto"/>
              <w:bottom w:val="single" w:sz="4" w:space="0" w:color="auto"/>
              <w:right w:val="single" w:sz="4" w:space="0" w:color="auto"/>
            </w:tcBorders>
            <w:vAlign w:val="center"/>
          </w:tcPr>
          <w:p w14:paraId="135A19F2"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E84C88">
              <w:rPr>
                <w:rFonts w:ascii="Arial" w:eastAsia="Times New Roman" w:hAnsi="Arial" w:cs="Arial"/>
                <w:sz w:val="20"/>
                <w:szCs w:val="24"/>
                <w:u w:val="single"/>
                <w:vertAlign w:val="subscript"/>
                <w:lang w:val="es-ES"/>
              </w:rPr>
              <w:t xml:space="preserve">Purchase</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subject</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dose</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name </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2A205F3"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CAF52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12A88CC"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A406BF" w14:paraId="53F18009" w14:textId="77777777" w:rsidTr="00532D6C">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86C6E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2:</w:t>
            </w:r>
          </w:p>
        </w:tc>
        <w:tc>
          <w:tcPr>
            <w:tcW w:w="3259" w:type="dxa"/>
            <w:tcBorders>
              <w:top w:val="single" w:sz="4" w:space="0" w:color="auto"/>
              <w:left w:val="single" w:sz="4" w:space="0" w:color="auto"/>
              <w:bottom w:val="single" w:sz="4" w:space="0" w:color="auto"/>
              <w:right w:val="single" w:sz="4" w:space="0" w:color="auto"/>
            </w:tcBorders>
            <w:vAlign w:val="center"/>
          </w:tcPr>
          <w:p w14:paraId="0A896011"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E84C88">
              <w:rPr>
                <w:rFonts w:ascii="Arial" w:eastAsia="Times New Roman" w:hAnsi="Arial" w:cs="Arial"/>
                <w:sz w:val="20"/>
                <w:szCs w:val="24"/>
                <w:u w:val="single"/>
                <w:vertAlign w:val="subscript"/>
                <w:lang w:val="es-ES"/>
              </w:rPr>
              <w:t xml:space="preserve">Purchase</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subject</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dose</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name </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3371EF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4AC3C82"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99F8FA" w14:textId="77777777" w:rsidR="00532D6C" w:rsidRPr="00E84C88" w:rsidRDefault="00532D6C" w:rsidP="00532D6C">
            <w:pPr>
              <w:spacing w:after="0" w:line="240" w:lineRule="auto"/>
              <w:rPr>
                <w:rFonts w:ascii="GHEA Grapalat" w:eastAsia="Times New Roman" w:hAnsi="GHEA Grapalat" w:cs="Times New Roman"/>
                <w:sz w:val="24"/>
                <w:szCs w:val="24"/>
                <w:lang w:val="es-ES"/>
              </w:rPr>
            </w:pPr>
          </w:p>
        </w:tc>
      </w:tr>
      <w:tr w:rsidR="00532D6C" w:rsidRPr="00A406BF" w14:paraId="13D31125" w14:textId="77777777" w:rsidTr="00532D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2C9C4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3:</w:t>
            </w:r>
          </w:p>
        </w:tc>
        <w:tc>
          <w:tcPr>
            <w:tcW w:w="3259" w:type="dxa"/>
            <w:tcBorders>
              <w:top w:val="single" w:sz="4" w:space="0" w:color="auto"/>
              <w:left w:val="single" w:sz="4" w:space="0" w:color="auto"/>
              <w:bottom w:val="single" w:sz="4" w:space="0" w:color="auto"/>
              <w:right w:val="single" w:sz="4" w:space="0" w:color="auto"/>
            </w:tcBorders>
            <w:vAlign w:val="center"/>
          </w:tcPr>
          <w:p w14:paraId="418C8C74"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&lt;&lt; </w:t>
            </w:r>
            <w:r xmlns:w="http://schemas.openxmlformats.org/wordprocessingml/2006/main" w:rsidRPr="00E84C88">
              <w:rPr>
                <w:rFonts w:ascii="Arial" w:eastAsia="Times New Roman" w:hAnsi="Arial" w:cs="Arial"/>
                <w:sz w:val="20"/>
                <w:szCs w:val="24"/>
                <w:u w:val="single"/>
                <w:vertAlign w:val="subscript"/>
                <w:lang w:val="es-ES"/>
              </w:rPr>
              <w:t xml:space="preserve">Purchase</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subject</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dose</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 </w:t>
            </w:r>
            <w:r xmlns:w="http://schemas.openxmlformats.org/wordprocessingml/2006/main" w:rsidRPr="00E84C88">
              <w:rPr>
                <w:rFonts w:ascii="Arial" w:eastAsia="Times New Roman" w:hAnsi="Arial" w:cs="Arial"/>
                <w:sz w:val="20"/>
                <w:szCs w:val="24"/>
                <w:u w:val="single"/>
                <w:vertAlign w:val="subscript"/>
                <w:lang w:val="es-ES"/>
              </w:rPr>
              <w:t xml:space="preserve">name </w:t>
            </w:r>
            <w:r xmlns:w="http://schemas.openxmlformats.org/wordprocessingml/2006/main" w:rsidRPr="00E84C88">
              <w:rPr>
                <w:rFonts w:ascii="GHEA Grapalat" w:eastAsia="Times New Roman" w:hAnsi="GHEA Grapalat" w:cs="Times New Roman"/>
                <w:sz w:val="20"/>
                <w:szCs w:val="24"/>
                <w:u w:val="single"/>
                <w:vertAlign w:val="subscript"/>
                <w:lang w:val="es-ES"/>
              </w:rPr>
              <w:t xml:space="preserve">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7F50E3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301AAC"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37BEA2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E84C88" w14:paraId="08733C82" w14:textId="77777777" w:rsidTr="00532D6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4581A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bCs/>
                <w:sz w:val="18"/>
                <w:szCs w:val="24"/>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3C8B828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lang w:val="en-US"/>
              </w:rPr>
              <w:t xml:space="preserve">...</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F1BBBA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FBC9F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780EF9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s-ES"/>
              </w:rPr>
            </w:pPr>
          </w:p>
        </w:tc>
      </w:tr>
      <w:tr w:rsidR="00532D6C" w:rsidRPr="00E84C88" w14:paraId="42408B7A" w14:textId="77777777" w:rsidTr="00532D6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E50ED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bCs/>
                <w:sz w:val="18"/>
                <w:szCs w:val="24"/>
                <w:lang w:val="es-ES"/>
              </w:rPr>
            </w:pPr>
            <w:r xmlns:w="http://schemas.openxmlformats.org/wordprocessingml/2006/main" w:rsidRPr="00E84C88">
              <w:rPr>
                <w:rFonts w:ascii="GHEA Grapalat" w:eastAsia="Times New Roman" w:hAnsi="GHEA Grapalat" w:cs="Times New Roman"/>
                <w:b/>
                <w:sz w:val="18"/>
                <w:szCs w:val="24"/>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3977DA46"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24"/>
                <w:lang w:val="es-ES"/>
              </w:rPr>
            </w:pPr>
            <w:r xmlns:w="http://schemas.openxmlformats.org/wordprocessingml/2006/main" w:rsidRPr="00E84C88">
              <w:rPr>
                <w:rFonts w:ascii="GHEA Grapalat" w:eastAsia="Times New Roman" w:hAnsi="GHEA Grapalat" w:cs="Times New Roman"/>
                <w:sz w:val="20"/>
                <w:szCs w:val="24"/>
                <w:lang w:val="en-US"/>
              </w:rPr>
              <w:t xml:space="preserve">...</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5FD8CCA"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0F07A9"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A5B5E8"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r>
    </w:tbl>
    <w:p w14:paraId="4133AD73" w14:textId="77777777" w:rsidR="00532D6C" w:rsidRPr="00E84C88" w:rsidRDefault="00532D6C" w:rsidP="00532D6C">
      <w:pPr>
        <w:spacing w:after="0" w:line="240" w:lineRule="auto"/>
        <w:rPr>
          <w:rFonts w:ascii="GHEA Grapalat" w:eastAsia="Times New Roman" w:hAnsi="GHEA Grapalat" w:cs="Times New Roman"/>
          <w:sz w:val="18"/>
          <w:szCs w:val="18"/>
          <w:lang w:val="es-ES"/>
        </w:rPr>
      </w:pPr>
    </w:p>
    <w:p w14:paraId="7691DE5B" w14:textId="77777777" w:rsidR="00532D6C" w:rsidRPr="00E84C88" w:rsidRDefault="00532D6C" w:rsidP="00532D6C">
      <w:pPr>
        <w:spacing w:after="0" w:line="240" w:lineRule="auto"/>
        <w:rPr>
          <w:rFonts w:ascii="GHEA Grapalat" w:eastAsia="Times New Roman" w:hAnsi="GHEA Grapalat" w:cs="Times New Roman"/>
          <w:sz w:val="18"/>
          <w:szCs w:val="18"/>
          <w:lang w:val="es-ES"/>
        </w:rPr>
      </w:pPr>
    </w:p>
    <w:p w14:paraId="550C3122" w14:textId="77777777" w:rsidR="00532D6C" w:rsidRPr="00E84C88" w:rsidRDefault="00532D6C" w:rsidP="00532D6C">
      <w:pPr>
        <w:spacing w:after="0" w:line="240" w:lineRule="auto"/>
        <w:rPr>
          <w:rFonts w:ascii="GHEA Grapalat" w:eastAsia="Times New Roman" w:hAnsi="GHEA Grapalat" w:cs="Times New Roman"/>
          <w:sz w:val="18"/>
          <w:szCs w:val="18"/>
          <w:lang w:val="hy-AM"/>
        </w:rPr>
      </w:pPr>
    </w:p>
    <w:p w14:paraId="4FC5CABB" w14:textId="77777777" w:rsidR="00532D6C" w:rsidRPr="00E84C88" w:rsidRDefault="00532D6C" w:rsidP="00532D6C">
      <w:pPr xmlns:w="http://schemas.openxmlformats.org/wordprocessingml/2006/main">
        <w:spacing w:after="0" w:line="240" w:lineRule="auto"/>
        <w:ind w:left="720" w:firstLine="720"/>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GHEA Grapalat" w:eastAsia="Times New Roman" w:hAnsi="GHEA Grapalat" w:cs="Times New Roman"/>
          <w:sz w:val="20"/>
          <w:szCs w:val="24"/>
          <w:lang w:val="hy-AM"/>
        </w:rPr>
        <w:t xml:space="preserve">________________________________________</w:t>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GHEA Grapalat" w:eastAsia="Times New Roman" w:hAnsi="GHEA Grapalat" w:cs="Times New Roman"/>
          <w:sz w:val="20"/>
          <w:szCs w:val="24"/>
          <w:lang w:val="hy-AM"/>
        </w:rPr>
        <w:t xml:space="preserve">_____________</w:t>
      </w:r>
    </w:p>
    <w:p w14:paraId="71FF388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vertAlign w:val="superscript"/>
          <w:lang w:val="hy-AM"/>
        </w:rPr>
      </w:pP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to participate</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name </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of manager :</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position </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name</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surname </w:t>
      </w:r>
      <w:r xmlns:w="http://schemas.openxmlformats.org/wordprocessingml/2006/main" w:rsidRPr="00E84C88">
        <w:rPr>
          <w:rFonts w:ascii="GHEA Grapalat" w:eastAsia="Times New Roman" w:hAnsi="GHEA Grapalat" w:cs="Times New Roman"/>
          <w:sz w:val="20"/>
          <w:szCs w:val="24"/>
          <w:vertAlign w:val="superscript"/>
          <w:lang w:val="hy-AM"/>
        </w:rPr>
        <w:t xml:space="preserve">) </w:t>
      </w:r>
      <w:r xmlns:w="http://schemas.openxmlformats.org/wordprocessingml/2006/main" w:rsidRPr="00E84C88">
        <w:rPr>
          <w:rFonts w:ascii="Arial" w:eastAsia="Times New Roman" w:hAnsi="Arial" w:cs="Arial"/>
          <w:sz w:val="20"/>
          <w:szCs w:val="24"/>
          <w:vertAlign w:val="superscript"/>
          <w:lang w:val="hy-AM"/>
        </w:rPr>
        <w:t xml:space="preserve">signature</w:t>
      </w:r>
      <w:r xmlns:w="http://schemas.openxmlformats.org/wordprocessingml/2006/main" w:rsidRPr="00E84C88">
        <w:rPr>
          <w:rFonts w:ascii="GHEA Grapalat" w:eastAsia="Times New Roman" w:hAnsi="GHEA Grapalat" w:cs="Times New Roman"/>
          <w:sz w:val="20"/>
          <w:szCs w:val="24"/>
          <w:vertAlign w:val="superscript"/>
          <w:lang w:val="hy-AM"/>
        </w:rPr>
        <w:tab xmlns:w="http://schemas.openxmlformats.org/wordprocessingml/2006/main"/>
      </w:r>
    </w:p>
    <w:p w14:paraId="67298A82"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    </w:t>
      </w:r>
    </w:p>
    <w:p w14:paraId="3FB37EDC"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color w:val="FFFFFF"/>
          <w:sz w:val="20"/>
          <w:szCs w:val="24"/>
          <w:vertAlign w:val="superscript"/>
          <w:lang w:val="hy-AM"/>
        </w:rPr>
        <w:footnoteReference xmlns:w="http://schemas.openxmlformats.org/wordprocessingml/2006/main" w:id="9"/>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p>
    <w:p w14:paraId="64168B65"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pPr>
    </w:p>
    <w:p w14:paraId="4FEE9ADA"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FB76C06"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AB7D8F5"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4A0ADA03"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D5A88F9"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354570CE"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44055917"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C37A16C"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D386C73"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8A544CE"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174D6230"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0EBC8CA1" w14:textId="77777777" w:rsidR="00532D6C" w:rsidRPr="00E84C88" w:rsidRDefault="00532D6C" w:rsidP="00532D6C">
      <w:pPr>
        <w:spacing w:after="0" w:line="240" w:lineRule="auto"/>
        <w:rPr>
          <w:rFonts w:ascii="GHEA Grapalat" w:eastAsia="Times New Roman" w:hAnsi="GHEA Grapalat" w:cs="Sylfaen"/>
          <w:sz w:val="16"/>
          <w:szCs w:val="16"/>
          <w:lang w:val="hy-AM" w:eastAsia="ru-RU"/>
        </w:rPr>
      </w:pPr>
    </w:p>
    <w:p w14:paraId="726BB103"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2872A698"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516DDB47"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hy-AM"/>
        </w:rPr>
      </w:pPr>
    </w:p>
    <w:p w14:paraId="7E820642" w14:textId="77777777" w:rsidR="00532D6C" w:rsidRPr="00E84C88" w:rsidRDefault="00532D6C" w:rsidP="00532D6C">
      <w:pPr>
        <w:spacing w:after="0" w:line="240" w:lineRule="auto"/>
        <w:ind w:firstLine="567"/>
        <w:jc w:val="right"/>
        <w:rPr>
          <w:rFonts w:ascii="GHEA Grapalat" w:eastAsia="Times New Roman" w:hAnsi="GHEA Grapalat" w:cs="Times New Roman"/>
          <w:sz w:val="20"/>
          <w:szCs w:val="20"/>
          <w:lang w:val="es-ES" w:eastAsia="ru-RU"/>
        </w:rPr>
      </w:pPr>
    </w:p>
    <w:p w14:paraId="5D371F84" w14:textId="77777777" w:rsidR="001902F9" w:rsidRPr="00E84C88" w:rsidRDefault="00532D6C" w:rsidP="00532D6C">
      <w:pPr>
        <w:spacing w:after="0" w:line="240" w:lineRule="auto"/>
        <w:ind w:firstLine="567"/>
        <w:jc w:val="right"/>
        <w:rPr>
          <w:rFonts w:ascii="GHEA Grapalat" w:eastAsia="Times New Roman" w:hAnsi="GHEA Grapalat" w:cs="Times New Roman"/>
          <w:sz w:val="20"/>
          <w:szCs w:val="20"/>
          <w:lang w:val="es-ES" w:eastAsia="ru-RU"/>
        </w:rPr>
      </w:pPr>
      <w:r w:rsidRPr="00E84C88">
        <w:rPr>
          <w:rFonts w:ascii="GHEA Grapalat" w:eastAsia="Times New Roman" w:hAnsi="GHEA Grapalat" w:cs="Times New Roman"/>
          <w:sz w:val="20"/>
          <w:szCs w:val="20"/>
          <w:lang w:val="es-ES" w:eastAsia="ru-RU"/>
        </w:rPr>
        <w:br w:type="page"/>
      </w:r>
    </w:p>
    <w:p w14:paraId="7A0E284B" w14:textId="556B3885" w:rsidR="001902F9" w:rsidRPr="00E84C88" w:rsidRDefault="001902F9" w:rsidP="001902F9">
      <w:pPr>
        <w:spacing w:after="0" w:line="240" w:lineRule="auto"/>
        <w:ind w:firstLine="567"/>
        <w:jc w:val="right"/>
        <w:rPr>
          <w:rFonts w:ascii="GHEA Grapalat" w:eastAsia="Times New Roman" w:hAnsi="GHEA Grapalat" w:cs="Arial"/>
          <w:b/>
          <w:sz w:val="20"/>
          <w:szCs w:val="20"/>
          <w:lang w:val="hy-AM"/>
        </w:rPr>
      </w:pPr>
    </w:p>
    <w:p w14:paraId="0C2CAF46"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hy-AM"/>
        </w:rPr>
      </w:pPr>
      <w:r xmlns:w="http://schemas.openxmlformats.org/wordprocessingml/2006/main" w:rsidRPr="00E84C88">
        <w:rPr>
          <w:rFonts w:ascii="Arial" w:eastAsia="Times New Roman" w:hAnsi="Arial" w:cs="Arial"/>
          <w:b/>
          <w:sz w:val="20"/>
          <w:szCs w:val="20"/>
          <w:lang w:val="hy-AM"/>
        </w:rPr>
        <w:t xml:space="preserve">Appendix </w:t>
      </w:r>
      <w:r xmlns:w="http://schemas.openxmlformats.org/wordprocessingml/2006/main" w:rsidRPr="00E84C88">
        <w:rPr>
          <w:rFonts w:ascii="GHEA Grapalat" w:eastAsia="Times New Roman" w:hAnsi="GHEA Grapalat" w:cs="Arial"/>
          <w:b/>
          <w:sz w:val="20"/>
          <w:szCs w:val="20"/>
          <w:lang w:val="hy-AM"/>
        </w:rPr>
        <w:t xml:space="preserve">4.2</w:t>
      </w:r>
    </w:p>
    <w:p w14:paraId="294CC4CE" w14:textId="7D9B2EFE" w:rsidR="00532D6C" w:rsidRPr="00E84C88" w:rsidRDefault="00A406BF"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LM-THAT-GHAPSDB-25/02</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0126EB68"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quote</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inquiry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invitation</w:t>
      </w:r>
    </w:p>
    <w:p w14:paraId="4D219CB8"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es-ES"/>
        </w:rPr>
      </w:pPr>
    </w:p>
    <w:p w14:paraId="1D8611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20"/>
          <w:szCs w:val="20"/>
          <w:lang w:val="hy-AM"/>
        </w:rPr>
        <w:t xml:space="preserve">SUFFERING</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ABOUT:</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AGREEMENT</w:t>
      </w:r>
      <w:r xmlns:w="http://schemas.openxmlformats.org/wordprocessingml/2006/main" w:rsidRPr="00E84C88">
        <w:rPr>
          <w:rFonts w:ascii="GHEA Grapalat" w:eastAsia="Times New Roman" w:hAnsi="GHEA Grapalat" w:cs="GHEA Grapalat"/>
          <w:b/>
          <w:sz w:val="20"/>
          <w:szCs w:val="20"/>
          <w:lang w:val="hy-AM"/>
        </w:rPr>
        <w:t xml:space="preserve"> </w:t>
      </w:r>
    </w:p>
    <w:p w14:paraId="3B5CBAF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qualification</w:t>
      </w: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provide </w:t>
      </w:r>
      <w:r xmlns:w="http://schemas.openxmlformats.org/wordprocessingml/2006/main" w:rsidRPr="00E84C88">
        <w:rPr>
          <w:rFonts w:ascii="GHEA Grapalat" w:eastAsia="Times New Roman" w:hAnsi="GHEA Grapalat" w:cs="GHEA Grapalat"/>
          <w:b/>
          <w:sz w:val="18"/>
          <w:szCs w:val="18"/>
          <w:lang w:val="hy-AM"/>
        </w:rPr>
        <w:t xml:space="preserve">)</w:t>
      </w:r>
    </w:p>
    <w:p w14:paraId="6F7EA1E0" w14:textId="77777777" w:rsidR="00532D6C" w:rsidRPr="00E84C88" w:rsidRDefault="00532D6C" w:rsidP="00532D6C">
      <w:pPr xmlns:w="http://schemas.openxmlformats.org/wordprocessingml/2006/main">
        <w:spacing w:after="0" w:line="240" w:lineRule="auto"/>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color w:val="FF0000"/>
          <w:sz w:val="20"/>
          <w:szCs w:val="20"/>
          <w:shd w:val="clear" w:color="auto" w:fill="92CDDC"/>
          <w:lang w:val="hy-AM"/>
        </w:rPr>
        <w:t xml:space="preserve">                                                              </w:t>
      </w:r>
    </w:p>
    <w:p w14:paraId="6814F506" w14:textId="77777777" w:rsidR="00532D6C" w:rsidRPr="00E84C88" w:rsidRDefault="00532D6C" w:rsidP="00532D6C">
      <w:pPr xmlns:w="http://schemas.openxmlformats.org/wordprocessingml/2006/main">
        <w:spacing w:after="0" w:line="240" w:lineRule="auto"/>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Yerevan</w:t>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years </w:t>
      </w:r>
      <w:r xmlns:w="http://schemas.openxmlformats.org/wordprocessingml/2006/main" w:rsidRPr="00E84C88">
        <w:rPr>
          <w:rFonts w:ascii="GHEA Grapalat" w:eastAsia="Times New Roman" w:hAnsi="GHEA Grapalat" w:cs="GHEA Grapalat"/>
          <w:sz w:val="20"/>
          <w:szCs w:val="20"/>
          <w:lang w:val="hy-AM"/>
        </w:rPr>
        <w:t xml:space="preserve">**</w:t>
      </w:r>
    </w:p>
    <w:p w14:paraId="0708E1B1" w14:textId="77777777" w:rsidR="00532D6C" w:rsidRPr="00E84C88" w:rsidRDefault="00532D6C" w:rsidP="00532D6C">
      <w:pPr>
        <w:spacing w:after="0" w:line="240" w:lineRule="auto"/>
        <w:rPr>
          <w:rFonts w:ascii="GHEA Grapalat" w:eastAsia="Times New Roman" w:hAnsi="GHEA Grapalat" w:cs="GHEA Grapalat"/>
          <w:sz w:val="20"/>
          <w:szCs w:val="20"/>
          <w:lang w:val="hy-AM"/>
        </w:rPr>
      </w:pPr>
    </w:p>
    <w:p w14:paraId="7AC6F61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face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director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p>
    <w:p w14:paraId="3DDC232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of the director</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surname </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passport</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lang w:val="hy-AM"/>
        </w:rPr>
        <w:t xml:space="preserve">the </w:t>
      </w:r>
      <w:r xmlns:w="http://schemas.openxmlformats.org/wordprocessingml/2006/main" w:rsidRPr="00E84C88">
        <w:rPr>
          <w:rFonts w:ascii="Arial" w:eastAsia="Times New Roman" w:hAnsi="Arial" w:cs="Arial"/>
          <w:sz w:val="20"/>
          <w:szCs w:val="20"/>
          <w:vertAlign w:val="superscript"/>
          <w:lang w:val="hy-AM"/>
        </w:rPr>
        <w:t xml:space="preserve">data </w:t>
      </w:r>
      <w:r xmlns:w="http://schemas.openxmlformats.org/wordprocessingml/2006/main" w:rsidRPr="00E84C88">
        <w:rPr>
          <w:rFonts w:ascii="GHEA Grapalat" w:eastAsia="Times New Roman" w:hAnsi="GHEA Grapalat" w:cs="GHEA Grapalat"/>
          <w:sz w:val="20"/>
          <w:szCs w:val="20"/>
          <w:vertAlign w:val="subscript"/>
          <w:lang w:val="hy-AM"/>
        </w:rPr>
        <w:t xml:space="preserve">which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action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charter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based 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hereinafter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Company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unilateral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definition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as follows: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suffering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consent </w:t>
      </w:r>
      <w:r xmlns:w="http://schemas.openxmlformats.org/wordprocessingml/2006/main" w:rsidRPr="00E84C88">
        <w:rPr>
          <w:rFonts w:ascii="GHEA Grapalat" w:eastAsia="Times New Roman" w:hAnsi="GHEA Grapalat" w:cs="GHEA Grapalat"/>
          <w:sz w:val="20"/>
          <w:szCs w:val="20"/>
          <w:lang w:val="hy-AM"/>
        </w:rPr>
        <w:t xml:space="preserve">.</w:t>
      </w:r>
    </w:p>
    <w:p w14:paraId="413C812E" w14:textId="77777777" w:rsidR="00532D6C" w:rsidRPr="00E84C88" w:rsidRDefault="00532D6C" w:rsidP="00532D6C">
      <w:pPr>
        <w:spacing w:after="0" w:line="240" w:lineRule="auto"/>
        <w:ind w:firstLine="708"/>
        <w:jc w:val="both"/>
        <w:rPr>
          <w:rFonts w:ascii="GHEA Grapalat" w:eastAsia="Times New Roman" w:hAnsi="GHEA Grapalat" w:cs="GHEA Grapalat"/>
          <w:sz w:val="20"/>
          <w:szCs w:val="20"/>
          <w:lang w:val="hy-AM"/>
        </w:rPr>
      </w:pPr>
    </w:p>
    <w:p w14:paraId="49349388" w14:textId="77777777" w:rsidR="00532D6C" w:rsidRPr="00E84C88" w:rsidRDefault="00532D6C" w:rsidP="00532D6C">
      <w:pPr xmlns:w="http://schemas.openxmlformats.org/wordprocessingml/2006/main">
        <w:numPr>
          <w:ilvl w:val="0"/>
          <w:numId w:val="6"/>
        </w:numPr>
        <w:spacing w:after="0" w:line="240" w:lineRule="auto"/>
        <w:jc w:val="center"/>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H </w:t>
      </w:r>
      <w:r xmlns:w="http://schemas.openxmlformats.org/wordprocessingml/2006/main" w:rsidRPr="00E84C88">
        <w:rPr>
          <w:rFonts w:ascii="Arial" w:eastAsia="Times New Roman" w:hAnsi="Arial" w:cs="Arial"/>
          <w:b/>
          <w:sz w:val="20"/>
          <w:szCs w:val="20"/>
          <w:lang w:val="en-US"/>
        </w:rPr>
        <w:t xml:space="preserve">consent</w:t>
      </w:r>
      <w:r xmlns:w="http://schemas.openxmlformats.org/wordprocessingml/2006/main" w:rsidRPr="00E84C88">
        <w:rPr>
          <w:rFonts w:ascii="GHEA Grapalat" w:eastAsia="Times New Roman" w:hAnsi="GHEA Grapalat" w:cs="GHEA Grapalat"/>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the subject</w:t>
      </w:r>
    </w:p>
    <w:p w14:paraId="010CAFB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 xml:space="preserve">                               </w:t>
      </w:r>
    </w:p>
    <w:p w14:paraId="5EBE8547" w14:textId="0F4CB0F0" w:rsidR="00532D6C" w:rsidRPr="00E84C88" w:rsidRDefault="00532D6C" w:rsidP="00730AAF">
      <w:pPr xmlns:w="http://schemas.openxmlformats.org/wordprocessingml/2006/main">
        <w:numPr>
          <w:ilvl w:val="1"/>
          <w:numId w:val="7"/>
        </w:numPr>
        <w:spacing w:after="0" w:line="240" w:lineRule="auto"/>
        <w:ind w:left="0" w:firstLine="0"/>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participates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u w:val="single"/>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Tumanyan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utility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economy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by </w:t>
      </w:r>
      <w:r xmlns:w="http://schemas.openxmlformats.org/wordprocessingml/2006/main" w:rsidRPr="00E84C88">
        <w:rPr>
          <w:rFonts w:ascii="Arial" w:eastAsia="Times New Roman" w:hAnsi="Arial" w:cs="Arial"/>
          <w:sz w:val="20"/>
          <w:szCs w:val="20"/>
          <w:lang w:val="pt-BR"/>
        </w:rPr>
        <w:t xml:space="preserve">ANOC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hereinafter </w:t>
      </w:r>
      <w:r xmlns:w="http://schemas.openxmlformats.org/wordprocessingml/2006/main" w:rsidRPr="00E84C88">
        <w:rPr>
          <w:rFonts w:ascii="GHEA Grapalat" w:eastAsia="Times New Roman" w:hAnsi="GHEA Grapalat" w:cs="GHEA Grapalat"/>
          <w:sz w:val="20"/>
          <w:szCs w:val="20"/>
          <w:lang w:val="pt-BR"/>
        </w:rPr>
        <w:t xml:space="preserve">referred to as </w:t>
      </w:r>
      <w:r xmlns:w="http://schemas.openxmlformats.org/wordprocessingml/2006/main" w:rsidRPr="00E84C88">
        <w:rPr>
          <w:rFonts w:ascii="Arial" w:eastAsia="Times New Roman" w:hAnsi="Arial" w:cs="Arial"/>
          <w:sz w:val="20"/>
          <w:szCs w:val="20"/>
          <w:lang w:val="pt-BR"/>
        </w:rPr>
        <w:t xml:space="preserve">the </w:t>
      </w:r>
      <w:r xmlns:w="http://schemas.openxmlformats.org/wordprocessingml/2006/main" w:rsidRPr="00E84C88">
        <w:rPr>
          <w:rFonts w:ascii="Arial" w:eastAsia="Times New Roman" w:hAnsi="Arial" w:cs="Arial"/>
          <w:sz w:val="20"/>
          <w:szCs w:val="20"/>
          <w:lang w:val="pt-BR"/>
        </w:rPr>
        <w:t xml:space="preserve">Client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organized 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00A406BF">
        <w:rPr>
          <w:rFonts w:ascii="Arial" w:eastAsia="Times New Roman" w:hAnsi="Arial" w:cs="Arial"/>
          <w:b/>
          <w:color w:val="000000"/>
          <w:sz w:val="24"/>
          <w:szCs w:val="27"/>
          <w:lang w:val="af-ZA"/>
        </w:rPr>
        <w:t xml:space="preserve">LM-THAT-GHAPSDB-25/02</w:t>
      </w:r>
      <w:r xmlns:w="http://schemas.openxmlformats.org/wordprocessingml/2006/main" w:rsidRPr="00E84C88">
        <w:rPr>
          <w:rFonts w:ascii="GHEA Grapalat" w:eastAsia="Times New Roman" w:hAnsi="GHEA Grapalat" w:cs="Times New Roman"/>
          <w:b/>
          <w:color w:val="000000"/>
          <w:sz w:val="24"/>
          <w:szCs w:val="27"/>
          <w:lang w:val="af-ZA"/>
        </w:rPr>
        <w:t xml:space="preserv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with code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procedure </w:t>
      </w:r>
      <w:r xmlns:w="http://schemas.openxmlformats.org/wordprocessingml/2006/main" w:rsidRPr="00E84C88">
        <w:rPr>
          <w:rFonts w:ascii="GHEA Grapalat" w:eastAsia="Times New Roman" w:hAnsi="GHEA Grapalat" w:cs="GHEA Grapalat"/>
          <w:sz w:val="20"/>
          <w:szCs w:val="20"/>
          <w:lang w:val="pt-BR"/>
        </w:rPr>
        <w:t xml:space="preserve">.</w:t>
      </w:r>
    </w:p>
    <w:p w14:paraId="4E0BE7A9" w14:textId="77777777" w:rsidR="00532D6C" w:rsidRPr="00E84C88" w:rsidRDefault="00532D6C" w:rsidP="00532D6C">
      <w:pPr xmlns:w="http://schemas.openxmlformats.org/wordprocessingml/2006/main">
        <w:spacing w:after="0" w:line="240" w:lineRule="auto"/>
        <w:ind w:left="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Times New Roman"/>
          <w:sz w:val="20"/>
          <w:szCs w:val="20"/>
          <w:vertAlign w:val="superscript"/>
          <w:lang w:val="pt-BR"/>
        </w:rPr>
        <w:t xml:space="preserve">                                                        </w:t>
      </w:r>
    </w:p>
    <w:p w14:paraId="39C30ECB" w14:textId="77777777" w:rsidR="00532D6C" w:rsidRPr="00E84C88" w:rsidRDefault="00532D6C" w:rsidP="00532D6C">
      <w:pPr xmlns:w="http://schemas.openxmlformats.org/wordprocessingml/2006/main">
        <w:spacing w:after="0" w:line="240" w:lineRule="auto"/>
        <w:ind w:firstLine="360"/>
        <w:jc w:val="both"/>
        <w:rPr>
          <w:rFonts w:ascii="GHEA Grapalat" w:eastAsia="Times New Roman" w:hAnsi="GHEA Grapalat" w:cs="GHEA Grapalat"/>
          <w:color w:val="5B9BD5"/>
          <w:sz w:val="20"/>
          <w:szCs w:val="20"/>
          <w:lang w:val="hy-AM"/>
        </w:rPr>
      </w:pPr>
      <w:r xmlns:w="http://schemas.openxmlformats.org/wordprocessingml/2006/main" w:rsidRPr="00E84C88">
        <w:rPr>
          <w:rFonts w:ascii="GHEA Grapalat" w:eastAsia="Times New Roman" w:hAnsi="GHEA Grapalat" w:cs="GHEA Grapalat"/>
          <w:sz w:val="20"/>
          <w:szCs w:val="20"/>
          <w:lang w:val="pt-BR"/>
        </w:rPr>
        <w:t xml:space="preserve">1.2 </w:t>
      </w:r>
      <w:r xmlns:w="http://schemas.openxmlformats.org/wordprocessingml/2006/main" w:rsidRPr="00E84C88">
        <w:rPr>
          <w:rFonts w:ascii="Arial" w:eastAsia="Times New Roman" w:hAnsi="Arial" w:cs="Arial"/>
          <w:sz w:val="20"/>
          <w:szCs w:val="20"/>
          <w:lang w:val="pt-BR"/>
        </w:rPr>
        <w:t xml:space="preserve">As: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the procedure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selected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Participant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be sealed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 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planned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obligations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performance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for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necessary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qualification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provides </w:t>
      </w:r>
      <w:r xmlns:w="http://schemas.openxmlformats.org/wordprocessingml/2006/main" w:rsidRPr="00E84C88">
        <w:rPr>
          <w:rFonts w:ascii="Arial" w:eastAsia="Times New Roman" w:hAnsi="Arial" w:cs="Arial"/>
          <w:sz w:val="20"/>
          <w:szCs w:val="20"/>
          <w:lang w:val="pt-BR"/>
        </w:rPr>
        <w:t xml:space="preserve">the Company </w:t>
      </w:r>
      <w:r xmlns:w="http://schemas.openxmlformats.org/wordprocessingml/2006/main" w:rsidRPr="00E84C88">
        <w:rPr>
          <w:rFonts w:ascii="GHEA Grapalat" w:eastAsia="Times New Roman" w:hAnsi="GHEA Grapalat" w:cs="GHEA Grapalat"/>
          <w:sz w:val="20"/>
          <w:szCs w:val="20"/>
          <w:lang w:val="pt-BR"/>
        </w:rPr>
        <w:t xml:space="preserve">to </w:t>
      </w:r>
      <w:r xmlns:w="http://schemas.openxmlformats.org/wordprocessingml/2006/main" w:rsidRPr="00E84C88">
        <w:rPr>
          <w:rFonts w:ascii="Arial" w:eastAsia="Times New Roman" w:hAnsi="Arial" w:cs="Arial"/>
          <w:sz w:val="20"/>
          <w:szCs w:val="20"/>
          <w:lang w:val="pt-BR"/>
        </w:rPr>
        <w:t xml:space="preserve">the </w:t>
      </w:r>
      <w:r xmlns:w="http://schemas.openxmlformats.org/wordprocessingml/2006/main" w:rsidRPr="00E84C88">
        <w:rPr>
          <w:rFonts w:ascii="GHEA Grapalat" w:eastAsia="Times New Roman" w:hAnsi="GHEA Grapalat" w:cs="GHEA Grapalat"/>
          <w:sz w:val="20"/>
          <w:szCs w:val="20"/>
          <w:lang w:val="pt-BR"/>
        </w:rPr>
        <w:t xml:space="preserve">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present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hereby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suffering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next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application form </w:t>
      </w:r>
      <w:r xmlns:w="http://schemas.openxmlformats.org/wordprocessingml/2006/main" w:rsidRPr="00E84C88">
        <w:rPr>
          <w:rFonts w:ascii="GHEA Grapalat" w:eastAsia="Times New Roman" w:hAnsi="GHEA Grapalat" w:cs="GHEA Grapalat"/>
          <w:sz w:val="20"/>
          <w:szCs w:val="20"/>
          <w:lang w:val="pt-BR"/>
        </w:rPr>
        <w:t xml:space="preserve">is </w:t>
      </w:r>
      <w:r xmlns:w="http://schemas.openxmlformats.org/wordprocessingml/2006/main" w:rsidRPr="00E84C88">
        <w:rPr>
          <w:rFonts w:ascii="Arial" w:eastAsia="Times New Roman" w:hAnsi="Arial" w:cs="Arial"/>
          <w:sz w:val="20"/>
          <w:szCs w:val="20"/>
          <w:lang w:val="pt-BR"/>
        </w:rPr>
        <w:t xml:space="preserve">completed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approved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 </w:t>
      </w:r>
      <w:r xmlns:w="http://schemas.openxmlformats.org/wordprocessingml/2006/main" w:rsidRPr="00E84C88">
        <w:rPr>
          <w:rFonts w:ascii="GHEA Grapalat" w:eastAsia="Times New Roman" w:hAnsi="GHEA Grapalat" w:cs="GHEA Grapalat"/>
          <w:sz w:val="20"/>
          <w:szCs w:val="20"/>
          <w:lang w:val="pt-BR"/>
        </w:rPr>
        <w:t xml:space="preserve">:</w:t>
      </w:r>
    </w:p>
    <w:p w14:paraId="0B1B57C4" w14:textId="77777777" w:rsidR="00532D6C" w:rsidRPr="00E84C88" w:rsidRDefault="00532D6C" w:rsidP="00532D6C">
      <w:pPr xmlns:w="http://schemas.openxmlformats.org/wordprocessingml/2006/main">
        <w:spacing w:after="0" w:line="240" w:lineRule="auto"/>
        <w:ind w:firstLine="360"/>
        <w:jc w:val="both"/>
        <w:rPr>
          <w:rFonts w:ascii="GHEA Grapalat" w:eastAsia="Times New Roman" w:hAnsi="GHEA Grapalat" w:cs="GHEA Grapalat"/>
          <w:color w:val="000000"/>
          <w:sz w:val="20"/>
          <w:szCs w:val="20"/>
          <w:lang w:val="pt-BR"/>
        </w:rPr>
      </w:pPr>
      <w:r xmlns:w="http://schemas.openxmlformats.org/wordprocessingml/2006/main" w:rsidRPr="00E84C88">
        <w:rPr>
          <w:rFonts w:ascii="GHEA Grapalat" w:eastAsia="Times New Roman" w:hAnsi="GHEA Grapalat" w:cs="GHEA Grapalat"/>
          <w:color w:val="000000"/>
          <w:sz w:val="20"/>
          <w:szCs w:val="20"/>
          <w:lang w:val="pt-BR"/>
        </w:rPr>
        <w:t xml:space="preserve">1.3 </w:t>
      </w:r>
      <w:r xmlns:w="http://schemas.openxmlformats.org/wordprocessingml/2006/main" w:rsidRPr="00E84C88">
        <w:rPr>
          <w:rFonts w:ascii="Arial" w:eastAsia="Times New Roman" w:hAnsi="Arial" w:cs="Arial"/>
          <w:color w:val="000000"/>
          <w:sz w:val="20"/>
          <w:szCs w:val="20"/>
          <w:lang w:val="pt-BR"/>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hereby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of suffering</w:t>
      </w:r>
      <w:r xmlns:w="http://schemas.openxmlformats.org/wordprocessingml/2006/main" w:rsidRPr="00E84C88">
        <w:rPr>
          <w:rFonts w:ascii="GHEA Grapalat" w:eastAsia="Times New Roman" w:hAnsi="GHEA Grapalat" w:cs="GHEA Grapalat"/>
          <w:color w:val="000000"/>
          <w:sz w:val="20"/>
          <w:szCs w:val="20"/>
          <w:lang w:val="pt-BR"/>
        </w:rPr>
        <w:t xml:space="preserve"> </w:t>
      </w:r>
      <w:r xmlns:w="http://schemas.openxmlformats.org/wordprocessingml/2006/main" w:rsidRPr="00E84C88">
        <w:rPr>
          <w:rFonts w:ascii="Arial" w:eastAsia="Times New Roman" w:hAnsi="Arial" w:cs="Arial"/>
          <w:color w:val="000000"/>
          <w:sz w:val="20"/>
          <w:szCs w:val="20"/>
          <w:lang w:val="hy-AM"/>
        </w:rPr>
        <w:t xml:space="preserve">I </w:t>
      </w:r>
      <w:r xmlns:w="http://schemas.openxmlformats.org/wordprocessingml/2006/main" w:rsidRPr="00E84C88">
        <w:rPr>
          <w:rFonts w:ascii="Arial" w:eastAsia="Times New Roman" w:hAnsi="Arial" w:cs="Arial"/>
          <w:color w:val="000000"/>
          <w:sz w:val="20"/>
          <w:szCs w:val="20"/>
          <w:lang w:val="pt-BR"/>
        </w:rPr>
        <w:t xml:space="preserve">agree</w:t>
      </w:r>
      <w:r xmlns:w="http://schemas.openxmlformats.org/wordprocessingml/2006/main" w:rsidRPr="00E84C88">
        <w:rPr>
          <w:rFonts w:ascii="Arial" w:eastAsia="Times New Roman" w:hAnsi="Arial" w:cs="Arial"/>
          <w:color w:val="000000"/>
          <w:sz w:val="20"/>
          <w:szCs w:val="20"/>
          <w:lang w:val="pt-BR"/>
        </w:rPr>
        <w:t xml:space="preserve">​</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next to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presentable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signing </w:t>
      </w:r>
      <w:r xmlns:w="http://schemas.openxmlformats.org/wordprocessingml/2006/main" w:rsidRPr="00E84C88">
        <w:rPr>
          <w:rFonts w:ascii="Arial" w:eastAsia="Times New Roman" w:hAnsi="Arial" w:cs="Arial"/>
          <w:color w:val="000000"/>
          <w:sz w:val="20"/>
          <w:szCs w:val="20"/>
          <w:lang w:val="hy-AM"/>
        </w:rPr>
        <w:t xml:space="preserve">the demand letter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hereinafter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 </w:t>
      </w:r>
      <w:r xmlns:w="http://schemas.openxmlformats.org/wordprocessingml/2006/main" w:rsidRPr="00E84C88">
        <w:rPr>
          <w:rFonts w:ascii="GHEA Grapalat" w:eastAsia="Times New Roman" w:hAnsi="GHEA Grapalat" w:cs="GHEA Grapalat"/>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irrevocably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agree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 </w:t>
      </w:r>
      <w:r xmlns:w="http://schemas.openxmlformats.org/wordprocessingml/2006/main" w:rsidRPr="00E84C88">
        <w:rPr>
          <w:rFonts w:ascii="Arial" w:eastAsia="Times New Roman" w:hAnsi="Arial" w:cs="Arial"/>
          <w:color w:val="000000"/>
          <w:sz w:val="20"/>
          <w:szCs w:val="20"/>
          <w:lang w:val="hy-AM"/>
        </w:rPr>
        <w:t xml:space="preserve">that </w:t>
      </w:r>
      <w:r xmlns:w="http://schemas.openxmlformats.org/wordprocessingml/2006/main" w:rsidRPr="00E84C88">
        <w:rPr>
          <w:rFonts w:ascii="GHEA Grapalat" w:eastAsia="Times New Roman" w:hAnsi="GHEA Grapalat" w:cs="GHEA Grapalat"/>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p>
    <w:p w14:paraId="3302C1C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a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signing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gives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certification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Requisition: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conditions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the field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completed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GHEA Grapalat" w:eastAsia="Times New Roman" w:hAnsi="GHEA Grapalat" w:cs="GHEA Grapalat"/>
          <w:color w:val="000000"/>
          <w:sz w:val="20"/>
          <w:szCs w:val="20"/>
          <w:lang w:val="hy-AM"/>
        </w:rPr>
        <w:t xml:space="preserve">which</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case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specified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money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charging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connected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servicer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 </w:t>
      </w:r>
      <w:r xmlns:w="http://schemas.openxmlformats.org/wordprocessingml/2006/main" w:rsidRPr="00E84C88">
        <w:rPr>
          <w:rFonts w:ascii="GHEA Grapalat" w:eastAsia="Times New Roman" w:hAnsi="GHEA Grapalat" w:cs="GHEA Grapalat"/>
          <w:color w:val="000000"/>
          <w:sz w:val="20"/>
          <w:szCs w:val="20"/>
          <w:lang w:val="hy-AM"/>
        </w:rPr>
        <w:t xml:space="preserve">: / </w:t>
      </w:r>
      <w:r xmlns:w="http://schemas.openxmlformats.org/wordprocessingml/2006/main" w:rsidRPr="00E84C88">
        <w:rPr>
          <w:rFonts w:ascii="Arial" w:eastAsia="Times New Roman" w:hAnsi="Arial" w:cs="Arial"/>
          <w:color w:val="000000"/>
          <w:sz w:val="20"/>
          <w:szCs w:val="20"/>
          <w:lang w:val="hy-AM"/>
        </w:rPr>
        <w:t xml:space="preserve">hereinafter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received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requirement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present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extra</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agreement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receive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GHEA Grapalat" w:eastAsia="Times New Roman" w:hAnsi="GHEA Grapalat" w:cs="GHEA Grapalat"/>
          <w:color w:val="000000"/>
          <w:sz w:val="20"/>
          <w:szCs w:val="20"/>
          <w:lang w:val="hy-AM"/>
        </w:rPr>
        <w:t xml:space="preserve">how </w:t>
      </w:r>
      <w:r xmlns:w="http://schemas.openxmlformats.org/wordprocessingml/2006/main" w:rsidRPr="00E84C88">
        <w:rPr>
          <w:rFonts w:ascii="Arial" w:eastAsia="Times New Roman" w:hAnsi="Arial" w:cs="Arial"/>
          <w:color w:val="000000"/>
          <w:sz w:val="20"/>
          <w:szCs w:val="20"/>
          <w:lang w:val="hy-AM"/>
        </w:rPr>
        <w:t xml:space="preserve">many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that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Requisition: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already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be put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signature: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acceptance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the purpose </w:t>
      </w:r>
      <w:r xmlns:w="http://schemas.openxmlformats.org/wordprocessingml/2006/main" w:rsidRPr="00E84C88">
        <w:rPr>
          <w:rFonts w:ascii="GHEA Grapalat" w:eastAsia="Times New Roman" w:hAnsi="GHEA Grapalat" w:cs="GHEA Grapalat"/>
          <w:color w:val="000000"/>
          <w:sz w:val="20"/>
          <w:szCs w:val="20"/>
          <w:lang w:val="hy-AM"/>
        </w:rPr>
        <w:t xml:space="preserve">of</w:t>
      </w:r>
    </w:p>
    <w:p w14:paraId="0BD01B3A"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b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basis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specified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whole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amount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from the account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charge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without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extra</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acceptance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49B13B30"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c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writing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other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manner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order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Requisition: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set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acceptance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call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about</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2F388657" w14:textId="77777777" w:rsidR="00532D6C" w:rsidRPr="00E84C88" w:rsidRDefault="00532D6C" w:rsidP="00532D6C">
      <w:pPr xmlns:w="http://schemas.openxmlformats.org/wordprocessingml/2006/main">
        <w:spacing w:after="0" w:line="240" w:lineRule="auto"/>
        <w:ind w:left="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d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certification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 </w:t>
      </w:r>
      <w:r xmlns:w="http://schemas.openxmlformats.org/wordprocessingml/2006/main" w:rsidRPr="00E84C88">
        <w:rPr>
          <w:rFonts w:ascii="GHEA Grapalat" w:eastAsia="Times New Roman" w:hAnsi="GHEA Grapalat" w:cs="GHEA Grapalat"/>
          <w:color w:val="000000"/>
          <w:sz w:val="20"/>
          <w:szCs w:val="20"/>
          <w:lang w:val="hy-AM"/>
        </w:rPr>
        <w:t xml:space="preserve">that</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requirement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accept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suffering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whole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GHEA Grapalat" w:eastAsia="Times New Roman" w:hAnsi="GHEA Grapalat" w:cs="GHEA Grapalat"/>
          <w:color w:val="000000"/>
          <w:sz w:val="20"/>
          <w:szCs w:val="20"/>
          <w:lang w:val="hy-AM"/>
        </w:rPr>
        <w:t xml:space="preserve">with </w:t>
      </w:r>
      <w:r xmlns:w="http://schemas.openxmlformats.org/wordprocessingml/2006/main" w:rsidRPr="00E84C88">
        <w:rPr>
          <w:rFonts w:ascii="Arial" w:eastAsia="Times New Roman" w:hAnsi="Arial" w:cs="Arial"/>
          <w:color w:val="000000"/>
          <w:sz w:val="20"/>
          <w:szCs w:val="20"/>
          <w:lang w:val="hy-AM"/>
        </w:rPr>
        <w:t xml:space="preserve">money</w:t>
      </w:r>
    </w:p>
    <w:p w14:paraId="268692A5"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hy-AM"/>
        </w:rPr>
      </w:pPr>
      <w:r xmlns:w="http://schemas.openxmlformats.org/wordprocessingml/2006/main" w:rsidRPr="00E84C88">
        <w:rPr>
          <w:rFonts w:ascii="Arial" w:eastAsia="Times New Roman" w:hAnsi="Arial" w:cs="Arial"/>
          <w:sz w:val="20"/>
          <w:szCs w:val="20"/>
          <w:lang w:val="hy-AM"/>
        </w:rPr>
        <w:t xml:space="preserve">e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responsibility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wearing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client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Requisition: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legality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validity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representation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dates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Requisition: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provide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carried out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actions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GHEA Grapalat"/>
          <w:sz w:val="20"/>
          <w:szCs w:val="20"/>
          <w:lang w:val="hy-AM"/>
        </w:rPr>
        <w:t xml:space="preserve">:</w:t>
      </w:r>
    </w:p>
    <w:p w14:paraId="13B49205"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1.4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the procedure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sealed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fail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proper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perform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 </w:t>
      </w:r>
      <w:r xmlns:w="http://schemas.openxmlformats.org/wordprocessingml/2006/main" w:rsidRPr="00E84C88">
        <w:rPr>
          <w:rFonts w:ascii="Arial" w:eastAsia="Times New Roman" w:hAnsi="Arial" w:cs="Arial"/>
          <w:sz w:val="20"/>
          <w:szCs w:val="20"/>
          <w:lang w:val="pt-BR"/>
        </w:rPr>
        <w:t xml:space="preserve">case </w:t>
      </w:r>
      <w:r xmlns:w="http://schemas.openxmlformats.org/wordprocessingml/2006/main" w:rsidRPr="00E84C88">
        <w:rPr>
          <w:rFonts w:ascii="GHEA Grapalat" w:eastAsia="Times New Roman" w:hAnsi="GHEA Grapalat" w:cs="GHEA Grapalat"/>
          <w:sz w:val="20"/>
          <w:szCs w:val="20"/>
          <w:lang w:val="pt-BR"/>
        </w:rPr>
        <w:t xml:space="preserve">if</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leads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the 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unilateral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solution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hereby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suffering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next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 originals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present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that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about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 writing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informing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Company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Hereby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suffering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next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digital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with a signature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approved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to be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case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To 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is introduced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lang w:val="pt-BR"/>
        </w:rPr>
        <w:t xml:space="preserve">with </w:t>
      </w:r>
      <w:r xmlns:w="http://schemas.openxmlformats.org/wordprocessingml/2006/main" w:rsidRPr="00E84C88">
        <w:rPr>
          <w:rFonts w:ascii="Arial" w:eastAsia="Times New Roman" w:hAnsi="Arial" w:cs="Arial"/>
          <w:sz w:val="20"/>
          <w:szCs w:val="20"/>
          <w:lang w:val="hy-AM"/>
        </w:rPr>
        <w:t xml:space="preserve">carriers </w:t>
      </w:r>
      <w:r xmlns:w="http://schemas.openxmlformats.org/wordprocessingml/2006/main" w:rsidRPr="00E84C88">
        <w:rPr>
          <w:rFonts w:ascii="Arial" w:eastAsia="Times New Roman" w:hAnsi="Arial" w:cs="Arial"/>
          <w:sz w:val="20"/>
          <w:szCs w:val="20"/>
          <w:lang w:val="hy-AM"/>
        </w:rPr>
        <w:t xml:space="preserve">like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also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of them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out of print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with options </w:t>
      </w:r>
      <w:r xmlns:w="http://schemas.openxmlformats.org/wordprocessingml/2006/main" w:rsidRPr="00E84C88">
        <w:rPr>
          <w:rFonts w:ascii="GHEA Grapalat" w:eastAsia="Times New Roman" w:hAnsi="GHEA Grapalat" w:cs="GHEA Grapalat"/>
          <w:sz w:val="20"/>
          <w:szCs w:val="20"/>
          <w:lang w:val="pt-BR"/>
        </w:rPr>
        <w:t xml:space="preserve">.</w:t>
      </w:r>
    </w:p>
    <w:p w14:paraId="115287A3" w14:textId="77777777" w:rsidR="00532D6C" w:rsidRPr="00E84C88" w:rsidRDefault="00532D6C" w:rsidP="00532D6C">
      <w:pPr xmlns:w="http://schemas.openxmlformats.org/wordprocessingml/2006/main">
        <w:numPr>
          <w:ilvl w:val="1"/>
          <w:numId w:val="25"/>
        </w:numPr>
        <w:spacing w:after="0" w:line="240" w:lineRule="auto"/>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Client: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submit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other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extra</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documents</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262A261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hy-AM"/>
        </w:rPr>
        <w:t xml:space="preserve">1.6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Registration</w:t>
      </w:r>
      <w:r xmlns:w="http://schemas.openxmlformats.org/wordprocessingml/2006/main" w:rsidRPr="00E84C88">
        <w:rPr>
          <w:rFonts w:ascii="Arial" w:eastAsia="Times New Roman" w:hAnsi="Arial" w:cs="Arial"/>
          <w:sz w:val="20"/>
          <w:szCs w:val="20"/>
          <w:lang w:val="pt-BR"/>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specified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money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caused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risks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worn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damages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negative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consequences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for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responsibility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wear</w:t>
      </w:r>
      <w:r xmlns:w="http://schemas.openxmlformats.org/wordprocessingml/2006/main" w:rsidRPr="00E84C88">
        <w:rPr>
          <w:rFonts w:ascii="GHEA Grapalat" w:eastAsia="Times New Roman" w:hAnsi="GHEA Grapalat" w:cs="GHEA Grapalat"/>
          <w:sz w:val="20"/>
          <w:szCs w:val="20"/>
          <w:lang w:val="hy-AM"/>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must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check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contract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violate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facts </w:t>
      </w:r>
      <w:r xmlns:w="http://schemas.openxmlformats.org/wordprocessingml/2006/main" w:rsidRPr="00E84C88">
        <w:rPr>
          <w:rFonts w:ascii="GHEA Grapalat" w:eastAsia="Times New Roman" w:hAnsi="GHEA Grapalat" w:cs="GHEA Grapalat"/>
          <w:sz w:val="20"/>
          <w:szCs w:val="20"/>
          <w:lang w:val="hy-AM"/>
        </w:rPr>
        <w:t xml:space="preserve">.</w:t>
      </w:r>
    </w:p>
    <w:p w14:paraId="3A0360AC"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1.7 </w:t>
      </w:r>
      <w:r xmlns:w="http://schemas.openxmlformats.org/wordprocessingml/2006/main" w:rsidRPr="00E84C88">
        <w:rPr>
          <w:rFonts w:ascii="Arial" w:eastAsia="Times New Roman" w:hAnsi="Arial" w:cs="Arial"/>
          <w:sz w:val="20"/>
          <w:szCs w:val="20"/>
          <w:lang w:val="hy-AM"/>
        </w:rPr>
        <w:t xml:space="preserve">It: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lang w:val="pt-BR"/>
        </w:rPr>
        <w:t xml:space="preserve">in </w:t>
      </w:r>
      <w:r xmlns:w="http://schemas.openxmlformats.org/wordprocessingml/2006/main" w:rsidRPr="00E84C88">
        <w:rPr>
          <w:rFonts w:ascii="Arial" w:eastAsia="Times New Roman" w:hAnsi="Arial" w:cs="Arial"/>
          <w:sz w:val="20"/>
          <w:szCs w:val="20"/>
          <w:lang w:val="hy-AM"/>
        </w:rPr>
        <w:t xml:space="preserve">case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account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means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they are not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satisfy</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from getting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then: </w:t>
      </w:r>
      <w:r xmlns:w="http://schemas.openxmlformats.org/wordprocessingml/2006/main" w:rsidRPr="00E84C88">
        <w:rPr>
          <w:rFonts w:ascii="GHEA Grapalat" w:eastAsia="Times New Roman" w:hAnsi="GHEA Grapalat" w:cs="GHEA Grapalat"/>
          <w:sz w:val="20"/>
          <w:szCs w:val="20"/>
          <w:lang w:val="pt-BR"/>
        </w:rPr>
        <w:t xml:space="preserve">2 ( </w:t>
      </w:r>
      <w:r xmlns:w="http://schemas.openxmlformats.org/wordprocessingml/2006/main" w:rsidRPr="00E84C88">
        <w:rPr>
          <w:rFonts w:ascii="Arial" w:eastAsia="Times New Roman" w:hAnsi="Arial" w:cs="Arial"/>
          <w:sz w:val="20"/>
          <w:szCs w:val="20"/>
          <w:lang w:val="en-US"/>
        </w:rPr>
        <w:t xml:space="preserve">two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working days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of the day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during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inform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To the customer: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 writing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 the form </w:t>
      </w:r>
      <w:r xmlns:w="http://schemas.openxmlformats.org/wordprocessingml/2006/main" w:rsidRPr="00E84C88">
        <w:rPr>
          <w:rFonts w:ascii="GHEA Grapalat" w:eastAsia="Times New Roman" w:hAnsi="GHEA Grapalat" w:cs="GHEA Grapalat"/>
          <w:sz w:val="20"/>
          <w:szCs w:val="20"/>
          <w:lang w:val="pt-BR"/>
        </w:rPr>
        <w:t xml:space="preserve">of</w:t>
      </w:r>
    </w:p>
    <w:p w14:paraId="2EA0820C" w14:textId="77777777" w:rsidR="00532D6C" w:rsidRPr="00E84C88" w:rsidRDefault="00532D6C" w:rsidP="00532D6C">
      <w:pPr xmlns:w="http://schemas.openxmlformats.org/wordprocessingml/2006/main">
        <w:spacing w:after="0" w:line="240" w:lineRule="auto"/>
        <w:ind w:firstLine="360"/>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1.8 </w:t>
      </w:r>
      <w:r xmlns:w="http://schemas.openxmlformats.org/wordprocessingml/2006/main" w:rsidRPr="00E84C88">
        <w:rPr>
          <w:rFonts w:ascii="Arial" w:eastAsia="Times New Roman" w:hAnsi="Arial" w:cs="Arial"/>
          <w:sz w:val="20"/>
          <w:szCs w:val="20"/>
          <w:lang w:val="pt-BR"/>
        </w:rPr>
        <w:t xml:space="preserve">Herein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next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w:t>
      </w:r>
      <w:r xmlns:w="http://schemas.openxmlformats.org/wordprocessingml/2006/main" w:rsidRPr="00E84C88">
        <w:rPr>
          <w:rFonts w:ascii="Arial" w:eastAsia="Times New Roman" w:hAnsi="Arial" w:cs="Arial"/>
          <w:sz w:val="20"/>
          <w:szCs w:val="20"/>
          <w:lang w:val="hy-AM"/>
        </w:rPr>
        <w:t xml:space="preserve">challenge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from presenting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then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from 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independently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reasons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ten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working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the day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during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amount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not to be paid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 case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non-payment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with</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connected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about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information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transfer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ACRA</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Credit: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Reporting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CJSC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Credit: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bureau </w:t>
      </w:r>
      <w:r xmlns:w="http://schemas.openxmlformats.org/wordprocessingml/2006/main" w:rsidRPr="00E84C88">
        <w:rPr>
          <w:rFonts w:ascii="GHEA Grapalat" w:eastAsia="Times New Roman" w:hAnsi="GHEA Grapalat" w:cs="GHEA Grapalat"/>
          <w:sz w:val="20"/>
          <w:szCs w:val="20"/>
          <w:lang w:val="pt-BR"/>
        </w:rPr>
        <w:t xml:space="preserve">).</w:t>
      </w:r>
    </w:p>
    <w:p w14:paraId="5EA9DED9"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p>
    <w:p w14:paraId="35D71887" w14:textId="77777777" w:rsidR="00532D6C" w:rsidRPr="00E84C88" w:rsidRDefault="00532D6C" w:rsidP="00532D6C">
      <w:pPr xmlns:w="http://schemas.openxmlformats.org/wordprocessingml/2006/main">
        <w:numPr>
          <w:ilvl w:val="0"/>
          <w:numId w:val="6"/>
        </w:numPr>
        <w:spacing w:after="0" w:line="240" w:lineRule="auto"/>
        <w:jc w:val="center"/>
        <w:rPr>
          <w:rFonts w:ascii="GHEA Grapalat" w:eastAsia="Times New Roman" w:hAnsi="GHEA Grapalat" w:cs="GHEA Grapalat"/>
          <w:b/>
          <w:bCs/>
          <w:sz w:val="20"/>
          <w:szCs w:val="20"/>
          <w:lang w:val="en-US"/>
        </w:rPr>
      </w:pPr>
      <w:r xmlns:w="http://schemas.openxmlformats.org/wordprocessingml/2006/main" w:rsidRPr="00E84C88">
        <w:rPr>
          <w:rFonts w:ascii="Arial" w:eastAsia="Times New Roman" w:hAnsi="Arial" w:cs="Arial"/>
          <w:b/>
          <w:bCs/>
          <w:sz w:val="20"/>
          <w:szCs w:val="20"/>
          <w:lang w:val="en-US"/>
        </w:rPr>
        <w:t xml:space="preserve">Other:</w:t>
      </w:r>
      <w:r xmlns:w="http://schemas.openxmlformats.org/wordprocessingml/2006/main" w:rsidRPr="00E84C88">
        <w:rPr>
          <w:rFonts w:ascii="GHEA Grapalat" w:eastAsia="Times New Roman" w:hAnsi="GHEA Grapalat" w:cs="GHEA Grapalat"/>
          <w:b/>
          <w:bCs/>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conditions</w:t>
      </w:r>
    </w:p>
    <w:p w14:paraId="17D4C9E3"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proofErr xmlns:w="http://schemas.openxmlformats.org/wordprocessingml/2006/main" w:type="gramStart"/>
      <w:r xmlns:w="http://schemas.openxmlformats.org/wordprocessingml/2006/main" w:rsidRPr="00E84C88">
        <w:rPr>
          <w:rFonts w:ascii="GHEA Grapalat" w:eastAsia="Times New Roman" w:hAnsi="GHEA Grapalat" w:cs="GHEA Grapalat"/>
          <w:sz w:val="20"/>
          <w:szCs w:val="20"/>
          <w:lang w:val="en-US"/>
        </w:rPr>
        <w:t xml:space="preserve">2.1:</w:t>
      </w:r>
      <w:proofErr xmlns:w="http://schemas.openxmlformats.org/wordprocessingml/2006/main" w:type="gramEnd"/>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irrevocable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strength</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enter</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Company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validation</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moment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strength</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until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the client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sealed</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contract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performance</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result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complete</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accepted</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 the day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next</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twentieth</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working</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day</w:t>
      </w:r>
      <w:r xmlns:w="http://schemas.openxmlformats.org/wordprocessingml/2006/main" w:rsidRPr="00E84C88">
        <w:rPr>
          <w:rFonts w:ascii="GHEA Grapalat" w:eastAsia="Times New Roman" w:hAnsi="GHEA Grapalat" w:cs="GHEA Grapalat"/>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inclusive.</w:t>
      </w:r>
      <w:r xmlns:w="http://schemas.openxmlformats.org/wordprocessingml/2006/main" w:rsidRPr="00E84C88">
        <w:rPr>
          <w:rFonts w:ascii="GHEA Grapalat" w:eastAsia="Times New Roman" w:hAnsi="GHEA Grapalat" w:cs="GHEA Grapalat"/>
          <w:sz w:val="20"/>
          <w:szCs w:val="20"/>
          <w:lang w:val="en-US"/>
        </w:rPr>
        <w:t xml:space="preserve"> </w:t>
      </w:r>
    </w:p>
    <w:p w14:paraId="5951D0F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 </w:t>
      </w:r>
      <w:r xmlns:w="http://schemas.openxmlformats.org/wordprocessingml/2006/main" w:rsidRPr="00E84C88">
        <w:rPr>
          <w:rFonts w:ascii="Arial" w:eastAsia="Times New Roman" w:hAnsi="Arial" w:cs="Arial"/>
          <w:sz w:val="20"/>
          <w:szCs w:val="20"/>
          <w:lang w:val="hy-AM"/>
        </w:rPr>
        <w:t xml:space="preserve">Present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next to</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client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presenting </w:t>
      </w:r>
      <w:r xmlns:w="http://schemas.openxmlformats.org/wordprocessingml/2006/main" w:rsidRPr="00E84C88">
        <w:rPr>
          <w:rFonts w:ascii="GHEA Grapalat" w:eastAsia="Times New Roman" w:hAnsi="GHEA Grapalat" w:cs="GHEA Grapalat"/>
          <w:sz w:val="20"/>
          <w:szCs w:val="20"/>
          <w:lang w:val="hy-AM"/>
        </w:rPr>
        <w:t xml:space="preserve">:</w:t>
      </w:r>
    </w:p>
    <w:p w14:paraId="32C9B8B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2.2.1. </w:t>
      </w:r>
      <w:r xmlns:w="http://schemas.openxmlformats.org/wordprocessingml/2006/main" w:rsidRPr="00E84C88">
        <w:rPr>
          <w:rFonts w:ascii="Arial" w:eastAsia="Times New Roman" w:hAnsi="Arial" w:cs="Arial"/>
          <w:sz w:val="20"/>
          <w:szCs w:val="20"/>
          <w:lang w:val="hy-AM"/>
        </w:rPr>
        <w:t xml:space="preserve">To the client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certified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weak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gave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contractual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violation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p>
    <w:p w14:paraId="7FBF43E6" w14:textId="77777777" w:rsidR="00532D6C" w:rsidRPr="00E84C88" w:rsidDel="00A13215"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2.2.2.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certified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suffering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next to</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proper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competent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person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GHEA Grapalat"/>
          <w:sz w:val="20"/>
          <w:szCs w:val="20"/>
          <w:lang w:val="hy-AM"/>
        </w:rPr>
        <w:t xml:space="preserve">:</w:t>
      </w:r>
    </w:p>
    <w:p w14:paraId="679CDA72"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2.3 </w:t>
      </w:r>
      <w:r xmlns:w="http://schemas.openxmlformats.org/wordprocessingml/2006/main" w:rsidRPr="00E84C88">
        <w:rPr>
          <w:rFonts w:ascii="Arial" w:eastAsia="Times New Roman" w:hAnsi="Arial" w:cs="Arial"/>
          <w:sz w:val="20"/>
          <w:szCs w:val="20"/>
          <w:lang w:val="hy-AM"/>
        </w:rPr>
        <w:t xml:space="preserve">Herein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regarding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originated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disputes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resolved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negotiations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through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 to bring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case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disputes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resolved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judicial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order.</w:t>
      </w:r>
    </w:p>
    <w:p w14:paraId="0775260D"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p>
    <w:p w14:paraId="34418402"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b/>
          <w:sz w:val="20"/>
          <w:szCs w:val="20"/>
          <w:lang w:val="hy-AM"/>
        </w:rPr>
        <w:t xml:space="preserve">3. </w:t>
      </w:r>
      <w:r xmlns:w="http://schemas.openxmlformats.org/wordprocessingml/2006/main" w:rsidRPr="00E84C88">
        <w:rPr>
          <w:rFonts w:ascii="Arial" w:eastAsia="Times New Roman" w:hAnsi="Arial" w:cs="Arial"/>
          <w:b/>
          <w:sz w:val="20"/>
          <w:szCs w:val="20"/>
          <w:lang w:val="hy-AM"/>
        </w:rPr>
        <w:t xml:space="preserve">Company</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address </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bank</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valid conditions </w:t>
      </w:r>
      <w:r xmlns:w="http://schemas.openxmlformats.org/wordprocessingml/2006/main" w:rsidRPr="00E84C88">
        <w:rPr>
          <w:rFonts w:ascii="GHEA Grapalat" w:eastAsia="Times New Roman" w:hAnsi="GHEA Grapalat" w:cs="GHEA Grapalat"/>
          <w:b/>
          <w:sz w:val="20"/>
          <w:szCs w:val="20"/>
          <w:lang w:val="hy-AM"/>
        </w:rPr>
        <w:t xml:space="preserve">:</w:t>
      </w:r>
    </w:p>
    <w:p w14:paraId="50721EE9"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lang w:val="hy-AM"/>
        </w:rPr>
      </w:pP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4518B6D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of the company</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name:</w:t>
      </w:r>
    </w:p>
    <w:p w14:paraId="602B7361"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8"/>
          <w:szCs w:val="18"/>
          <w:u w:val="single"/>
          <w:vertAlign w:val="superscript"/>
          <w:lang w:val="hy-AM"/>
        </w:rPr>
      </w:pP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18"/>
          <w:szCs w:val="18"/>
          <w:u w:val="single"/>
          <w:vertAlign w:val="superscript"/>
          <w:lang w:val="hy-AM"/>
        </w:rPr>
        <w:tab xmlns:w="http://schemas.openxmlformats.org/wordprocessingml/2006/main"/>
      </w:r>
    </w:p>
    <w:p w14:paraId="7DF63430"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of the company</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the address</w:t>
      </w:r>
    </w:p>
    <w:p w14:paraId="693D217A"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p>
    <w:p w14:paraId="693A31E4"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18"/>
          <w:szCs w:val="18"/>
          <w:vertAlign w:val="superscript"/>
          <w:lang w:val="hy-AM"/>
        </w:rPr>
      </w:pP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to the company</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attendant</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bank</w:t>
      </w:r>
      <w:r xmlns:w="http://schemas.openxmlformats.org/wordprocessingml/2006/main" w:rsidRPr="00E84C88">
        <w:rPr>
          <w:rFonts w:ascii="GHEA Grapalat" w:eastAsia="Times New Roman" w:hAnsi="GHEA Grapalat" w:cs="Times New Roman"/>
          <w:sz w:val="18"/>
          <w:szCs w:val="18"/>
          <w:vertAlign w:val="superscript"/>
          <w:lang w:val="hy-AM"/>
        </w:rPr>
        <w:t xml:space="preserve"> </w:t>
      </w:r>
      <w:r xmlns:w="http://schemas.openxmlformats.org/wordprocessingml/2006/main" w:rsidRPr="00E84C88">
        <w:rPr>
          <w:rFonts w:ascii="Arial" w:eastAsia="Times New Roman" w:hAnsi="Arial" w:cs="Arial"/>
          <w:sz w:val="18"/>
          <w:szCs w:val="18"/>
          <w:vertAlign w:val="superscript"/>
          <w:lang w:val="hy-AM"/>
        </w:rPr>
        <w:t xml:space="preserve">name:</w:t>
      </w:r>
    </w:p>
    <w:p w14:paraId="7898D93B"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r w:rsidRPr="00E84C88">
        <w:rPr>
          <w:rFonts w:ascii="GHEA Grapalat" w:eastAsia="Times New Roman" w:hAnsi="GHEA Grapalat" w:cs="Times New Roman"/>
          <w:sz w:val="18"/>
          <w:szCs w:val="18"/>
          <w:u w:val="single"/>
          <w:vertAlign w:val="superscript"/>
          <w:lang w:val="hy-AM"/>
        </w:rPr>
        <w:tab/>
      </w:r>
    </w:p>
    <w:p w14:paraId="1AD2B1BC" w14:textId="77777777" w:rsidR="00532D6C" w:rsidRPr="00E84C88" w:rsidRDefault="00532D6C" w:rsidP="00532D6C">
      <w:pPr>
        <w:spacing w:after="0" w:line="240" w:lineRule="auto"/>
        <w:jc w:val="both"/>
        <w:rPr>
          <w:rFonts w:ascii="GHEA Grapalat" w:eastAsia="Times New Roman" w:hAnsi="GHEA Grapalat" w:cs="Times New Roman"/>
          <w:sz w:val="18"/>
          <w:szCs w:val="18"/>
          <w:u w:val="single"/>
          <w:vertAlign w:val="superscript"/>
          <w:lang w:val="hy-AM"/>
        </w:rPr>
      </w:pPr>
    </w:p>
    <w:p w14:paraId="1FF9322B"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K.</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w:t>
      </w:r>
    </w:p>
    <w:p w14:paraId="3606704A"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p>
    <w:p w14:paraId="300EAA77"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Day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month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year</w:t>
      </w:r>
    </w:p>
    <w:p w14:paraId="3DAE5A11" w14:textId="77777777" w:rsidR="00532D6C" w:rsidRPr="00E84C88" w:rsidRDefault="00532D6C" w:rsidP="00532D6C">
      <w:pPr>
        <w:spacing w:after="0" w:line="240" w:lineRule="auto"/>
        <w:jc w:val="both"/>
        <w:rPr>
          <w:rFonts w:ascii="GHEA Grapalat" w:eastAsia="Times New Roman" w:hAnsi="GHEA Grapalat" w:cs="Times New Roman"/>
          <w:sz w:val="18"/>
          <w:szCs w:val="18"/>
          <w:vertAlign w:val="superscript"/>
          <w:lang w:val="hy-AM"/>
        </w:rPr>
      </w:pPr>
    </w:p>
    <w:p w14:paraId="64C218E9" w14:textId="77777777" w:rsidR="00532D6C" w:rsidRPr="00E84C88" w:rsidRDefault="00532D6C" w:rsidP="00532D6C">
      <w:pPr>
        <w:spacing w:after="0" w:line="240" w:lineRule="auto"/>
        <w:jc w:val="both"/>
        <w:rPr>
          <w:rFonts w:ascii="GHEA Grapalat" w:eastAsia="Times New Roman" w:hAnsi="GHEA Grapalat" w:cs="GHEA Grapalat"/>
          <w:sz w:val="18"/>
          <w:szCs w:val="18"/>
          <w:lang w:val="hy-AM"/>
        </w:rPr>
      </w:pPr>
    </w:p>
    <w:p w14:paraId="0542A194"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r xmlns:w="http://schemas.openxmlformats.org/wordprocessingml/2006/main" w:rsidRPr="00E84C88">
        <w:rPr>
          <w:rFonts w:ascii="GHEA Grapalat" w:eastAsia="Times New Roman" w:hAnsi="GHEA Grapalat" w:cs="Sylfae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to be completed</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of the commission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of the secretary</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by </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until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invitation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in the newsletter</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publishing</w:t>
      </w:r>
      <w:r xmlns:w="http://schemas.openxmlformats.org/wordprocessingml/2006/main" w:rsidRPr="00E84C88">
        <w:rPr>
          <w:rFonts w:ascii="GHEA Grapalat" w:eastAsia="Times New Roman" w:hAnsi="GHEA Grapalat" w:cs="Times New Roman"/>
          <w:sz w:val="16"/>
          <w:szCs w:val="16"/>
          <w:lang w:val="hy-AM"/>
        </w:rPr>
        <w:t xml:space="preserve">​</w:t>
      </w:r>
    </w:p>
    <w:p w14:paraId="683D52B3"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r w:rsidRPr="00E84C88">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E84C88" w14:paraId="6A324395"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9A961D"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b/>
                <w:bCs/>
                <w:sz w:val="20"/>
                <w:szCs w:val="20"/>
                <w:lang w:val="hy-AM"/>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Arial" w:eastAsia="Times New Roman" w:hAnsi="Arial" w:cs="Arial"/>
                <w:b/>
                <w:bCs/>
                <w:sz w:val="20"/>
                <w:szCs w:val="20"/>
                <w:lang w:val="en-US"/>
              </w:rPr>
              <w:t xml:space="preserve">PAYMENT</w:t>
            </w:r>
            <w:r xmlns:w="http://schemas.openxmlformats.org/wordprocessingml/2006/main" w:rsidRPr="00E84C88">
              <w:rPr>
                <w:rFonts w:ascii="GHEA Grapalat" w:eastAsia="Times New Roman" w:hAnsi="GHEA Grapalat" w:cs="Arial"/>
                <w:b/>
                <w:bCs/>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REQUIREMENT </w:t>
            </w:r>
            <w:r xmlns:w="http://schemas.openxmlformats.org/wordprocessingml/2006/main" w:rsidRPr="00E84C88">
              <w:rPr>
                <w:rFonts w:ascii="GHEA Grapalat" w:eastAsia="Times New Roman" w:hAnsi="GHEA Grapalat" w:cs="Sylfaen"/>
                <w:b/>
                <w:bCs/>
                <w:sz w:val="20"/>
                <w:szCs w:val="20"/>
                <w:lang w:val="en-US"/>
              </w:rPr>
              <w:t xml:space="preserve">*</w:t>
            </w:r>
          </w:p>
          <w:p w14:paraId="2C7D9E65" w14:textId="77777777" w:rsidR="00532D6C" w:rsidRPr="00E84C88" w:rsidRDefault="00532D6C" w:rsidP="00532D6C">
            <w:pPr>
              <w:spacing w:after="0" w:line="240" w:lineRule="auto"/>
              <w:jc w:val="center"/>
              <w:rPr>
                <w:rFonts w:ascii="GHEA Grapalat" w:eastAsia="Times New Roman" w:hAnsi="GHEA Grapalat" w:cs="Arial"/>
                <w:bCs/>
                <w:sz w:val="20"/>
                <w:szCs w:val="20"/>
                <w:lang w:val="en-US"/>
              </w:rPr>
            </w:pPr>
          </w:p>
        </w:tc>
      </w:tr>
      <w:tr w:rsidR="00532D6C" w:rsidRPr="00E84C88" w14:paraId="2E017CD0"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7A27E"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Sylfaen"/>
                <w:sz w:val="20"/>
                <w:szCs w:val="20"/>
                <w:lang w:val="hy-AM"/>
              </w:rPr>
              <w:t xml:space="preserve"> </w:t>
            </w:r>
          </w:p>
        </w:tc>
      </w:tr>
      <w:tr w:rsidR="00532D6C" w:rsidRPr="00E84C88" w14:paraId="3CA00456" w14:textId="77777777"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1E0484"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Sylfaen"/>
                <w:color w:val="000000"/>
                <w:sz w:val="20"/>
                <w:szCs w:val="20"/>
                <w:lang w:val="en-US"/>
              </w:rPr>
              <w:t xml:space="preserve">​</w:t>
            </w:r>
          </w:p>
        </w:tc>
      </w:tr>
      <w:tr w:rsidR="00532D6C" w:rsidRPr="00E84C88" w14:paraId="7AFB27BC" w14:textId="77777777"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31C8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surname: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Company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2646C187"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30415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5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Payer's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organization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28049EF9"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B309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6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23C27192"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3892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AVC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09DCA9D3"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8BA8EE"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4E68671F"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BC4C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9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 </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surname: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rPr>
              <w:t xml:space="preserve">Tumanyan</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utility</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economy </w:t>
            </w:r>
            <w:r xmlns:w="http://schemas.openxmlformats.org/wordprocessingml/2006/main" w:rsidRPr="00E84C88">
              <w:rPr>
                <w:rFonts w:ascii="GHEA Grapalat" w:eastAsia="Times New Roman" w:hAnsi="GHEA Grapalat" w:cs="Arial"/>
                <w:sz w:val="20"/>
                <w:szCs w:val="20"/>
              </w:rPr>
              <w:t xml:space="preserve">&gt;&gt; </w:t>
            </w:r>
            <w:r xmlns:w="http://schemas.openxmlformats.org/wordprocessingml/2006/main" w:rsidRPr="00E84C88">
              <w:rPr>
                <w:rFonts w:ascii="Arial" w:eastAsia="Times New Roman" w:hAnsi="Arial" w:cs="Arial"/>
                <w:sz w:val="20"/>
                <w:szCs w:val="20"/>
                <w:lang w:val="en-US"/>
              </w:rPr>
              <w:t xml:space="preserve">NAOC:</w:t>
            </w:r>
          </w:p>
        </w:tc>
      </w:tr>
      <w:tr w:rsidR="00532D6C" w:rsidRPr="00E84C88" w14:paraId="08CD9C27"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8FAE3"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10.</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4AB24B87" w14:textId="77777777"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C34CC"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11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AVC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1BEE521F"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85695" w14:textId="77777777" w:rsidR="00532D6C" w:rsidRPr="00E84C88" w:rsidRDefault="00532D6C" w:rsidP="00454CDE">
            <w:pPr xmlns:w="http://schemas.openxmlformats.org/wordprocessingml/2006/main">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Beneficiary's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organization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12E0B651"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1276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note </w:t>
            </w:r>
            <w:r xmlns:w="http://schemas.openxmlformats.org/wordprocessingml/2006/main" w:rsidRPr="00E84C88">
              <w:rPr>
                <w:rFonts w:ascii="GHEA Grapalat" w:eastAsia="Times New Roman" w:hAnsi="GHEA Grapalat" w:cs="Arial"/>
                <w:sz w:val="20"/>
                <w:szCs w:val="20"/>
              </w:rPr>
              <w:t xml:space="preserve">N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27A8FDDD"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F017D"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6B61E2C"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FDEE1"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15.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amount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money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accept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Sylfaen"/>
                <w:sz w:val="20"/>
                <w:szCs w:val="20"/>
                <w:lang w:val="hy-AM"/>
              </w:rPr>
              <w:t xml:space="preserve">which</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661C3B37"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B08647"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rPr>
              <w:t xml:space="preserve">6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Currency </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with code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1F3D7254"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189C9F"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hy-AM"/>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Purpose </w:t>
            </w:r>
            <w:proofErr xmlns:w="http://schemas.openxmlformats.org/wordprocessingml/2006/main" w:type="gramStart"/>
            <w:r xmlns:w="http://schemas.openxmlformats.org/wordprocessingml/2006/main" w:rsidRPr="00E84C88">
              <w:rPr>
                <w:rFonts w:ascii="Arial" w:eastAsia="Times New Roman" w:hAnsi="Arial" w:cs="Arial"/>
                <w:sz w:val="20"/>
                <w:szCs w:val="20"/>
                <w:lang w:val="en-US"/>
              </w:rPr>
              <w:t xml:space="preserve">of transaction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payment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Sylfaen"/>
                <w:bCs/>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bCs/>
                <w:sz w:val="20"/>
                <w:szCs w:val="20"/>
                <w:lang w:val="en-US"/>
              </w:rPr>
              <w:t xml:space="preserve">qualification</w:t>
            </w:r>
            <w:r xmlns:w="http://schemas.openxmlformats.org/wordprocessingml/2006/main" w:rsidRPr="00E84C88">
              <w:rPr>
                <w:rFonts w:ascii="GHEA Grapalat" w:eastAsia="Times New Roman" w:hAnsi="GHEA Grapalat" w:cs="Sylfaen"/>
                <w:bCs/>
                <w:sz w:val="20"/>
                <w:szCs w:val="20"/>
              </w:rPr>
              <w:t xml:space="preserve"> </w:t>
            </w:r>
            <w:r xmlns:w="http://schemas.openxmlformats.org/wordprocessingml/2006/main" w:rsidRPr="00E84C88">
              <w:rPr>
                <w:rFonts w:ascii="Arial" w:eastAsia="Times New Roman" w:hAnsi="Arial" w:cs="Arial"/>
                <w:bCs/>
                <w:sz w:val="20"/>
                <w:szCs w:val="20"/>
                <w:lang w:val="en-US"/>
              </w:rPr>
              <w:t xml:space="preserve">ensure </w:t>
            </w:r>
            <w:r xmlns:w="http://schemas.openxmlformats.org/wordprocessingml/2006/main" w:rsidRPr="00E84C88">
              <w:rPr>
                <w:rFonts w:ascii="Arial" w:eastAsia="Times New Roman" w:hAnsi="Arial" w:cs="Arial"/>
                <w:bCs/>
                <w:sz w:val="20"/>
                <w:szCs w:val="20"/>
                <w:lang w:val="hy-AM"/>
              </w:rPr>
              <w:t xml:space="preserve">it</w:t>
            </w:r>
            <w:r xmlns:w="http://schemas.openxmlformats.org/wordprocessingml/2006/main" w:rsidRPr="00E84C88">
              <w:rPr>
                <w:rFonts w:ascii="GHEA Grapalat" w:eastAsia="Times New Roman" w:hAnsi="GHEA Grapalat" w:cs="Sylfaen"/>
                <w:bCs/>
                <w:sz w:val="20"/>
                <w:szCs w:val="20"/>
                <w:lang w:val="hy-AM"/>
              </w:rPr>
              <w:t xml:space="preserve"> </w:t>
            </w:r>
            <w:r xmlns:w="http://schemas.openxmlformats.org/wordprocessingml/2006/main" w:rsidRPr="00E84C88">
              <w:rPr>
                <w:rFonts w:ascii="Arial" w:eastAsia="Times New Roman" w:hAnsi="Arial" w:cs="Arial"/>
                <w:bCs/>
                <w:sz w:val="20"/>
                <w:szCs w:val="20"/>
                <w:lang w:val="hy-AM"/>
              </w:rPr>
              <w:t xml:space="preserve">for </w:t>
            </w:r>
            <w:r xmlns:w="http://schemas.openxmlformats.org/wordprocessingml/2006/main" w:rsidRPr="00E84C88">
              <w:rPr>
                <w:rFonts w:ascii="GHEA Grapalat" w:eastAsia="Times New Roman" w:hAnsi="GHEA Grapalat" w:cs="Sylfaen"/>
                <w:bCs/>
                <w:sz w:val="20"/>
                <w:szCs w:val="20"/>
              </w:rPr>
              <w:t xml:space="preserve">)</w:t>
            </w:r>
          </w:p>
        </w:tc>
      </w:tr>
      <w:tr w:rsidR="00532D6C" w:rsidRPr="00E84C88" w14:paraId="32ADAE86" w14:textId="77777777" w:rsidTr="00532D6C">
        <w:trPr>
          <w:trHeight w:val="424"/>
        </w:trPr>
        <w:tc>
          <w:tcPr>
            <w:tcW w:w="10980" w:type="dxa"/>
            <w:gridSpan w:val="2"/>
            <w:tcBorders>
              <w:top w:val="single" w:sz="4" w:space="0" w:color="auto"/>
              <w:left w:val="single" w:sz="4" w:space="0" w:color="auto"/>
              <w:right w:val="single" w:sz="4" w:space="0" w:color="000000"/>
            </w:tcBorders>
            <w:noWrap/>
            <w:vAlign w:val="bottom"/>
          </w:tcPr>
          <w:p w14:paraId="1357CFF1"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foundations: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Documents: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that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including: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suffering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about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 </w:t>
            </w:r>
            <w:r xmlns:w="http://schemas.openxmlformats.org/wordprocessingml/2006/main" w:rsidRPr="00E84C88">
              <w:rPr>
                <w:rFonts w:ascii="Arial" w:eastAsia="Times New Roman" w:hAnsi="Arial" w:cs="Arial"/>
                <w:sz w:val="20"/>
                <w:szCs w:val="20"/>
                <w:lang w:val="hy-AM"/>
              </w:rPr>
              <w:t xml:space="preserve">to </w:t>
            </w:r>
            <w:r xmlns:w="http://schemas.openxmlformats.org/wordprocessingml/2006/main" w:rsidRPr="00E84C88">
              <w:rPr>
                <w:rFonts w:ascii="GHEA Grapalat" w:eastAsia="Times New Roman" w:hAnsi="GHEA Grapalat" w:cs="Arial"/>
                <w:sz w:val="20"/>
                <w:szCs w:val="20"/>
                <w:lang w:val="hy-AM"/>
              </w:rPr>
              <w:t xml:space="preserve">them</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lang w:val="hy-AM"/>
              </w:rPr>
              <w:t xml:space="preserve">the </w:t>
            </w:r>
            <w:r xmlns:w="http://schemas.openxmlformats.org/wordprocessingml/2006/main" w:rsidRPr="00E84C88">
              <w:rPr>
                <w:rFonts w:ascii="Arial" w:eastAsia="Times New Roman" w:hAnsi="Arial" w:cs="Arial"/>
                <w:sz w:val="20"/>
                <w:szCs w:val="20"/>
                <w:lang w:val="hy-AM"/>
              </w:rPr>
              <w:t xml:space="preserve">numbers</w:t>
            </w:r>
            <w:r xmlns:w="http://schemas.openxmlformats.org/wordprocessingml/2006/main" w:rsidRPr="00E84C88">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p</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code</w:t>
            </w:r>
            <w:proofErr xmlns:w="http://schemas.openxmlformats.org/wordprocessingml/2006/main" w:type="gramEnd"/>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whose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based on</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happening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charge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rPr>
              <w:t xml:space="preserve">.</w:t>
            </w:r>
          </w:p>
          <w:p w14:paraId="2AD118B5" w14:textId="77777777" w:rsidR="00532D6C" w:rsidRPr="00E84C88" w:rsidRDefault="00532D6C" w:rsidP="00532D6C">
            <w:pPr>
              <w:spacing w:after="0" w:line="240" w:lineRule="auto"/>
              <w:rPr>
                <w:rFonts w:ascii="GHEA Grapalat" w:eastAsia="Times New Roman" w:hAnsi="GHEA Grapalat" w:cs="Arial"/>
                <w:sz w:val="20"/>
                <w:szCs w:val="20"/>
              </w:rPr>
            </w:pPr>
          </w:p>
        </w:tc>
      </w:tr>
      <w:tr w:rsidR="00532D6C" w:rsidRPr="00E84C88" w14:paraId="2B733FB4" w14:textId="77777777"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14:paraId="4C0D0B31" w14:textId="77777777" w:rsidR="00532D6C" w:rsidRPr="00E84C88" w:rsidRDefault="00532D6C" w:rsidP="00532D6C">
            <w:pPr>
              <w:spacing w:after="0" w:line="240" w:lineRule="auto"/>
              <w:rPr>
                <w:rFonts w:ascii="GHEA Grapalat" w:eastAsia="Times New Roman" w:hAnsi="GHEA Grapalat" w:cs="Arial"/>
                <w:sz w:val="20"/>
                <w:szCs w:val="20"/>
                <w:lang w:val="hy-AM"/>
              </w:rPr>
            </w:pPr>
          </w:p>
        </w:tc>
      </w:tr>
      <w:tr w:rsidR="00532D6C" w:rsidRPr="00E84C88" w14:paraId="0B8447B6"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F9B40"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19.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terms: </w:t>
            </w:r>
            <w:r xmlns:w="http://schemas.openxmlformats.org/wordprocessingml/2006/main" w:rsidRPr="00E84C88">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Sylfaen"/>
                <w:sz w:val="20"/>
                <w:szCs w:val="20"/>
                <w:lang w:val="hy-AM"/>
              </w:rPr>
              <w:t xml:space="preserve">&gt;</w:t>
            </w:r>
          </w:p>
          <w:p w14:paraId="11D3F5AA" w14:textId="77777777" w:rsidR="00532D6C" w:rsidRPr="00E84C88" w:rsidRDefault="00532D6C" w:rsidP="00532D6C">
            <w:pPr>
              <w:spacing w:after="0" w:line="240" w:lineRule="auto"/>
              <w:rPr>
                <w:rFonts w:ascii="GHEA Grapalat" w:eastAsia="Times New Roman" w:hAnsi="GHEA Grapalat" w:cs="Sylfaen"/>
                <w:sz w:val="20"/>
                <w:szCs w:val="20"/>
              </w:rPr>
            </w:pPr>
          </w:p>
        </w:tc>
      </w:tr>
      <w:tr w:rsidR="00532D6C" w:rsidRPr="00E84C88" w14:paraId="20AF87CA"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BFD97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Adverb</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pages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quantity: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lang w:val="en-US"/>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page:</w:t>
            </w:r>
          </w:p>
          <w:p w14:paraId="1707C8D0" w14:textId="77777777" w:rsidR="00532D6C" w:rsidRPr="00E84C88" w:rsidRDefault="00532D6C" w:rsidP="00532D6C">
            <w:pPr>
              <w:spacing w:after="0" w:line="240" w:lineRule="auto"/>
              <w:rPr>
                <w:rFonts w:ascii="GHEA Grapalat" w:eastAsia="Times New Roman" w:hAnsi="GHEA Grapalat" w:cs="Sylfaen"/>
                <w:sz w:val="20"/>
                <w:szCs w:val="20"/>
                <w:lang w:val="hy-AM"/>
              </w:rPr>
            </w:pPr>
          </w:p>
        </w:tc>
      </w:tr>
      <w:tr w:rsidR="00532D6C" w:rsidRPr="00E84C88" w14:paraId="5D868415"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08F91B04"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GHEA Grapalat" w:eastAsia="Times New Roman" w:hAnsi="GHEA Grapalat" w:cs="Arial"/>
                <w:sz w:val="20"/>
                <w:szCs w:val="20"/>
                <w:lang w:val="hy-AM"/>
              </w:rPr>
              <w:t xml:space="preserve">22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signatures</w:t>
            </w:r>
          </w:p>
          <w:p w14:paraId="578E18A2" w14:textId="77777777" w:rsidR="00532D6C" w:rsidRPr="00E84C88" w:rsidRDefault="00532D6C" w:rsidP="00532D6C">
            <w:pPr>
              <w:spacing w:after="0" w:line="240" w:lineRule="auto"/>
              <w:rPr>
                <w:rFonts w:ascii="GHEA Grapalat" w:eastAsia="Times New Roman" w:hAnsi="GHEA Grapalat" w:cs="Sylfaen"/>
                <w:sz w:val="20"/>
                <w:szCs w:val="20"/>
              </w:rPr>
            </w:pPr>
          </w:p>
          <w:p w14:paraId="0153D0D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077EFD8E" w14:textId="77777777" w:rsidR="00532D6C" w:rsidRPr="00E84C88" w:rsidRDefault="00532D6C" w:rsidP="00532D6C">
            <w:pPr>
              <w:spacing w:after="0" w:line="240" w:lineRule="auto"/>
              <w:rPr>
                <w:rFonts w:ascii="GHEA Grapalat" w:eastAsia="Times New Roman" w:hAnsi="GHEA Grapalat" w:cs="Tahoma"/>
                <w:color w:val="000000"/>
                <w:sz w:val="20"/>
                <w:szCs w:val="20"/>
              </w:rPr>
            </w:pPr>
          </w:p>
          <w:p w14:paraId="2DD1EE54" w14:textId="77777777" w:rsidR="00532D6C" w:rsidRPr="00E84C88" w:rsidRDefault="00532D6C" w:rsidP="00532D6C">
            <w:pPr>
              <w:spacing w:after="0" w:line="240" w:lineRule="auto"/>
              <w:rPr>
                <w:rFonts w:ascii="GHEA Grapalat" w:eastAsia="Times New Roman" w:hAnsi="GHEA Grapalat" w:cs="Sylfaen"/>
                <w:sz w:val="20"/>
                <w:szCs w:val="20"/>
              </w:rPr>
            </w:pPr>
          </w:p>
          <w:p w14:paraId="69B0E54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4258549B" w14:textId="77777777" w:rsidR="00532D6C" w:rsidRPr="00E84C88" w:rsidRDefault="00532D6C" w:rsidP="00532D6C">
            <w:pPr>
              <w:spacing w:after="0" w:line="240" w:lineRule="auto"/>
              <w:rPr>
                <w:rFonts w:ascii="GHEA Grapalat" w:eastAsia="Times New Roman" w:hAnsi="GHEA Grapalat" w:cs="Sylfaen"/>
                <w:sz w:val="20"/>
                <w:szCs w:val="20"/>
              </w:rPr>
            </w:pPr>
          </w:p>
          <w:p w14:paraId="51B299D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22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rPr>
              <w:t xml:space="preserve">.</w:t>
            </w:r>
          </w:p>
          <w:p w14:paraId="4BC5D880"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K.</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T.</w:t>
            </w:r>
            <w:r xmlns:w="http://schemas.openxmlformats.org/wordprocessingml/2006/main" w:rsidRPr="00E84C88">
              <w:rPr>
                <w:rFonts w:ascii="GHEA Grapalat" w:eastAsia="Times New Roman" w:hAnsi="GHEA Grapalat" w:cs="Sylfaen"/>
                <w:sz w:val="20"/>
                <w:szCs w:val="20"/>
              </w:rPr>
              <w:t xml:space="preserve">​</w:t>
            </w:r>
          </w:p>
          <w:p w14:paraId="000F9433" w14:textId="77777777" w:rsidR="00532D6C" w:rsidRPr="00E84C88" w:rsidRDefault="00532D6C" w:rsidP="00532D6C">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0B51901"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Arial"/>
                <w:sz w:val="20"/>
                <w:szCs w:val="20"/>
                <w:lang w:val="hy-AM"/>
              </w:rPr>
              <w:t xml:space="preserve">2 </w:t>
            </w:r>
            <w:r xmlns:w="http://schemas.openxmlformats.org/wordprocessingml/2006/main" w:rsidRPr="00E84C88">
              <w:rPr>
                <w:rFonts w:ascii="GHEA Grapalat" w:eastAsia="Times New Roman" w:hAnsi="GHEA Grapalat" w:cs="Arial"/>
                <w:sz w:val="20"/>
                <w:szCs w:val="20"/>
              </w:rPr>
              <w:t xml:space="preserve">1.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signatures </w:t>
            </w:r>
            <w:r xmlns:w="http://schemas.openxmlformats.org/wordprocessingml/2006/main" w:rsidRPr="00E84C88">
              <w:rPr>
                <w:rFonts w:ascii="GHEA Grapalat" w:eastAsia="Times New Roman" w:hAnsi="GHEA Grapalat" w:cs="Sylfaen"/>
                <w:sz w:val="20"/>
                <w:szCs w:val="20"/>
              </w:rPr>
              <w:t xml:space="preserve">:</w:t>
            </w:r>
          </w:p>
          <w:p w14:paraId="6E8D2935"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3872C8D2"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268EEFCA"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5491E782"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7C6B38DE"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3871AA44"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7B9DB1DD"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K.</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T.</w:t>
            </w:r>
            <w:r xmlns:w="http://schemas.openxmlformats.org/wordprocessingml/2006/main" w:rsidRPr="00E84C88">
              <w:rPr>
                <w:rFonts w:ascii="GHEA Grapalat" w:eastAsia="Times New Roman" w:hAnsi="GHEA Grapalat" w:cs="Sylfaen"/>
                <w:sz w:val="20"/>
                <w:szCs w:val="20"/>
              </w:rPr>
              <w:t xml:space="preserve">​</w:t>
            </w:r>
          </w:p>
          <w:p w14:paraId="6BBD7035" w14:textId="77777777" w:rsidR="00532D6C" w:rsidRPr="00E84C88" w:rsidRDefault="00532D6C" w:rsidP="00532D6C">
            <w:pPr>
              <w:spacing w:after="0" w:line="240" w:lineRule="auto"/>
              <w:jc w:val="right"/>
              <w:rPr>
                <w:rFonts w:ascii="GHEA Grapalat" w:eastAsia="Times New Roman" w:hAnsi="GHEA Grapalat" w:cs="Sylfaen"/>
                <w:sz w:val="20"/>
                <w:szCs w:val="20"/>
              </w:rPr>
            </w:pPr>
          </w:p>
        </w:tc>
      </w:tr>
      <w:tr w:rsidR="00532D6C" w:rsidRPr="00E84C88" w14:paraId="420DEF46" w14:textId="77777777" w:rsidTr="00532D6C">
        <w:trPr>
          <w:trHeight w:val="2058"/>
        </w:trPr>
        <w:tc>
          <w:tcPr>
            <w:tcW w:w="5616" w:type="dxa"/>
            <w:tcBorders>
              <w:top w:val="single" w:sz="4" w:space="0" w:color="auto"/>
              <w:left w:val="single" w:sz="4" w:space="0" w:color="auto"/>
              <w:right w:val="single" w:sz="4" w:space="0" w:color="auto"/>
            </w:tcBorders>
            <w:noWrap/>
            <w:vAlign w:val="bottom"/>
          </w:tcPr>
          <w:p w14:paraId="0C8609F3"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4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en-US"/>
              </w:rPr>
              <w:t xml:space="preserve">a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hy-AM"/>
              </w:rPr>
              <w:t xml:space="preserve">To the beneficiary</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attendant</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financial</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organization</w:t>
            </w:r>
            <w:r xmlns:w="http://schemas.openxmlformats.org/wordprocessingml/2006/main" w:rsidRPr="00E84C88">
              <w:rPr>
                <w:rFonts w:ascii="GHEA Grapalat" w:eastAsia="Times New Roman" w:hAnsi="GHEA Grapalat" w:cs="Tahoma"/>
                <w:color w:val="000000"/>
                <w:sz w:val="20"/>
                <w:szCs w:val="20"/>
              </w:rPr>
              <w:t xml:space="preserve"> </w:t>
            </w:r>
          </w:p>
          <w:p w14:paraId="0D386D79"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lang w:val="hy-AM"/>
              </w:rPr>
            </w:pP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GHEA Grapalat" w:eastAsia="Times New Roman" w:hAnsi="GHEA Grapalat" w:cs="Tahoma"/>
                <w:color w:val="000000"/>
                <w:sz w:val="20"/>
                <w:szCs w:val="20"/>
                <w:lang w:val="hy-AM"/>
              </w:rPr>
              <w:t xml:space="preserve">                 </w:t>
            </w:r>
          </w:p>
          <w:p w14:paraId="48CC654B"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GHEA Grapalat" w:eastAsia="Times New Roman" w:hAnsi="GHEA Grapalat" w:cs="Tahoma"/>
                <w:color w:val="000000"/>
                <w:sz w:val="20"/>
                <w:szCs w:val="20"/>
              </w:rPr>
              <w:t xml:space="preserve">/____________________/</w:t>
            </w:r>
          </w:p>
          <w:p w14:paraId="6456B9C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  </w:t>
            </w:r>
          </w:p>
          <w:p w14:paraId="6E21BE5D"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 </w:t>
            </w:r>
            <w:r xmlns:w="http://schemas.openxmlformats.org/wordprocessingml/2006/main" w:rsidRPr="00E84C88">
              <w:rPr>
                <w:rFonts w:ascii="GHEA Grapalat" w:eastAsia="Times New Roman" w:hAnsi="GHEA Grapalat" w:cs="Sylfaen"/>
                <w:sz w:val="20"/>
                <w:szCs w:val="20"/>
                <w:lang w:val="en-US"/>
              </w:rPr>
              <w:t xml:space="preserve">/</w:t>
            </w:r>
          </w:p>
          <w:p w14:paraId="1F90E308"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p>
          <w:p w14:paraId="14627D74"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14:paraId="217392ED"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3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en-US"/>
              </w:rPr>
              <w:t xml:space="preserve">a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hy-AM"/>
              </w:rPr>
              <w:t xml:space="preserve">To the payer</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attendant</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financial</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organization</w:t>
            </w:r>
            <w:r xmlns:w="http://schemas.openxmlformats.org/wordprocessingml/2006/main" w:rsidRPr="00E84C88">
              <w:rPr>
                <w:rFonts w:ascii="GHEA Grapalat" w:eastAsia="Times New Roman" w:hAnsi="GHEA Grapalat" w:cs="Tahoma"/>
                <w:color w:val="000000"/>
                <w:sz w:val="20"/>
                <w:szCs w:val="20"/>
                <w:lang w:val="en-US"/>
              </w:rPr>
              <w:t xml:space="preserve"> </w:t>
            </w:r>
          </w:p>
          <w:p w14:paraId="69D84205"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2869B54D"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7A5D0BA2"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/____________________/</w:t>
            </w:r>
          </w:p>
          <w:p w14:paraId="5E943CB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 </w:t>
            </w:r>
            <w:r xmlns:w="http://schemas.openxmlformats.org/wordprocessingml/2006/main" w:rsidRPr="00E84C88">
              <w:rPr>
                <w:rFonts w:ascii="GHEA Grapalat" w:eastAsia="Times New Roman" w:hAnsi="GHEA Grapalat" w:cs="Sylfaen"/>
                <w:sz w:val="20"/>
                <w:szCs w:val="20"/>
                <w:lang w:val="en-US"/>
              </w:rPr>
              <w:t xml:space="preserve">/</w:t>
            </w:r>
          </w:p>
          <w:p w14:paraId="77E90912" w14:textId="77777777" w:rsidR="00532D6C" w:rsidRPr="00E84C88" w:rsidRDefault="00532D6C" w:rsidP="00532D6C">
            <w:pPr>
              <w:spacing w:after="0" w:line="240" w:lineRule="auto"/>
              <w:jc w:val="right"/>
              <w:rPr>
                <w:rFonts w:ascii="GHEA Grapalat" w:eastAsia="Times New Roman" w:hAnsi="GHEA Grapalat" w:cs="Arial"/>
                <w:sz w:val="20"/>
                <w:szCs w:val="20"/>
                <w:lang w:val="hy-AM"/>
              </w:rPr>
            </w:pPr>
          </w:p>
        </w:tc>
      </w:tr>
      <w:tr w:rsidR="00532D6C" w:rsidRPr="00A406BF" w14:paraId="54D19720"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2BA1347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24.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K.</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w:t>
            </w:r>
            <w:r xmlns:w="http://schemas.openxmlformats.org/wordprocessingml/2006/main" w:rsidRPr="00E84C88">
              <w:rPr>
                <w:rFonts w:ascii="GHEA Grapalat" w:eastAsia="Times New Roman" w:hAnsi="GHEA Grapalat" w:cs="Sylfaen"/>
                <w:sz w:val="20"/>
                <w:szCs w:val="20"/>
                <w:lang w:val="en-US"/>
              </w:rPr>
              <w:t xml:space="preserve">​</w:t>
            </w:r>
          </w:p>
          <w:p w14:paraId="62665926"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0B76EF2F"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6CC2928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2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Arial" w:eastAsia="Times New Roman" w:hAnsi="Arial" w:cs="Arial"/>
                <w:color w:val="000000"/>
                <w:sz w:val="20"/>
                <w:szCs w:val="20"/>
                <w:lang w:val="en-US"/>
              </w:rPr>
              <w:t xml:space="preserve">year </w:t>
            </w:r>
            <w:r xmlns:w="http://schemas.openxmlformats.org/wordprocessingml/2006/main" w:rsidRPr="00E84C88">
              <w:rPr>
                <w:rFonts w:ascii="GHEA Grapalat" w:eastAsia="Times New Roman" w:hAnsi="GHEA Grapalat" w:cs="Sylfaen"/>
                <w:color w:val="000000"/>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 </w:t>
            </w:r>
          </w:p>
          <w:p w14:paraId="7F7BFE36"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52D44E3C"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35CA2DF0"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14:paraId="2851175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K.</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w:t>
            </w:r>
            <w:r xmlns:w="http://schemas.openxmlformats.org/wordprocessingml/2006/main" w:rsidRPr="00E84C88">
              <w:rPr>
                <w:rFonts w:ascii="GHEA Grapalat" w:eastAsia="Times New Roman" w:hAnsi="GHEA Grapalat" w:cs="Sylfaen"/>
                <w:sz w:val="20"/>
                <w:szCs w:val="20"/>
                <w:lang w:val="en-US"/>
              </w:rPr>
              <w:t xml:space="preserve">​</w:t>
            </w:r>
          </w:p>
          <w:p w14:paraId="49FA606B"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2551B899"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4B23833F"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color w:val="000000"/>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Execution:</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Sylfaen"/>
                <w:color w:val="000000"/>
                <w:sz w:val="20"/>
                <w:szCs w:val="20"/>
                <w:lang w:val="en-US"/>
              </w:rPr>
              <w:t xml:space="preserve">​</w:t>
            </w:r>
          </w:p>
          <w:p w14:paraId="2C6EF489"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p>
          <w:p w14:paraId="37A7EDC8"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4059EC78" w14:textId="77777777" w:rsidR="00532D6C" w:rsidRPr="00E84C88" w:rsidRDefault="00532D6C" w:rsidP="00532D6C">
            <w:pPr>
              <w:spacing w:after="0" w:line="240" w:lineRule="auto"/>
              <w:jc w:val="right"/>
              <w:rPr>
                <w:rFonts w:ascii="GHEA Grapalat" w:eastAsia="Times New Roman" w:hAnsi="GHEA Grapalat" w:cs="Arial"/>
                <w:sz w:val="20"/>
                <w:szCs w:val="20"/>
                <w:lang w:val="en-US"/>
              </w:rPr>
            </w:pPr>
          </w:p>
        </w:tc>
      </w:tr>
    </w:tbl>
    <w:p w14:paraId="079F972C"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10771FB8"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45089A2E"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760FA35C"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50FAF9A8"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474877F9"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Payment:</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demand letter</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to be completed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is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according to</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hereby</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by invitation</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defined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Payment:</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of demand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mandatory</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valid conditions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and: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filling</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order</w:t>
      </w:r>
      <w:r xmlns:w="http://schemas.openxmlformats.org/wordprocessingml/2006/main" w:rsidRPr="00E84C88">
        <w:rPr>
          <w:rFonts w:ascii="GHEA Grapalat" w:eastAsia="Times New Roman" w:hAnsi="GHEA Grapalat" w:cs="Times New Roman"/>
          <w:sz w:val="16"/>
          <w:szCs w:val="24"/>
          <w:lang w:val="hy-AM"/>
        </w:rPr>
        <w:t xml:space="preserve">​</w:t>
      </w:r>
    </w:p>
    <w:p w14:paraId="422F72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lang w:val="nl-NL"/>
        </w:rPr>
      </w:pPr>
      <w:r xmlns:w="http://schemas.openxmlformats.org/wordprocessingml/2006/main" w:rsidRPr="00E84C88">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E84C88">
        <w:rPr>
          <w:rFonts w:ascii="Arial" w:eastAsia="Times New Roman" w:hAnsi="Arial" w:cs="Arial"/>
          <w:b/>
          <w:lang w:val="hy-AM"/>
        </w:rPr>
        <w:lastRenderedPageBreak xmlns:w="http://schemas.openxmlformats.org/wordprocessingml/2006/main"/>
      </w:r>
      <w:r xmlns:w="http://schemas.openxmlformats.org/wordprocessingml/2006/main" w:rsidRPr="00E84C88">
        <w:rPr>
          <w:rFonts w:ascii="Arial" w:eastAsia="Times New Roman" w:hAnsi="Arial" w:cs="Arial"/>
          <w:b/>
          <w:lang w:val="hy-AM"/>
        </w:rPr>
        <w:t xml:space="preserve">Payment:</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of demand</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mandatory</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valid conditions</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and:</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filling</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the guide</w:t>
      </w:r>
    </w:p>
    <w:p w14:paraId="3144EFA7" w14:textId="77777777" w:rsidR="00532D6C" w:rsidRPr="00E84C88" w:rsidRDefault="00532D6C" w:rsidP="00532D6C">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E84C88" w14:paraId="5AC118B1" w14:textId="77777777" w:rsidTr="00532D6C">
        <w:tc>
          <w:tcPr>
            <w:tcW w:w="720" w:type="dxa"/>
            <w:tcBorders>
              <w:top w:val="single" w:sz="4" w:space="0" w:color="auto"/>
              <w:left w:val="single" w:sz="4" w:space="0" w:color="auto"/>
              <w:bottom w:val="single" w:sz="4" w:space="0" w:color="auto"/>
              <w:right w:val="single" w:sz="4" w:space="0" w:color="auto"/>
            </w:tcBorders>
          </w:tcPr>
          <w:p w14:paraId="3CAA946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Q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Q :</w:t>
            </w:r>
          </w:p>
        </w:tc>
        <w:tc>
          <w:tcPr>
            <w:tcW w:w="1938" w:type="dxa"/>
            <w:tcBorders>
              <w:top w:val="single" w:sz="4" w:space="0" w:color="auto"/>
              <w:left w:val="single" w:sz="4" w:space="0" w:color="auto"/>
              <w:bottom w:val="single" w:sz="4" w:space="0" w:color="auto"/>
              <w:right w:val="single" w:sz="4" w:space="0" w:color="auto"/>
            </w:tcBorders>
          </w:tcPr>
          <w:p w14:paraId="770C69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&lt;&lt; </w:t>
            </w:r>
            <w:r xmlns:w="http://schemas.openxmlformats.org/wordprocessingml/2006/main" w:rsidRPr="00E84C88">
              <w:rPr>
                <w:rFonts w:ascii="Arial" w:eastAsia="Times New Roman" w:hAnsi="Arial" w:cs="Arial"/>
                <w:b/>
                <w:sz w:val="20"/>
                <w:szCs w:val="20"/>
                <w:lang w:val="en-US"/>
              </w:rPr>
              <w:t xml:space="preserve">Payment</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requisition </w:t>
            </w:r>
            <w:r xmlns:w="http://schemas.openxmlformats.org/wordprocessingml/2006/main" w:rsidRPr="00E84C88">
              <w:rPr>
                <w:rFonts w:ascii="GHEA Grapalat" w:eastAsia="Times New Roman" w:hAnsi="GHEA Grapalat" w:cs="Times New Roman"/>
                <w:b/>
                <w:sz w:val="20"/>
                <w:szCs w:val="20"/>
                <w:lang w:val="en-US"/>
              </w:rPr>
              <w:t xml:space="preserve">&gt;&gt; </w:t>
            </w:r>
            <w:r xmlns:w="http://schemas.openxmlformats.org/wordprocessingml/2006/main" w:rsidRPr="00E84C88">
              <w:rPr>
                <w:rFonts w:ascii="Arial" w:eastAsia="Times New Roman" w:hAnsi="Arial" w:cs="Arial"/>
                <w:b/>
                <w:sz w:val="20"/>
                <w:szCs w:val="20"/>
                <w:lang w:val="en-US"/>
              </w:rPr>
              <w:t xml:space="preserve">document</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valid conditions</w:t>
            </w:r>
          </w:p>
        </w:tc>
        <w:tc>
          <w:tcPr>
            <w:tcW w:w="2050" w:type="dxa"/>
            <w:tcBorders>
              <w:top w:val="single" w:sz="4" w:space="0" w:color="auto"/>
              <w:left w:val="single" w:sz="4" w:space="0" w:color="auto"/>
              <w:bottom w:val="single" w:sz="4" w:space="0" w:color="auto"/>
              <w:right w:val="single" w:sz="4" w:space="0" w:color="auto"/>
            </w:tcBorders>
          </w:tcPr>
          <w:p w14:paraId="323ACF5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Marked</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field </w:t>
            </w:r>
            <w:r xmlns:w="http://schemas.openxmlformats.org/wordprocessingml/2006/main" w:rsidRPr="00E84C88">
              <w:rPr>
                <w:rFonts w:ascii="GHEA Grapalat" w:eastAsia="Times New Roman" w:hAnsi="GHEA Grapalat" w:cs="Times New Roman"/>
                <w:b/>
                <w:sz w:val="20"/>
                <w:szCs w:val="20"/>
                <w:lang w:val="en-US"/>
              </w:rPr>
              <w:t xml:space="preserve">/</w:t>
            </w:r>
          </w:p>
          <w:p w14:paraId="1530492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of validity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availability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in the document</w:t>
            </w:r>
          </w:p>
        </w:tc>
        <w:tc>
          <w:tcPr>
            <w:tcW w:w="3350" w:type="dxa"/>
            <w:tcBorders>
              <w:top w:val="single" w:sz="4" w:space="0" w:color="auto"/>
              <w:left w:val="single" w:sz="4" w:space="0" w:color="auto"/>
              <w:bottom w:val="single" w:sz="4" w:space="0" w:color="auto"/>
              <w:right w:val="single" w:sz="4" w:space="0" w:color="auto"/>
            </w:tcBorders>
          </w:tcPr>
          <w:p w14:paraId="7872C7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en-US"/>
              </w:rPr>
              <w:t xml:space="preserve">Valid condition</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filling</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the requirement</w:t>
            </w:r>
            <w:r xmlns:w="http://schemas.openxmlformats.org/wordprocessingml/2006/main" w:rsidRPr="00E84C88">
              <w:rPr>
                <w:rFonts w:ascii="GHEA Grapalat" w:eastAsia="Times New Roman" w:hAnsi="GHEA Grapalat" w:cs="Times New Roman"/>
                <w:b/>
                <w:sz w:val="20"/>
                <w:szCs w:val="20"/>
                <w:lang w:val="hy-AM"/>
              </w:rPr>
              <w:t xml:space="preserve"> </w:t>
            </w:r>
          </w:p>
          <w:p w14:paraId="6659F9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shopping</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process</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with</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related </w:t>
            </w:r>
            <w:r xmlns:w="http://schemas.openxmlformats.org/wordprocessingml/2006/main" w:rsidRPr="00E84C88">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24D75053"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Validity:</w:t>
            </w:r>
          </w:p>
          <w:p w14:paraId="73314096"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complementary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side </w:t>
            </w:r>
            <w:r xmlns:w="http://schemas.openxmlformats.org/wordprocessingml/2006/main" w:rsidRPr="00E84C88">
              <w:rPr>
                <w:rFonts w:ascii="GHEA Grapalat" w:eastAsia="Times New Roman" w:hAnsi="GHEA Grapalat" w:cs="Times New Roman"/>
                <w:b/>
                <w:sz w:val="20"/>
                <w:szCs w:val="20"/>
                <w:lang w:val="en-US"/>
              </w:rPr>
              <w:t xml:space="preserve">:</w:t>
            </w:r>
          </w:p>
          <w:p w14:paraId="4387C2C9"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beneficiary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or</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the payer</w:t>
            </w:r>
          </w:p>
          <w:p w14:paraId="4A488271"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shopping</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process</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with</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related </w:t>
            </w:r>
            <w:r xmlns:w="http://schemas.openxmlformats.org/wordprocessingml/2006/main" w:rsidRPr="00E84C88">
              <w:rPr>
                <w:rFonts w:ascii="GHEA Grapalat" w:eastAsia="Times New Roman" w:hAnsi="GHEA Grapalat" w:cs="Times New Roman"/>
                <w:b/>
                <w:sz w:val="20"/>
                <w:szCs w:val="20"/>
                <w:lang w:val="en-US"/>
              </w:rPr>
              <w:t xml:space="preserve">)</w:t>
            </w:r>
          </w:p>
        </w:tc>
      </w:tr>
      <w:tr w:rsidR="00532D6C" w:rsidRPr="00E84C88" w14:paraId="740FFD75" w14:textId="77777777" w:rsidTr="00532D6C">
        <w:tc>
          <w:tcPr>
            <w:tcW w:w="720" w:type="dxa"/>
            <w:tcBorders>
              <w:top w:val="single" w:sz="4" w:space="0" w:color="auto"/>
              <w:left w:val="single" w:sz="4" w:space="0" w:color="auto"/>
              <w:bottom w:val="single" w:sz="4" w:space="0" w:color="auto"/>
              <w:right w:val="single" w:sz="4" w:space="0" w:color="auto"/>
            </w:tcBorders>
          </w:tcPr>
          <w:p w14:paraId="3CDD30D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14:paraId="0CA884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14:paraId="37DF950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14:paraId="1766373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14:paraId="47611FD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5:00</w:t>
            </w:r>
          </w:p>
        </w:tc>
      </w:tr>
      <w:tr w:rsidR="00532D6C" w:rsidRPr="00A406BF" w14:paraId="3FFDE69F" w14:textId="77777777" w:rsidTr="00532D6C">
        <w:tc>
          <w:tcPr>
            <w:tcW w:w="720" w:type="dxa"/>
            <w:tcBorders>
              <w:top w:val="single" w:sz="4" w:space="0" w:color="auto"/>
              <w:left w:val="single" w:sz="4" w:space="0" w:color="auto"/>
              <w:bottom w:val="single" w:sz="4" w:space="0" w:color="auto"/>
              <w:right w:val="single" w:sz="4" w:space="0" w:color="auto"/>
            </w:tcBorders>
          </w:tcPr>
          <w:p w14:paraId="247B56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2ABB2D0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of the document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p>
        </w:tc>
        <w:tc>
          <w:tcPr>
            <w:tcW w:w="2050" w:type="dxa"/>
            <w:tcBorders>
              <w:top w:val="single" w:sz="4" w:space="0" w:color="auto"/>
              <w:left w:val="single" w:sz="4" w:space="0" w:color="auto"/>
              <w:bottom w:val="single" w:sz="4" w:space="0" w:color="auto"/>
              <w:right w:val="single" w:sz="4" w:space="0" w:color="auto"/>
            </w:tcBorders>
          </w:tcPr>
          <w:p w14:paraId="69BC6C3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C907D0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4E1969D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of the document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 </w:t>
            </w:r>
            <w:r xmlns:w="http://schemas.openxmlformats.org/wordprocessingml/2006/main" w:rsidRPr="00E84C88">
              <w:rPr>
                <w:rFonts w:ascii="GHEA Grapalat" w:eastAsia="Times New Roman" w:hAnsi="GHEA Grapalat" w:cs="Times New Roman"/>
                <w:sz w:val="20"/>
                <w:szCs w:val="20"/>
                <w:lang w:val="hy-AM"/>
              </w:rPr>
              <w:t xml:space="preserve">&gt;</w:t>
            </w:r>
          </w:p>
        </w:tc>
      </w:tr>
      <w:tr w:rsidR="00532D6C" w:rsidRPr="00A406BF" w14:paraId="75207760" w14:textId="77777777" w:rsidTr="00532D6C">
        <w:tc>
          <w:tcPr>
            <w:tcW w:w="720" w:type="dxa"/>
            <w:tcBorders>
              <w:top w:val="single" w:sz="4" w:space="0" w:color="auto"/>
              <w:left w:val="single" w:sz="4" w:space="0" w:color="auto"/>
              <w:bottom w:val="single" w:sz="4" w:space="0" w:color="auto"/>
              <w:right w:val="single" w:sz="4" w:space="0" w:color="auto"/>
            </w:tcBorders>
          </w:tcPr>
          <w:p w14:paraId="0A853E3A" w14:textId="77777777" w:rsidR="00532D6C" w:rsidRPr="00E84C88" w:rsidRDefault="00532D6C" w:rsidP="00532D6C">
            <w:pPr>
              <w:numPr>
                <w:ilvl w:val="0"/>
                <w:numId w:val="17"/>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34B0F017"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14:paraId="02F784F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CB4ACB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6A525F5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GHEA Grapalat" w:eastAsia="Times New Roman" w:hAnsi="GHEA Grapalat" w:cs="Times New Roman"/>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when presenting</w:t>
            </w:r>
          </w:p>
        </w:tc>
      </w:tr>
      <w:tr w:rsidR="00532D6C" w:rsidRPr="00A406BF" w14:paraId="3AAD42C0" w14:textId="77777777" w:rsidTr="00532D6C">
        <w:tc>
          <w:tcPr>
            <w:tcW w:w="720" w:type="dxa"/>
            <w:tcBorders>
              <w:top w:val="single" w:sz="4" w:space="0" w:color="auto"/>
              <w:left w:val="single" w:sz="4" w:space="0" w:color="auto"/>
              <w:bottom w:val="single" w:sz="4" w:space="0" w:color="auto"/>
              <w:right w:val="single" w:sz="4" w:space="0" w:color="auto"/>
            </w:tcBorders>
          </w:tcPr>
          <w:p w14:paraId="799097DB" w14:textId="77777777" w:rsidR="00532D6C" w:rsidRPr="00E84C88" w:rsidRDefault="00532D6C" w:rsidP="00532D6C">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3B1EA1A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date</w:t>
            </w:r>
          </w:p>
        </w:tc>
        <w:tc>
          <w:tcPr>
            <w:tcW w:w="2050" w:type="dxa"/>
            <w:tcBorders>
              <w:top w:val="single" w:sz="4" w:space="0" w:color="auto"/>
              <w:left w:val="single" w:sz="4" w:space="0" w:color="auto"/>
              <w:bottom w:val="single" w:sz="4" w:space="0" w:color="auto"/>
              <w:right w:val="single" w:sz="4" w:space="0" w:color="auto"/>
            </w:tcBorders>
          </w:tcPr>
          <w:p w14:paraId="212D19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A40D10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039FFF4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14:paraId="2C119C7D" w14:textId="77777777" w:rsidR="00532D6C" w:rsidRPr="00E84C88" w:rsidRDefault="00532D6C" w:rsidP="00532D6C">
            <w:pPr xmlns:w="http://schemas.openxmlformats.org/wordprocessingml/2006/main">
              <w:spacing w:after="0" w:line="240" w:lineRule="auto"/>
              <w:ind w:left="132" w:hanging="132"/>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GHEA Grapalat" w:eastAsia="Times New Roman" w:hAnsi="GHEA Grapalat" w:cs="Times New Roman"/>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GHEA Grapalat" w:eastAsia="Times New Roman" w:hAnsi="GHEA Grapalat" w:cs="Times New Roman"/>
                <w:sz w:val="20"/>
                <w:szCs w:val="20"/>
                <w:lang w:val="hy-AM"/>
              </w:rPr>
              <w:t xml:space="preserve">day</w:t>
            </w:r>
          </w:p>
        </w:tc>
      </w:tr>
      <w:tr w:rsidR="00532D6C" w:rsidRPr="00E84C88" w14:paraId="5E82CA1E" w14:textId="77777777" w:rsidTr="00532D6C">
        <w:tc>
          <w:tcPr>
            <w:tcW w:w="720" w:type="dxa"/>
            <w:tcBorders>
              <w:top w:val="single" w:sz="4" w:space="0" w:color="auto"/>
              <w:left w:val="single" w:sz="4" w:space="0" w:color="auto"/>
              <w:bottom w:val="single" w:sz="4" w:space="0" w:color="auto"/>
              <w:right w:val="single" w:sz="4" w:space="0" w:color="auto"/>
            </w:tcBorders>
          </w:tcPr>
          <w:p w14:paraId="23E68356" w14:textId="77777777" w:rsidR="00532D6C" w:rsidRPr="00E84C88" w:rsidRDefault="00532D6C" w:rsidP="00532D6C">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5D494DF0"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lang w:val="en-US"/>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14:paraId="603FC5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0998275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2D29976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name of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Arial" w:eastAsia="Times New Roman" w:hAnsi="Arial" w:cs="Arial"/>
                <w:sz w:val="20"/>
                <w:szCs w:val="20"/>
                <w:lang w:val="en-US"/>
              </w:rPr>
              <w:t xml:space="preserve">person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whose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request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specified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Amount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added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first 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last 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physical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w:t>
            </w:r>
            <w:r xmlns:w="http://schemas.openxmlformats.org/wordprocessingml/2006/main" w:rsidRPr="00E84C88">
              <w:rPr>
                <w:rFonts w:ascii="Arial" w:eastAsia="Times New Roman" w:hAnsi="Arial" w:cs="Arial"/>
                <w:sz w:val="20"/>
                <w:szCs w:val="20"/>
                <w:lang w:val="en-US"/>
              </w:rPr>
              <w:t xml:space="preserve">if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Mentioned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Arial" w:eastAsia="Times New Roman" w:hAnsi="Arial" w:cs="Arial"/>
                <w:sz w:val="20"/>
                <w:szCs w:val="20"/>
                <w:lang w:val="en-US"/>
              </w:rPr>
              <w:t xml:space="preserve">according </w:t>
            </w:r>
            <w:r xmlns:w="http://schemas.openxmlformats.org/wordprocessingml/2006/main" w:rsidRPr="00E84C88">
              <w:rPr>
                <w:rFonts w:ascii="GHEA Grapalat" w:eastAsia="Times New Roman" w:hAnsi="GHEA Grapalat" w:cs="Times New Roman"/>
                <w:sz w:val="20"/>
                <w:szCs w:val="20"/>
                <w:lang w:val="en-US"/>
              </w:rPr>
              <w:t xml:space="preserve">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necessity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Filling up</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c>
          <w:tcPr>
            <w:tcW w:w="2640" w:type="dxa"/>
            <w:tcBorders>
              <w:top w:val="single" w:sz="4" w:space="0" w:color="auto"/>
              <w:left w:val="single" w:sz="4" w:space="0" w:color="auto"/>
              <w:bottom w:val="single" w:sz="4" w:space="0" w:color="auto"/>
              <w:right w:val="single" w:sz="4" w:space="0" w:color="auto"/>
            </w:tcBorders>
          </w:tcPr>
          <w:p w14:paraId="2FA16A96" w14:textId="77777777" w:rsidR="00532D6C" w:rsidRPr="00E84C88" w:rsidRDefault="00532D6C" w:rsidP="00532D6C">
            <w:pPr xmlns:w="http://schemas.openxmlformats.org/wordprocessingml/2006/main">
              <w:spacing w:after="0" w:line="240" w:lineRule="auto"/>
              <w:ind w:left="252" w:hanging="252"/>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5AFAF721" w14:textId="77777777" w:rsidTr="00532D6C">
        <w:tc>
          <w:tcPr>
            <w:tcW w:w="720" w:type="dxa"/>
            <w:tcBorders>
              <w:top w:val="single" w:sz="4" w:space="0" w:color="auto"/>
              <w:left w:val="single" w:sz="4" w:space="0" w:color="auto"/>
              <w:bottom w:val="single" w:sz="4" w:space="0" w:color="auto"/>
              <w:right w:val="single" w:sz="4" w:space="0" w:color="auto"/>
            </w:tcBorders>
          </w:tcPr>
          <w:p w14:paraId="5A90C1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7E612A6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bank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70A5C23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22185C0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1B8F13E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541DA0AB" w14:textId="77777777" w:rsidTr="00532D6C">
        <w:tc>
          <w:tcPr>
            <w:tcW w:w="720" w:type="dxa"/>
            <w:tcBorders>
              <w:top w:val="single" w:sz="4" w:space="0" w:color="auto"/>
              <w:left w:val="single" w:sz="4" w:space="0" w:color="auto"/>
              <w:bottom w:val="single" w:sz="4" w:space="0" w:color="auto"/>
              <w:right w:val="single" w:sz="4" w:space="0" w:color="auto"/>
            </w:tcBorders>
          </w:tcPr>
          <w:p w14:paraId="68E79D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187F1E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14:paraId="5FBE5C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250139C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B11B30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himself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request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specified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310CD39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753CBBDE" w14:textId="77777777" w:rsidTr="00532D6C">
        <w:tc>
          <w:tcPr>
            <w:tcW w:w="720" w:type="dxa"/>
            <w:tcBorders>
              <w:top w:val="single" w:sz="4" w:space="0" w:color="auto"/>
              <w:left w:val="single" w:sz="4" w:space="0" w:color="auto"/>
              <w:bottom w:val="single" w:sz="4" w:space="0" w:color="auto"/>
              <w:right w:val="single" w:sz="4" w:space="0" w:color="auto"/>
            </w:tcBorders>
          </w:tcPr>
          <w:p w14:paraId="0FA99A0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788723E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14:paraId="737976E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5D3BDC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772391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bounded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GHEA Grapalat" w:eastAsia="Times New Roman" w:hAnsi="GHEA Grapalat" w:cs="Times New Roman"/>
                <w:sz w:val="20"/>
                <w:szCs w:val="20"/>
                <w:lang w:val="en-US"/>
              </w:rPr>
              <w:t xml:space="preserve">cases </w:t>
            </w:r>
            <w:r xmlns:w="http://schemas.openxmlformats.org/wordprocessingml/2006/main" w:rsidRPr="00E84C88">
              <w:rPr>
                <w:rFonts w:ascii="Arial" w:eastAsia="Times New Roman" w:hAnsi="Arial" w:cs="Arial"/>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accounted for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taxpayer</w:t>
            </w:r>
          </w:p>
        </w:tc>
        <w:tc>
          <w:tcPr>
            <w:tcW w:w="2640" w:type="dxa"/>
            <w:tcBorders>
              <w:top w:val="single" w:sz="4" w:space="0" w:color="auto"/>
              <w:left w:val="single" w:sz="4" w:space="0" w:color="auto"/>
              <w:bottom w:val="single" w:sz="4" w:space="0" w:color="auto"/>
              <w:right w:val="single" w:sz="4" w:space="0" w:color="auto"/>
            </w:tcBorders>
          </w:tcPr>
          <w:p w14:paraId="2A9A1C4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5916DE11" w14:textId="77777777" w:rsidTr="00532D6C">
        <w:tc>
          <w:tcPr>
            <w:tcW w:w="720" w:type="dxa"/>
            <w:tcBorders>
              <w:top w:val="single" w:sz="4" w:space="0" w:color="auto"/>
              <w:left w:val="single" w:sz="4" w:space="0" w:color="auto"/>
              <w:bottom w:val="single" w:sz="4" w:space="0" w:color="auto"/>
              <w:right w:val="single" w:sz="4" w:space="0" w:color="auto"/>
            </w:tcBorders>
          </w:tcPr>
          <w:p w14:paraId="3600243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3E793F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w:t>
            </w:r>
          </w:p>
        </w:tc>
        <w:tc>
          <w:tcPr>
            <w:tcW w:w="2050" w:type="dxa"/>
            <w:tcBorders>
              <w:top w:val="single" w:sz="4" w:space="0" w:color="auto"/>
              <w:left w:val="single" w:sz="4" w:space="0" w:color="auto"/>
              <w:bottom w:val="single" w:sz="4" w:space="0" w:color="auto"/>
              <w:right w:val="single" w:sz="4" w:space="0" w:color="auto"/>
            </w:tcBorders>
          </w:tcPr>
          <w:p w14:paraId="4C7481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2C9DE8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40E425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GHEA Grapalat" w:eastAsia="Times New Roman" w:hAnsi="GHEA Grapalat" w:cs="Times New Roman"/>
                <w:sz w:val="20"/>
                <w:szCs w:val="20"/>
                <w:lang w:val="en-US"/>
              </w:rPr>
              <w:t xml:space="preserve">cases </w:t>
            </w:r>
            <w:r xmlns:w="http://schemas.openxmlformats.org/wordprocessingml/2006/main" w:rsidRPr="00E84C88">
              <w:rPr>
                <w:rFonts w:ascii="Arial" w:eastAsia="Times New Roman" w:hAnsi="Arial" w:cs="Arial"/>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physical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p>
        </w:tc>
        <w:tc>
          <w:tcPr>
            <w:tcW w:w="2640" w:type="dxa"/>
            <w:tcBorders>
              <w:top w:val="single" w:sz="4" w:space="0" w:color="auto"/>
              <w:left w:val="single" w:sz="4" w:space="0" w:color="auto"/>
              <w:bottom w:val="single" w:sz="4" w:space="0" w:color="auto"/>
              <w:right w:val="single" w:sz="4" w:space="0" w:color="auto"/>
            </w:tcBorders>
          </w:tcPr>
          <w:p w14:paraId="0B911D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7DF9EBAD" w14:textId="77777777" w:rsidTr="00532D6C">
        <w:tc>
          <w:tcPr>
            <w:tcW w:w="720" w:type="dxa"/>
            <w:tcBorders>
              <w:top w:val="single" w:sz="4" w:space="0" w:color="auto"/>
              <w:left w:val="single" w:sz="4" w:space="0" w:color="auto"/>
              <w:bottom w:val="single" w:sz="4" w:space="0" w:color="auto"/>
              <w:right w:val="single" w:sz="4" w:space="0" w:color="auto"/>
            </w:tcBorders>
          </w:tcPr>
          <w:p w14:paraId="5D5207A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2EFD0E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 </w:t>
            </w:r>
            <w:r xmlns:w="http://schemas.openxmlformats.org/wordprocessingml/2006/main" w:rsidRPr="00E84C88">
              <w:rPr>
                <w:rFonts w:ascii="Arial" w:eastAsia="Times New Roman" w:hAnsi="Arial" w:cs="Arial"/>
                <w:sz w:val="20"/>
                <w:szCs w:val="20"/>
                <w:lang w:val="hy-AM"/>
              </w:rPr>
              <w:t xml:space="preserve">of:</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14:paraId="3D26F2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A2C6BE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534EE9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person's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Recipient's </w:t>
            </w:r>
            <w:r xmlns:w="http://schemas.openxmlformats.org/wordprocessingml/2006/main" w:rsidRPr="00E84C88">
              <w:rPr>
                <w:rFonts w:ascii="GHEA Grapalat" w:eastAsia="Times New Roman" w:hAnsi="GHEA Grapalat" w:cs="Times New Roman"/>
                <w:sz w:val="20"/>
                <w:szCs w:val="20"/>
                <w:lang w:val="en-US"/>
              </w:rPr>
              <w:t xml:space="preserve">name </w:t>
            </w:r>
            <w:r xmlns:w="http://schemas.openxmlformats.org/wordprocessingml/2006/main" w:rsidRPr="00E84C88">
              <w:rPr>
                <w:rFonts w:ascii="Arial" w:eastAsia="Times New Roman" w:hAnsi="Arial" w:cs="Arial"/>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be noted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Arial" w:eastAsia="Times New Roman" w:hAnsi="Arial" w:cs="Arial"/>
                <w:sz w:val="20"/>
                <w:szCs w:val="20"/>
                <w:lang w:val="en-US"/>
              </w:rPr>
              <w:t xml:space="preserve">according </w:t>
            </w:r>
            <w:r xmlns:w="http://schemas.openxmlformats.org/wordprocessingml/2006/main" w:rsidRPr="00E84C88">
              <w:rPr>
                <w:rFonts w:ascii="GHEA Grapalat" w:eastAsia="Times New Roman" w:hAnsi="GHEA Grapalat" w:cs="Times New Roman"/>
                <w:sz w:val="20"/>
                <w:szCs w:val="20"/>
                <w:lang w:val="en-US"/>
              </w:rPr>
              <w:t xml:space="preserve">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necessity</w:t>
            </w:r>
          </w:p>
        </w:tc>
        <w:tc>
          <w:tcPr>
            <w:tcW w:w="2640" w:type="dxa"/>
            <w:tcBorders>
              <w:top w:val="single" w:sz="4" w:space="0" w:color="auto"/>
              <w:left w:val="single" w:sz="4" w:space="0" w:color="auto"/>
              <w:bottom w:val="single" w:sz="4" w:space="0" w:color="auto"/>
              <w:right w:val="single" w:sz="4" w:space="0" w:color="auto"/>
            </w:tcBorders>
          </w:tcPr>
          <w:p w14:paraId="4AB0DC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E84C88" w14:paraId="1E4589B6" w14:textId="77777777" w:rsidTr="00532D6C">
        <w:tc>
          <w:tcPr>
            <w:tcW w:w="720" w:type="dxa"/>
            <w:tcBorders>
              <w:top w:val="single" w:sz="4" w:space="0" w:color="auto"/>
              <w:left w:val="single" w:sz="4" w:space="0" w:color="auto"/>
              <w:bottom w:val="single" w:sz="4" w:space="0" w:color="auto"/>
              <w:right w:val="single" w:sz="4" w:space="0" w:color="auto"/>
            </w:tcBorders>
          </w:tcPr>
          <w:p w14:paraId="77D3383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7D1FA2D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 </w:t>
            </w:r>
            <w:r xmlns:w="http://schemas.openxmlformats.org/wordprocessingml/2006/main" w:rsidRPr="00E84C88">
              <w:rPr>
                <w:rFonts w:ascii="Arial" w:eastAsia="Times New Roman" w:hAnsi="Arial" w:cs="Arial"/>
                <w:sz w:val="20"/>
                <w:szCs w:val="20"/>
                <w:lang w:val="hy-AM"/>
              </w:rPr>
              <w:t xml:space="preserve">CS:</w:t>
            </w:r>
          </w:p>
        </w:tc>
        <w:tc>
          <w:tcPr>
            <w:tcW w:w="2050" w:type="dxa"/>
            <w:tcBorders>
              <w:top w:val="single" w:sz="4" w:space="0" w:color="auto"/>
              <w:left w:val="single" w:sz="4" w:space="0" w:color="auto"/>
              <w:bottom w:val="single" w:sz="4" w:space="0" w:color="auto"/>
              <w:right w:val="single" w:sz="4" w:space="0" w:color="auto"/>
            </w:tcBorders>
          </w:tcPr>
          <w:p w14:paraId="41B5FED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DFF8DD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4FF199B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shopping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connected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process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02A20FD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 </w:t>
            </w:r>
            <w:r xmlns:w="http://schemas.openxmlformats.org/wordprocessingml/2006/main" w:rsidRPr="00E84C88">
              <w:rPr>
                <w:rFonts w:ascii="GHEA Grapalat" w:eastAsia="Times New Roman" w:hAnsi="GHEA Grapalat" w:cs="Sylfaen"/>
                <w:sz w:val="20"/>
                <w:szCs w:val="20"/>
              </w:rPr>
              <w:t xml:space="preserve">)</w:t>
            </w:r>
          </w:p>
        </w:tc>
      </w:tr>
      <w:tr w:rsidR="00532D6C" w:rsidRPr="00A406BF" w14:paraId="0CB5D39D" w14:textId="77777777" w:rsidTr="00532D6C">
        <w:tc>
          <w:tcPr>
            <w:tcW w:w="720" w:type="dxa"/>
            <w:tcBorders>
              <w:top w:val="single" w:sz="4" w:space="0" w:color="auto"/>
              <w:left w:val="single" w:sz="4" w:space="0" w:color="auto"/>
              <w:bottom w:val="single" w:sz="4" w:space="0" w:color="auto"/>
              <w:right w:val="single" w:sz="4" w:space="0" w:color="auto"/>
            </w:tcBorders>
          </w:tcPr>
          <w:p w14:paraId="6CC0DB3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3DA6C47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14:paraId="41CCE4D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C733E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1C2B07E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GHEA Grapalat" w:eastAsia="Times New Roman" w:hAnsi="GHEA Grapalat" w:cs="Times New Roman"/>
                <w:sz w:val="20"/>
                <w:szCs w:val="20"/>
                <w:lang w:val="en-US"/>
              </w:rPr>
              <w:t xml:space="preserve">cases </w:t>
            </w:r>
            <w:r xmlns:w="http://schemas.openxmlformats.org/wordprocessingml/2006/main" w:rsidRPr="00E84C88">
              <w:rPr>
                <w:rFonts w:ascii="Arial" w:eastAsia="Times New Roman" w:hAnsi="Arial" w:cs="Arial"/>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accounted for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taxpayer</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39DA74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A406BF" w14:paraId="0DCF9F2A" w14:textId="77777777" w:rsidTr="00532D6C">
        <w:tc>
          <w:tcPr>
            <w:tcW w:w="720" w:type="dxa"/>
            <w:tcBorders>
              <w:top w:val="single" w:sz="4" w:space="0" w:color="auto"/>
              <w:left w:val="single" w:sz="4" w:space="0" w:color="auto"/>
              <w:bottom w:val="single" w:sz="4" w:space="0" w:color="auto"/>
              <w:right w:val="single" w:sz="4" w:space="0" w:color="auto"/>
            </w:tcBorders>
          </w:tcPr>
          <w:p w14:paraId="3683DC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7BB7388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3F00DAB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ED3EE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436827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A406BF" w14:paraId="75E2D061" w14:textId="77777777" w:rsidTr="00532D6C">
        <w:tc>
          <w:tcPr>
            <w:tcW w:w="720" w:type="dxa"/>
            <w:tcBorders>
              <w:top w:val="single" w:sz="4" w:space="0" w:color="auto"/>
              <w:left w:val="single" w:sz="4" w:space="0" w:color="auto"/>
              <w:bottom w:val="single" w:sz="4" w:space="0" w:color="auto"/>
              <w:right w:val="single" w:sz="4" w:space="0" w:color="auto"/>
            </w:tcBorders>
          </w:tcPr>
          <w:p w14:paraId="7119C45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048EB67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14:paraId="71F9EF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C6EBB3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5F11F8F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treasury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transferred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means</w:t>
            </w:r>
          </w:p>
        </w:tc>
        <w:tc>
          <w:tcPr>
            <w:tcW w:w="2640" w:type="dxa"/>
            <w:tcBorders>
              <w:top w:val="single" w:sz="4" w:space="0" w:color="auto"/>
              <w:left w:val="single" w:sz="4" w:space="0" w:color="auto"/>
              <w:bottom w:val="single" w:sz="4" w:space="0" w:color="auto"/>
              <w:right w:val="single" w:sz="4" w:space="0" w:color="auto"/>
            </w:tcBorders>
          </w:tcPr>
          <w:p w14:paraId="4F89D5F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E84C88" w14:paraId="16F6D9BF" w14:textId="77777777" w:rsidTr="00532D6C">
        <w:tc>
          <w:tcPr>
            <w:tcW w:w="720" w:type="dxa"/>
            <w:tcBorders>
              <w:top w:val="single" w:sz="4" w:space="0" w:color="auto"/>
              <w:left w:val="single" w:sz="4" w:space="0" w:color="auto"/>
              <w:bottom w:val="single" w:sz="4" w:space="0" w:color="auto"/>
              <w:right w:val="single" w:sz="4" w:space="0" w:color="auto"/>
            </w:tcBorders>
          </w:tcPr>
          <w:p w14:paraId="1960FD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38D866B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amount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60EA2F0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31B45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1857B2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subject 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p>
        </w:tc>
        <w:tc>
          <w:tcPr>
            <w:tcW w:w="2640" w:type="dxa"/>
            <w:tcBorders>
              <w:top w:val="single" w:sz="4" w:space="0" w:color="auto"/>
              <w:left w:val="single" w:sz="4" w:space="0" w:color="auto"/>
              <w:bottom w:val="single" w:sz="4" w:space="0" w:color="auto"/>
              <w:right w:val="single" w:sz="4" w:space="0" w:color="auto"/>
            </w:tcBorders>
          </w:tcPr>
          <w:p w14:paraId="775871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A406BF" w14:paraId="62C26E9E" w14:textId="77777777" w:rsidTr="00532D6C">
        <w:tc>
          <w:tcPr>
            <w:tcW w:w="720" w:type="dxa"/>
            <w:tcBorders>
              <w:top w:val="single" w:sz="4" w:space="0" w:color="auto"/>
              <w:left w:val="single" w:sz="4" w:space="0" w:color="auto"/>
              <w:bottom w:val="single" w:sz="4" w:space="0" w:color="auto"/>
              <w:right w:val="single" w:sz="4" w:space="0" w:color="auto"/>
            </w:tcBorders>
          </w:tcPr>
          <w:p w14:paraId="170C20F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759A6D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amount: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numbers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words </w:t>
            </w:r>
            <w:r xmlns:w="http://schemas.openxmlformats.org/wordprocessingml/2006/main" w:rsidRPr="00E84C88">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14:paraId="5562F4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048D8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mandatory</w:t>
            </w:r>
          </w:p>
          <w:p w14:paraId="159D5F2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money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accept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Sylfaen"/>
                <w:sz w:val="20"/>
                <w:szCs w:val="20"/>
                <w:lang w:val="hy-AM"/>
              </w:rPr>
              <w:t xml:space="preserve">which</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shopping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connected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51591D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lang w:val="hy-AM"/>
              </w:rPr>
              <w:t xml:space="preserve">)</w:t>
            </w:r>
          </w:p>
        </w:tc>
      </w:tr>
      <w:tr w:rsidR="00532D6C" w:rsidRPr="00E84C88" w14:paraId="384A7545" w14:textId="77777777" w:rsidTr="00532D6C">
        <w:tc>
          <w:tcPr>
            <w:tcW w:w="720" w:type="dxa"/>
            <w:tcBorders>
              <w:top w:val="single" w:sz="4" w:space="0" w:color="auto"/>
              <w:left w:val="single" w:sz="4" w:space="0" w:color="auto"/>
              <w:bottom w:val="single" w:sz="4" w:space="0" w:color="auto"/>
              <w:right w:val="single" w:sz="4" w:space="0" w:color="auto"/>
            </w:tcBorders>
          </w:tcPr>
          <w:p w14:paraId="581A80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0BC4B90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currency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with code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14FA87D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A3A6EE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5EBDF41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40232F72" w14:textId="77777777" w:rsidTr="00532D6C">
        <w:tc>
          <w:tcPr>
            <w:tcW w:w="720" w:type="dxa"/>
            <w:tcBorders>
              <w:top w:val="single" w:sz="4" w:space="0" w:color="auto"/>
              <w:left w:val="single" w:sz="4" w:space="0" w:color="auto"/>
              <w:bottom w:val="single" w:sz="4" w:space="0" w:color="auto"/>
              <w:right w:val="single" w:sz="4" w:space="0" w:color="auto"/>
            </w:tcBorders>
          </w:tcPr>
          <w:p w14:paraId="1B819A2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5603AB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transaction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purpose</w:t>
            </w:r>
          </w:p>
        </w:tc>
        <w:tc>
          <w:tcPr>
            <w:tcW w:w="2050" w:type="dxa"/>
            <w:tcBorders>
              <w:top w:val="single" w:sz="4" w:space="0" w:color="auto"/>
              <w:left w:val="single" w:sz="4" w:space="0" w:color="auto"/>
              <w:bottom w:val="single" w:sz="4" w:space="0" w:color="auto"/>
              <w:right w:val="single" w:sz="4" w:space="0" w:color="auto"/>
            </w:tcBorders>
          </w:tcPr>
          <w:p w14:paraId="65E864B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F6BA4D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qualification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provision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words</w:t>
            </w:r>
          </w:p>
        </w:tc>
        <w:tc>
          <w:tcPr>
            <w:tcW w:w="2640" w:type="dxa"/>
            <w:tcBorders>
              <w:top w:val="single" w:sz="4" w:space="0" w:color="auto"/>
              <w:left w:val="single" w:sz="4" w:space="0" w:color="auto"/>
              <w:bottom w:val="single" w:sz="4" w:space="0" w:color="auto"/>
              <w:right w:val="single" w:sz="4" w:space="0" w:color="auto"/>
            </w:tcBorders>
          </w:tcPr>
          <w:p w14:paraId="7FA0352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Times New Roman"/>
                <w:sz w:val="20"/>
                <w:szCs w:val="20"/>
                <w:lang w:val="hy-AM"/>
              </w:rPr>
              <w:t xml:space="preserve">invitation</w:t>
            </w:r>
            <w:r xmlns:w="http://schemas.openxmlformats.org/wordprocessingml/2006/main" w:rsidRPr="00E84C88">
              <w:rPr>
                <w:rFonts w:ascii="Arial" w:eastAsia="Times New Roman" w:hAnsi="Arial" w:cs="Arial"/>
                <w:sz w:val="20"/>
                <w:szCs w:val="20"/>
                <w:lang w:val="hy-AM"/>
              </w:rPr>
              <w:t xml:space="preserve">​</w:t>
            </w:r>
          </w:p>
        </w:tc>
      </w:tr>
      <w:tr w:rsidR="00532D6C" w:rsidRPr="00E84C88" w14:paraId="3D27594C" w14:textId="77777777" w:rsidTr="00532D6C">
        <w:tc>
          <w:tcPr>
            <w:tcW w:w="720" w:type="dxa"/>
            <w:tcBorders>
              <w:top w:val="single" w:sz="4" w:space="0" w:color="auto"/>
              <w:left w:val="single" w:sz="4" w:space="0" w:color="auto"/>
              <w:bottom w:val="single" w:sz="4" w:space="0" w:color="auto"/>
              <w:right w:val="single" w:sz="4" w:space="0" w:color="auto"/>
            </w:tcBorders>
          </w:tcPr>
          <w:p w14:paraId="20DFF70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4B141CA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foundations:</w:t>
            </w:r>
            <w:r xmlns:w="http://schemas.openxmlformats.org/wordprocessingml/2006/main"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5D9D434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52C10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6801B6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request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specified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money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charging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document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data </w:t>
            </w:r>
            <w:r xmlns:w="http://schemas.openxmlformats.org/wordprocessingml/2006/main" w:rsidRPr="00E84C88">
              <w:rPr>
                <w:rFonts w:ascii="GHEA Grapalat" w:eastAsia="Times New Roman" w:hAnsi="GHEA Grapalat" w:cs="Times New Roman"/>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based 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contract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hy-AM"/>
              </w:rPr>
              <w:t xml:space="preserve">the </w:t>
            </w:r>
            <w:r xmlns:w="http://schemas.openxmlformats.org/wordprocessingml/2006/main" w:rsidRPr="00E84C88">
              <w:rPr>
                <w:rFonts w:ascii="Arial" w:eastAsia="Times New Roman" w:hAnsi="Arial" w:cs="Arial"/>
                <w:sz w:val="20"/>
                <w:szCs w:val="20"/>
                <w:lang w:val="en-US"/>
              </w:rPr>
              <w:t xml:space="preserve">number</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purchase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procedure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code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according to</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suffering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about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 </w:t>
            </w:r>
            <w:r xmlns:w="http://schemas.openxmlformats.org/wordprocessingml/2006/main" w:rsidRPr="00E84C88">
              <w:rPr>
                <w:rFonts w:ascii="GHEA Grapalat" w:eastAsia="Times New Roman" w:hAnsi="GHEA Grapalat" w:cs="Arial"/>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6BA8934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Beneficiary </w:t>
            </w:r>
            <w:r xmlns:w="http://schemas.openxmlformats.org/wordprocessingml/2006/main" w:rsidRPr="00E84C88">
              <w:rPr>
                <w:rFonts w:ascii="Arial" w:eastAsia="Times New Roman" w:hAnsi="Arial" w:cs="Arial"/>
                <w:sz w:val="20"/>
                <w:szCs w:val="20"/>
                <w:lang w:val="en-US"/>
              </w:rPr>
              <w:t xml:space="preserve">of: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778F6C26" w14:textId="77777777" w:rsidTr="00532D6C">
        <w:tc>
          <w:tcPr>
            <w:tcW w:w="720" w:type="dxa"/>
            <w:tcBorders>
              <w:top w:val="single" w:sz="4" w:space="0" w:color="auto"/>
              <w:left w:val="single" w:sz="4" w:space="0" w:color="auto"/>
              <w:bottom w:val="single" w:sz="4" w:space="0" w:color="auto"/>
              <w:right w:val="single" w:sz="4" w:space="0" w:color="auto"/>
            </w:tcBorders>
          </w:tcPr>
          <w:p w14:paraId="2999832A" w14:textId="77777777" w:rsidR="00532D6C" w:rsidRPr="00E84C88" w:rsidDel="0010680B"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0149B1D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03380E7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89006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Sylfaen"/>
                <w:sz w:val="20"/>
                <w:szCs w:val="20"/>
                <w:lang w:val="hy-AM"/>
              </w:rPr>
              <w:t xml:space="preserve"> </w:t>
            </w:r>
          </w:p>
          <w:p w14:paraId="68558FC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GHEA Grapalat" w:eastAsia="Times New Roman" w:hAnsi="GHEA Grapalat" w:cs="Sylfaen"/>
                <w:sz w:val="20"/>
                <w:szCs w:val="20"/>
                <w:lang w:val="hy-AM"/>
              </w:rPr>
              <w:t xml:space="preserve">the </w:t>
            </w:r>
            <w:r xmlns:w="http://schemas.openxmlformats.org/wordprocessingml/2006/main" w:rsidRPr="00E84C88">
              <w:rPr>
                <w:rFonts w:ascii="Arial" w:eastAsia="Times New Roman" w:hAnsi="Arial" w:cs="Arial"/>
                <w:sz w:val="20"/>
                <w:szCs w:val="20"/>
                <w:lang w:val="hy-AM"/>
              </w:rPr>
              <w:t xml:space="preserve">words</w:t>
            </w:r>
          </w:p>
          <w:p w14:paraId="357AD1B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which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mean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that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gives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account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charge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w:t>
            </w:r>
            <w:r xmlns:w="http://schemas.openxmlformats.org/wordprocessingml/2006/main" w:rsidRPr="00E84C88">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43CBABE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E84C88" w14:paraId="550624E7" w14:textId="77777777" w:rsidTr="00532D6C">
        <w:tc>
          <w:tcPr>
            <w:tcW w:w="720" w:type="dxa"/>
            <w:tcBorders>
              <w:top w:val="single" w:sz="4" w:space="0" w:color="auto"/>
              <w:left w:val="single" w:sz="4" w:space="0" w:color="auto"/>
              <w:bottom w:val="single" w:sz="4" w:space="0" w:color="auto"/>
              <w:right w:val="single" w:sz="4" w:space="0" w:color="auto"/>
            </w:tcBorders>
          </w:tcPr>
          <w:p w14:paraId="5434F1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0E2E2DF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adjective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pages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quantity</w:t>
            </w:r>
          </w:p>
        </w:tc>
        <w:tc>
          <w:tcPr>
            <w:tcW w:w="2050" w:type="dxa"/>
            <w:tcBorders>
              <w:top w:val="single" w:sz="4" w:space="0" w:color="auto"/>
              <w:left w:val="single" w:sz="4" w:space="0" w:color="auto"/>
              <w:bottom w:val="single" w:sz="4" w:space="0" w:color="auto"/>
              <w:right w:val="single" w:sz="4" w:space="0" w:color="auto"/>
            </w:tcBorders>
          </w:tcPr>
          <w:p w14:paraId="1CA5BE9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D8E3FC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7530F48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requisition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next 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documents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pages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provided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 </w:t>
            </w:r>
            <w:r xmlns:w="http://schemas.openxmlformats.org/wordprocessingml/2006/main" w:rsidRPr="00E84C88">
              <w:rPr>
                <w:rFonts w:ascii="GHEA Grapalat" w:eastAsia="Times New Roman" w:hAnsi="GHEA Grapalat" w:cs="Times New Roman"/>
                <w:sz w:val="20"/>
                <w:szCs w:val="20"/>
                <w:lang w:val="en-US"/>
              </w:rPr>
              <w:t xml:space="preserve">)</w:t>
            </w:r>
          </w:p>
          <w:p w14:paraId="7222C7D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If:</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bases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field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data</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mandatory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3B58B43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65D91AFE" w14:textId="77777777" w:rsidTr="00532D6C">
        <w:tc>
          <w:tcPr>
            <w:tcW w:w="720" w:type="dxa"/>
            <w:tcBorders>
              <w:top w:val="single" w:sz="4" w:space="0" w:color="auto"/>
              <w:left w:val="single" w:sz="4" w:space="0" w:color="auto"/>
              <w:bottom w:val="single" w:sz="4" w:space="0" w:color="auto"/>
              <w:right w:val="single" w:sz="4" w:space="0" w:color="auto"/>
            </w:tcBorders>
          </w:tcPr>
          <w:p w14:paraId="67C28E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2DF3FD9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14:paraId="04544B7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30E0FF1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42A7A2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this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field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in </w:t>
            </w:r>
            <w:r xmlns:w="http://schemas.openxmlformats.org/wordprocessingml/2006/main" w:rsidRPr="00E84C88">
              <w:rPr>
                <w:rFonts w:ascii="Arial" w:eastAsia="Times New Roman" w:hAnsi="Arial" w:cs="Arial"/>
                <w:sz w:val="20"/>
                <w:szCs w:val="20"/>
                <w:lang w:val="hy-AM"/>
              </w:rPr>
              <w:t xml:space="preserve">case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field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Times New Roma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then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signing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account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charge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manner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case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field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signature </w:t>
            </w:r>
            <w:r xmlns:w="http://schemas.openxmlformats.org/wordprocessingml/2006/main" w:rsidRPr="00E84C88">
              <w:rPr>
                <w:rFonts w:ascii="GHEA Grapalat" w:eastAsia="Times New Roman" w:hAnsi="GHEA Grapalat" w:cs="Times New Roman"/>
                <w:sz w:val="20"/>
                <w:szCs w:val="20"/>
                <w:lang w:val="hy-AM"/>
              </w:rPr>
              <w:t xml:space="preserve">.</w:t>
            </w:r>
          </w:p>
          <w:p w14:paraId="34230C9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FA694D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signed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Times New Roman"/>
                <w:sz w:val="20"/>
                <w:szCs w:val="20"/>
                <w:lang w:val="hy-AM"/>
              </w:rPr>
              <w:t xml:space="preserve"> </w:t>
            </w:r>
          </w:p>
          <w:p w14:paraId="74A88E0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signature</w:t>
            </w:r>
          </w:p>
          <w:p w14:paraId="015CF2BE"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r>
      <w:tr w:rsidR="00532D6C" w:rsidRPr="00A406BF" w14:paraId="3E3A9E80"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54ED766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34E4944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14:paraId="4019447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2464F0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GHEA Grapalat" w:eastAsia="Times New Roman" w:hAnsi="GHEA Grapalat" w:cs="Times New Roman"/>
                <w:sz w:val="20"/>
                <w:szCs w:val="20"/>
                <w:lang w:val="en-US"/>
              </w:rPr>
              <w:t xml:space="preserve">:</w:t>
            </w:r>
          </w:p>
          <w:p w14:paraId="4F6F66E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seal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availability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in </w:t>
            </w:r>
            <w:r xmlns:w="http://schemas.openxmlformats.org/wordprocessingml/2006/main" w:rsidRPr="00E84C88">
              <w:rPr>
                <w:rFonts w:ascii="Arial" w:eastAsia="Times New Roman" w:hAnsi="Arial" w:cs="Arial"/>
                <w:sz w:val="20"/>
                <w:szCs w:val="20"/>
                <w:lang w:val="en-US"/>
              </w:rPr>
              <w:t xml:space="preserve">case </w:t>
            </w:r>
            <w:r xmlns:w="http://schemas.openxmlformats.org/wordprocessingml/2006/main" w:rsidRPr="00E84C88">
              <w:rPr>
                <w:rFonts w:ascii="GHEA Grapalat" w:eastAsia="Times New Roman" w:hAnsi="GHEA Grapalat" w:cs="Times New Roman"/>
                <w:sz w:val="20"/>
                <w:szCs w:val="20"/>
                <w:lang w:val="hy-AM"/>
              </w:rPr>
              <w:t xml:space="preserve">when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manner</w:t>
            </w:r>
          </w:p>
        </w:tc>
        <w:tc>
          <w:tcPr>
            <w:tcW w:w="2640" w:type="dxa"/>
            <w:tcBorders>
              <w:top w:val="single" w:sz="4" w:space="0" w:color="auto"/>
              <w:left w:val="single" w:sz="4" w:space="0" w:color="auto"/>
              <w:bottom w:val="single" w:sz="4" w:space="0" w:color="auto"/>
              <w:right w:val="single" w:sz="4" w:space="0" w:color="auto"/>
            </w:tcBorders>
          </w:tcPr>
          <w:p w14:paraId="7FCBFB7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sealed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p w14:paraId="4F7B09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manner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 presenting</w:t>
            </w:r>
          </w:p>
        </w:tc>
      </w:tr>
      <w:tr w:rsidR="00532D6C" w:rsidRPr="00E84C88" w14:paraId="07A75033" w14:textId="77777777" w:rsidTr="00532D6C">
        <w:tc>
          <w:tcPr>
            <w:tcW w:w="720" w:type="dxa"/>
            <w:tcBorders>
              <w:top w:val="single" w:sz="4" w:space="0" w:color="auto"/>
              <w:left w:val="single" w:sz="4" w:space="0" w:color="auto"/>
              <w:bottom w:val="single" w:sz="4" w:space="0" w:color="auto"/>
              <w:right w:val="single" w:sz="4" w:space="0" w:color="auto"/>
            </w:tcBorders>
          </w:tcPr>
          <w:p w14:paraId="69DF76C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3CDDA2A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14:paraId="1DB627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022C2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p w14:paraId="0081756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when presenting</w:t>
            </w:r>
          </w:p>
        </w:tc>
        <w:tc>
          <w:tcPr>
            <w:tcW w:w="2640" w:type="dxa"/>
            <w:tcBorders>
              <w:top w:val="single" w:sz="4" w:space="0" w:color="auto"/>
              <w:left w:val="single" w:sz="4" w:space="0" w:color="auto"/>
              <w:bottom w:val="single" w:sz="4" w:space="0" w:color="auto"/>
              <w:right w:val="single" w:sz="4" w:space="0" w:color="auto"/>
            </w:tcBorders>
          </w:tcPr>
          <w:p w14:paraId="018287F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signed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757DA477"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38BC735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30A2257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14:paraId="578380C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AEFF72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GHEA Grapalat" w:eastAsia="Times New Roman" w:hAnsi="GHEA Grapalat" w:cs="Times New Roman"/>
                <w:sz w:val="20"/>
                <w:szCs w:val="20"/>
                <w:lang w:val="en-US"/>
              </w:rPr>
              <w:t xml:space="preserve">:</w:t>
            </w:r>
          </w:p>
          <w:p w14:paraId="12E9A17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seal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availability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14:paraId="27E3DCF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sealed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p w14:paraId="6BA008C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manner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 presenting</w:t>
            </w:r>
          </w:p>
        </w:tc>
      </w:tr>
      <w:tr w:rsidR="00532D6C" w:rsidRPr="00A406BF" w14:paraId="766BCDBB" w14:textId="77777777" w:rsidTr="00532D6C">
        <w:tc>
          <w:tcPr>
            <w:tcW w:w="720" w:type="dxa"/>
            <w:tcBorders>
              <w:top w:val="single" w:sz="4" w:space="0" w:color="auto"/>
              <w:left w:val="single" w:sz="4" w:space="0" w:color="auto"/>
              <w:bottom w:val="single" w:sz="4" w:space="0" w:color="auto"/>
              <w:right w:val="single" w:sz="4" w:space="0" w:color="auto"/>
            </w:tcBorders>
          </w:tcPr>
          <w:p w14:paraId="701B51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632201A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employee </w:t>
            </w:r>
            <w:r xmlns:w="http://schemas.openxmlformats.org/wordprocessingml/2006/main" w:rsidRPr="00E84C88">
              <w:rPr>
                <w:rFonts w:ascii="Arial" w:eastAsia="Times New Roman" w:hAnsi="Arial" w:cs="Arial"/>
                <w:sz w:val="20"/>
                <w:szCs w:val="20"/>
                <w:lang w:val="en-US"/>
              </w:rPr>
              <w:t xml:space="preserve">of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14:paraId="2AA746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E40ECD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4BCB9B8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full </w:t>
            </w:r>
            <w:r xmlns:w="http://schemas.openxmlformats.org/wordprocessingml/2006/main" w:rsidRPr="00E84C88">
              <w:rPr>
                <w:rFonts w:ascii="Arial" w:eastAsia="Times New Roman" w:hAnsi="Arial" w:cs="Arial"/>
                <w:sz w:val="20"/>
                <w:szCs w:val="20"/>
                <w:lang w:val="en-US"/>
              </w:rPr>
              <w:t xml:space="preserve">of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14:paraId="5D1B2BC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7653DF1C"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20C0679C"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10539C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stamp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7297348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2DC819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08755A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full </w:t>
            </w:r>
            <w:r xmlns:w="http://schemas.openxmlformats.org/wordprocessingml/2006/main" w:rsidRPr="00E84C88">
              <w:rPr>
                <w:rFonts w:ascii="Arial" w:eastAsia="Times New Roman" w:hAnsi="Arial" w:cs="Arial"/>
                <w:sz w:val="20"/>
                <w:szCs w:val="20"/>
                <w:lang w:val="en-US"/>
              </w:rPr>
              <w:t xml:space="preserve">of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14:paraId="12EF0307"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675E1F29" w14:textId="77777777" w:rsidTr="00532D6C">
        <w:tc>
          <w:tcPr>
            <w:tcW w:w="720" w:type="dxa"/>
            <w:tcBorders>
              <w:top w:val="single" w:sz="4" w:space="0" w:color="auto"/>
              <w:left w:val="single" w:sz="4" w:space="0" w:color="auto"/>
              <w:bottom w:val="single" w:sz="4" w:space="0" w:color="auto"/>
              <w:right w:val="single" w:sz="4" w:space="0" w:color="auto"/>
            </w:tcBorders>
          </w:tcPr>
          <w:p w14:paraId="0AA31E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14:paraId="2ED6BD2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to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Arial" w:eastAsia="Times New Roman" w:hAnsi="Arial" w:cs="Arial"/>
                <w:sz w:val="20"/>
                <w:szCs w:val="20"/>
                <w:lang w:val="hy-AM"/>
              </w:rPr>
              <w:t xml:space="preserve">the organization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branch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date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hour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minute</w:t>
            </w:r>
          </w:p>
        </w:tc>
        <w:tc>
          <w:tcPr>
            <w:tcW w:w="2050" w:type="dxa"/>
            <w:tcBorders>
              <w:top w:val="single" w:sz="4" w:space="0" w:color="auto"/>
              <w:left w:val="single" w:sz="4" w:space="0" w:color="auto"/>
              <w:bottom w:val="single" w:sz="4" w:space="0" w:color="auto"/>
              <w:right w:val="single" w:sz="4" w:space="0" w:color="auto"/>
            </w:tcBorders>
          </w:tcPr>
          <w:p w14:paraId="7F22EC5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9D18C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7048B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performance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hour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minute</w:t>
            </w:r>
          </w:p>
        </w:tc>
        <w:tc>
          <w:tcPr>
            <w:tcW w:w="2640" w:type="dxa"/>
            <w:tcBorders>
              <w:top w:val="single" w:sz="4" w:space="0" w:color="auto"/>
              <w:left w:val="single" w:sz="4" w:space="0" w:color="auto"/>
              <w:bottom w:val="single" w:sz="4" w:space="0" w:color="auto"/>
              <w:right w:val="single" w:sz="4" w:space="0" w:color="auto"/>
            </w:tcBorders>
          </w:tcPr>
          <w:p w14:paraId="0455B71A"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19FCF63C" w14:textId="77777777" w:rsidTr="00532D6C">
        <w:tc>
          <w:tcPr>
            <w:tcW w:w="720" w:type="dxa"/>
            <w:tcBorders>
              <w:top w:val="single" w:sz="4" w:space="0" w:color="auto"/>
              <w:left w:val="single" w:sz="4" w:space="0" w:color="auto"/>
              <w:bottom w:val="single" w:sz="4" w:space="0" w:color="auto"/>
              <w:right w:val="single" w:sz="4" w:space="0" w:color="auto"/>
            </w:tcBorders>
          </w:tcPr>
          <w:p w14:paraId="20DE43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09BD78C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employee </w:t>
            </w:r>
            <w:r xmlns:w="http://schemas.openxmlformats.org/wordprocessingml/2006/main" w:rsidRPr="00E84C88">
              <w:rPr>
                <w:rFonts w:ascii="Arial" w:eastAsia="Times New Roman" w:hAnsi="Arial" w:cs="Arial"/>
                <w:sz w:val="20"/>
                <w:szCs w:val="20"/>
                <w:lang w:val="en-US"/>
              </w:rPr>
              <w:t xml:space="preserve">of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14:paraId="44CEFDA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3E4B7B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0868EA7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of an employee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3BF75176"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7070EAB6" w14:textId="77777777" w:rsidTr="00532D6C">
        <w:tc>
          <w:tcPr>
            <w:tcW w:w="720" w:type="dxa"/>
            <w:tcBorders>
              <w:top w:val="single" w:sz="4" w:space="0" w:color="auto"/>
              <w:left w:val="single" w:sz="4" w:space="0" w:color="auto"/>
              <w:bottom w:val="single" w:sz="4" w:space="0" w:color="auto"/>
              <w:right w:val="single" w:sz="4" w:space="0" w:color="auto"/>
            </w:tcBorders>
          </w:tcPr>
          <w:p w14:paraId="187F11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5DCFFE3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stamp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0F58A18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63A9E0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mandatory</w:t>
            </w:r>
          </w:p>
          <w:p w14:paraId="21CE2DE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latter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stamp</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7DC45800"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5A4202A6" w14:textId="77777777" w:rsidTr="00532D6C">
        <w:tc>
          <w:tcPr>
            <w:tcW w:w="720" w:type="dxa"/>
            <w:tcBorders>
              <w:top w:val="single" w:sz="4" w:space="0" w:color="auto"/>
              <w:left w:val="single" w:sz="4" w:space="0" w:color="auto"/>
              <w:bottom w:val="single" w:sz="4" w:space="0" w:color="auto"/>
              <w:right w:val="single" w:sz="4" w:space="0" w:color="auto"/>
            </w:tcBorders>
          </w:tcPr>
          <w:p w14:paraId="36E94BE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w:t>
            </w:r>
          </w:p>
        </w:tc>
        <w:tc>
          <w:tcPr>
            <w:tcW w:w="1938" w:type="dxa"/>
            <w:tcBorders>
              <w:top w:val="single" w:sz="4" w:space="0" w:color="auto"/>
              <w:left w:val="single" w:sz="4" w:space="0" w:color="auto"/>
              <w:bottom w:val="single" w:sz="4" w:space="0" w:color="auto"/>
              <w:right w:val="single" w:sz="4" w:space="0" w:color="auto"/>
            </w:tcBorders>
          </w:tcPr>
          <w:p w14:paraId="2F123D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hour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minute</w:t>
            </w:r>
          </w:p>
        </w:tc>
        <w:tc>
          <w:tcPr>
            <w:tcW w:w="2050" w:type="dxa"/>
            <w:tcBorders>
              <w:top w:val="single" w:sz="4" w:space="0" w:color="auto"/>
              <w:left w:val="single" w:sz="4" w:space="0" w:color="auto"/>
              <w:bottom w:val="single" w:sz="4" w:space="0" w:color="auto"/>
              <w:right w:val="single" w:sz="4" w:space="0" w:color="auto"/>
            </w:tcBorders>
          </w:tcPr>
          <w:p w14:paraId="69C799E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296728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mandatory</w:t>
            </w:r>
          </w:p>
          <w:p w14:paraId="7596098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latter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data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17F983CD"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bl>
    <w:p w14:paraId="316C767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29099D1B"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70DCE18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64C51E9B"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7934186A"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5E99A13A" w14:textId="77777777" w:rsidR="00532D6C" w:rsidRPr="00E84C88" w:rsidRDefault="00532D6C" w:rsidP="00532D6C">
      <w:pPr>
        <w:spacing w:after="0" w:line="240" w:lineRule="auto"/>
        <w:rPr>
          <w:rFonts w:ascii="GHEA Grapalat" w:eastAsia="Times New Roman" w:hAnsi="GHEA Grapalat" w:cs="Times New Roman"/>
          <w:sz w:val="24"/>
          <w:szCs w:val="24"/>
          <w:lang w:val="en-US"/>
        </w:rPr>
      </w:pPr>
    </w:p>
    <w:p w14:paraId="46CB1EB0" w14:textId="77777777" w:rsidR="00532D6C" w:rsidRPr="00E84C88" w:rsidRDefault="00532D6C" w:rsidP="00532D6C">
      <w:pPr>
        <w:spacing w:after="0" w:line="240" w:lineRule="auto"/>
        <w:jc w:val="center"/>
        <w:rPr>
          <w:rFonts w:ascii="GHEA Grapalat" w:eastAsia="Times New Roman" w:hAnsi="GHEA Grapalat" w:cs="GHEA Grapalat"/>
          <w:lang w:val="hy-AM"/>
        </w:rPr>
      </w:pPr>
    </w:p>
    <w:p w14:paraId="79652000"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hy-AM"/>
        </w:rPr>
      </w:pPr>
      <w:r xmlns:w="http://schemas.openxmlformats.org/wordprocessingml/2006/main" w:rsidRPr="00E84C88">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E84C88">
        <w:rPr>
          <w:rFonts w:ascii="GHEA Grapalat" w:eastAsia="Times New Roman" w:hAnsi="GHEA Grapalat" w:cs="Arial"/>
          <w:b/>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Arial"/>
          <w:b/>
          <w:sz w:val="20"/>
          <w:szCs w:val="20"/>
          <w:lang w:val="hy-AM"/>
        </w:rPr>
        <w:t xml:space="preserve"> </w:t>
      </w:r>
    </w:p>
    <w:p w14:paraId="3789869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GHEA Grapalat"/>
          <w:sz w:val="18"/>
          <w:szCs w:val="18"/>
          <w:lang w:val="hy-AM"/>
        </w:rPr>
      </w:pPr>
      <w:r xmlns:w="http://schemas.openxmlformats.org/wordprocessingml/2006/main" w:rsidRPr="00E84C88">
        <w:rPr>
          <w:rFonts w:ascii="Arial" w:eastAsia="Times New Roman" w:hAnsi="Arial" w:cs="Arial"/>
          <w:b/>
          <w:sz w:val="24"/>
          <w:szCs w:val="24"/>
          <w:lang w:val="hy-AM"/>
        </w:rPr>
        <w:t xml:space="preserve">Appendix </w:t>
      </w:r>
      <w:r xmlns:w="http://schemas.openxmlformats.org/wordprocessingml/2006/main" w:rsidRPr="00E84C88">
        <w:rPr>
          <w:rFonts w:ascii="GHEA Grapalat" w:eastAsia="Times New Roman" w:hAnsi="GHEA Grapalat" w:cs="Sylfaen"/>
          <w:b/>
          <w:sz w:val="24"/>
          <w:szCs w:val="24"/>
          <w:lang w:val="hy-AM"/>
        </w:rPr>
        <w:t xml:space="preserve">5.1</w:t>
      </w:r>
    </w:p>
    <w:p w14:paraId="31FCA8DE" w14:textId="26DFD5CD" w:rsidR="00532D6C" w:rsidRPr="00E84C88" w:rsidRDefault="00A406BF"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LM-THAT-GHAPSDB-25/02</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44E722F7"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quote</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inquiry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invitation</w:t>
      </w:r>
    </w:p>
    <w:p w14:paraId="72354128" w14:textId="77777777" w:rsidR="00532D6C" w:rsidRPr="00E84C88" w:rsidRDefault="00532D6C" w:rsidP="00532D6C">
      <w:pPr>
        <w:spacing w:after="0" w:line="240" w:lineRule="auto"/>
        <w:ind w:firstLine="567"/>
        <w:jc w:val="right"/>
        <w:rPr>
          <w:rFonts w:ascii="GHEA Grapalat" w:eastAsia="Times New Roman" w:hAnsi="GHEA Grapalat" w:cs="Sylfaen"/>
          <w:b/>
          <w:sz w:val="20"/>
          <w:szCs w:val="20"/>
          <w:lang w:val="es-ES"/>
        </w:rPr>
      </w:pPr>
    </w:p>
    <w:p w14:paraId="00119D2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20"/>
          <w:szCs w:val="20"/>
          <w:lang w:val="hy-AM"/>
        </w:rPr>
        <w:t xml:space="preserve">SUFFERING</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ABOUT:</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AGREEMENT</w:t>
      </w:r>
      <w:r xmlns:w="http://schemas.openxmlformats.org/wordprocessingml/2006/main" w:rsidRPr="00E84C88">
        <w:rPr>
          <w:rFonts w:ascii="GHEA Grapalat" w:eastAsia="Times New Roman" w:hAnsi="GHEA Grapalat" w:cs="GHEA Grapalat"/>
          <w:b/>
          <w:sz w:val="20"/>
          <w:szCs w:val="20"/>
          <w:lang w:val="hy-AM"/>
        </w:rPr>
        <w:t xml:space="preserve"> </w:t>
      </w:r>
    </w:p>
    <w:p w14:paraId="3EC6EAA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b/>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contract:</w:t>
      </w:r>
      <w:r xmlns:w="http://schemas.openxmlformats.org/wordprocessingml/2006/main" w:rsidRPr="00E84C88">
        <w:rPr>
          <w:rFonts w:ascii="GHEA Grapalat" w:eastAsia="Times New Roman" w:hAnsi="GHEA Grapalat" w:cs="GHEA Grapalat"/>
          <w:b/>
          <w:sz w:val="18"/>
          <w:szCs w:val="18"/>
          <w:lang w:val="hy-AM"/>
        </w:rPr>
        <w:t xml:space="preserve"> </w:t>
      </w:r>
      <w:r xmlns:w="http://schemas.openxmlformats.org/wordprocessingml/2006/main" w:rsidRPr="00E84C88">
        <w:rPr>
          <w:rFonts w:ascii="Arial" w:eastAsia="Times New Roman" w:hAnsi="Arial" w:cs="Arial"/>
          <w:b/>
          <w:sz w:val="18"/>
          <w:szCs w:val="18"/>
          <w:lang w:val="hy-AM"/>
        </w:rPr>
        <w:t xml:space="preserve">provide </w:t>
      </w:r>
      <w:r xmlns:w="http://schemas.openxmlformats.org/wordprocessingml/2006/main" w:rsidRPr="00E84C88">
        <w:rPr>
          <w:rFonts w:ascii="GHEA Grapalat" w:eastAsia="Times New Roman" w:hAnsi="GHEA Grapalat" w:cs="GHEA Grapalat"/>
          <w:b/>
          <w:sz w:val="18"/>
          <w:szCs w:val="18"/>
          <w:lang w:val="hy-AM"/>
        </w:rPr>
        <w:t xml:space="preserve">)</w:t>
      </w:r>
    </w:p>
    <w:p w14:paraId="70253B25" w14:textId="77777777" w:rsidR="00532D6C" w:rsidRPr="00E84C88" w:rsidRDefault="00532D6C" w:rsidP="00532D6C">
      <w:pPr>
        <w:spacing w:after="0" w:line="240" w:lineRule="auto"/>
        <w:rPr>
          <w:rFonts w:ascii="GHEA Grapalat" w:eastAsia="Times New Roman" w:hAnsi="GHEA Grapalat" w:cs="GHEA Grapalat"/>
          <w:b/>
          <w:sz w:val="20"/>
          <w:szCs w:val="20"/>
          <w:lang w:val="hy-AM"/>
        </w:rPr>
      </w:pPr>
    </w:p>
    <w:p w14:paraId="5F5AFB8B" w14:textId="77777777" w:rsidR="00532D6C" w:rsidRPr="00E84C88" w:rsidRDefault="00532D6C" w:rsidP="00532D6C">
      <w:pPr xmlns:w="http://schemas.openxmlformats.org/wordprocessingml/2006/main">
        <w:spacing w:after="0" w:line="240" w:lineRule="auto"/>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Yerevan</w:t>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years </w:t>
      </w:r>
      <w:r xmlns:w="http://schemas.openxmlformats.org/wordprocessingml/2006/main" w:rsidRPr="00E84C88">
        <w:rPr>
          <w:rFonts w:ascii="GHEA Grapalat" w:eastAsia="Times New Roman" w:hAnsi="GHEA Grapalat" w:cs="GHEA Grapalat"/>
          <w:sz w:val="20"/>
          <w:szCs w:val="20"/>
          <w:lang w:val="hy-AM"/>
        </w:rPr>
        <w:t xml:space="preserve">**</w:t>
      </w:r>
    </w:p>
    <w:p w14:paraId="4070DC23" w14:textId="77777777" w:rsidR="00532D6C" w:rsidRPr="00E84C88" w:rsidRDefault="00532D6C" w:rsidP="00532D6C">
      <w:pPr>
        <w:spacing w:after="0" w:line="240" w:lineRule="auto"/>
        <w:rPr>
          <w:rFonts w:ascii="GHEA Grapalat" w:eastAsia="Times New Roman" w:hAnsi="GHEA Grapalat" w:cs="GHEA Grapalat"/>
          <w:sz w:val="20"/>
          <w:szCs w:val="20"/>
          <w:lang w:val="hy-AM"/>
        </w:rPr>
      </w:pPr>
    </w:p>
    <w:p w14:paraId="44B9FFF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u w:val="single"/>
          <w:vertAlign w:val="subscript"/>
          <w:lang w:val="hy-AM"/>
        </w:rPr>
      </w:pP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face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director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u w:val="single"/>
          <w:lang w:val="hy-AM"/>
        </w:rPr>
        <w:tab xmlns:w="http://schemas.openxmlformats.org/wordprocessingml/2006/main"/>
      </w:r>
    </w:p>
    <w:p w14:paraId="2E9E3526"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ab xmlns:w="http://schemas.openxmlformats.org/wordprocessingml/2006/main"/>
      </w:r>
      <w:r xmlns:w="http://schemas.openxmlformats.org/wordprocessingml/2006/main" w:rsidRPr="00E84C88">
        <w:rPr>
          <w:rFonts w:ascii="GHEA Grapalat" w:eastAsia="Times New Roman" w:hAnsi="GHEA Grapalat" w:cs="GHEA Grapalat"/>
          <w:sz w:val="20"/>
          <w:szCs w:val="20"/>
          <w:vertAlign w:val="sub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of the director</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surname </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passport</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lang w:val="hy-AM"/>
        </w:rPr>
        <w:t xml:space="preserve">the </w:t>
      </w:r>
      <w:r xmlns:w="http://schemas.openxmlformats.org/wordprocessingml/2006/main" w:rsidRPr="00E84C88">
        <w:rPr>
          <w:rFonts w:ascii="Arial" w:eastAsia="Times New Roman" w:hAnsi="Arial" w:cs="Arial"/>
          <w:sz w:val="20"/>
          <w:szCs w:val="20"/>
          <w:vertAlign w:val="superscript"/>
          <w:lang w:val="hy-AM"/>
        </w:rPr>
        <w:t xml:space="preserve">data </w:t>
      </w:r>
      <w:r xmlns:w="http://schemas.openxmlformats.org/wordprocessingml/2006/main" w:rsidRPr="00E84C88">
        <w:rPr>
          <w:rFonts w:ascii="GHEA Grapalat" w:eastAsia="Times New Roman" w:hAnsi="GHEA Grapalat" w:cs="GHEA Grapalat"/>
          <w:sz w:val="20"/>
          <w:szCs w:val="20"/>
          <w:vertAlign w:val="subscript"/>
          <w:lang w:val="hy-AM"/>
        </w:rPr>
        <w:t xml:space="preserve">which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action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charter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based 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hereinafter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Company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unilateral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definition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as follows: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suffering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consent </w:t>
      </w:r>
      <w:r xmlns:w="http://schemas.openxmlformats.org/wordprocessingml/2006/main" w:rsidRPr="00E84C88">
        <w:rPr>
          <w:rFonts w:ascii="GHEA Grapalat" w:eastAsia="Times New Roman" w:hAnsi="GHEA Grapalat" w:cs="GHEA Grapalat"/>
          <w:sz w:val="20"/>
          <w:szCs w:val="20"/>
          <w:lang w:val="hy-AM"/>
        </w:rPr>
        <w:t xml:space="preserve">.</w:t>
      </w:r>
    </w:p>
    <w:p w14:paraId="0669BB0A" w14:textId="77777777" w:rsidR="00532D6C" w:rsidRPr="00E84C88" w:rsidRDefault="00532D6C" w:rsidP="00532D6C">
      <w:pPr>
        <w:spacing w:after="0" w:line="240" w:lineRule="auto"/>
        <w:ind w:firstLine="708"/>
        <w:jc w:val="both"/>
        <w:rPr>
          <w:rFonts w:ascii="GHEA Grapalat" w:eastAsia="Times New Roman" w:hAnsi="GHEA Grapalat" w:cs="GHEA Grapalat"/>
          <w:sz w:val="20"/>
          <w:szCs w:val="20"/>
          <w:lang w:val="hy-AM"/>
        </w:rPr>
      </w:pPr>
    </w:p>
    <w:p w14:paraId="21392602" w14:textId="77777777" w:rsidR="00532D6C" w:rsidRPr="00E84C88" w:rsidRDefault="00532D6C" w:rsidP="00532D6C">
      <w:pPr xmlns:w="http://schemas.openxmlformats.org/wordprocessingml/2006/main">
        <w:spacing w:after="0" w:line="240" w:lineRule="auto"/>
        <w:ind w:left="360"/>
        <w:jc w:val="center"/>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b/>
          <w:sz w:val="20"/>
          <w:szCs w:val="20"/>
          <w:lang w:val="hy-AM"/>
        </w:rPr>
        <w:t xml:space="preserve">1. </w:t>
      </w:r>
      <w:r xmlns:w="http://schemas.openxmlformats.org/wordprocessingml/2006/main" w:rsidRPr="00E84C88">
        <w:rPr>
          <w:rFonts w:ascii="Arial" w:eastAsia="Times New Roman" w:hAnsi="Arial" w:cs="Arial"/>
          <w:b/>
          <w:sz w:val="20"/>
          <w:szCs w:val="20"/>
          <w:lang w:val="hy-AM"/>
        </w:rPr>
        <w:t xml:space="preserve">Consent</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the subject</w:t>
      </w:r>
    </w:p>
    <w:p w14:paraId="2873D71F"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GHEA Grapalat"/>
          <w:b/>
          <w:bCs/>
          <w:sz w:val="20"/>
          <w:szCs w:val="20"/>
          <w:lang w:val="pt-BR"/>
        </w:rPr>
      </w:pP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ab xmlns:w="http://schemas.openxmlformats.org/wordprocessingml/2006/main"/>
      </w:r>
      <w:r xmlns:w="http://schemas.openxmlformats.org/wordprocessingml/2006/main" w:rsidRPr="00E84C88">
        <w:rPr>
          <w:rFonts w:ascii="GHEA Grapalat" w:eastAsia="Times New Roman" w:hAnsi="GHEA Grapalat" w:cs="GHEA Grapalat"/>
          <w:sz w:val="20"/>
          <w:szCs w:val="20"/>
          <w:lang w:val="pt-BR"/>
        </w:rPr>
        <w:t xml:space="preserve">                               </w:t>
      </w:r>
    </w:p>
    <w:p w14:paraId="7F10832B" w14:textId="20958CE3" w:rsidR="00532D6C" w:rsidRPr="00E84C88" w:rsidRDefault="00532D6C" w:rsidP="00532D6C">
      <w:pPr xmlns:w="http://schemas.openxmlformats.org/wordprocessingml/2006/main">
        <w:numPr>
          <w:ilvl w:val="1"/>
          <w:numId w:val="30"/>
        </w:numPr>
        <w:spacing w:after="0" w:line="240" w:lineRule="auto"/>
        <w:ind w:left="142" w:firstLine="566"/>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participates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Tumanyan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utility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economy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by </w:t>
      </w:r>
      <w:r xmlns:w="http://schemas.openxmlformats.org/wordprocessingml/2006/main" w:rsidRPr="00E84C88">
        <w:rPr>
          <w:rFonts w:ascii="Arial" w:eastAsia="Times New Roman" w:hAnsi="Arial" w:cs="Arial"/>
          <w:sz w:val="20"/>
          <w:szCs w:val="20"/>
          <w:lang w:val="pt-BR"/>
        </w:rPr>
        <w:t xml:space="preserve">ANOC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hereinafter </w:t>
      </w:r>
      <w:r xmlns:w="http://schemas.openxmlformats.org/wordprocessingml/2006/main" w:rsidRPr="00E84C88">
        <w:rPr>
          <w:rFonts w:ascii="GHEA Grapalat" w:eastAsia="Times New Roman" w:hAnsi="GHEA Grapalat" w:cs="GHEA Grapalat"/>
          <w:sz w:val="20"/>
          <w:szCs w:val="20"/>
          <w:lang w:val="pt-BR"/>
        </w:rPr>
        <w:t xml:space="preserve">referred to as </w:t>
      </w:r>
      <w:r xmlns:w="http://schemas.openxmlformats.org/wordprocessingml/2006/main" w:rsidRPr="00E84C88">
        <w:rPr>
          <w:rFonts w:ascii="Arial" w:eastAsia="Times New Roman" w:hAnsi="Arial" w:cs="Arial"/>
          <w:sz w:val="20"/>
          <w:szCs w:val="20"/>
          <w:lang w:val="pt-BR"/>
        </w:rPr>
        <w:t xml:space="preserve">the </w:t>
      </w:r>
      <w:r xmlns:w="http://schemas.openxmlformats.org/wordprocessingml/2006/main" w:rsidRPr="00E84C88">
        <w:rPr>
          <w:rFonts w:ascii="Arial" w:eastAsia="Times New Roman" w:hAnsi="Arial" w:cs="Arial"/>
          <w:sz w:val="20"/>
          <w:szCs w:val="20"/>
          <w:lang w:val="pt-BR"/>
        </w:rPr>
        <w:t xml:space="preserve">Client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organized 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00A406BF">
        <w:rPr>
          <w:rFonts w:ascii="Arial" w:eastAsia="Times New Roman" w:hAnsi="Arial" w:cs="Arial"/>
          <w:b/>
          <w:color w:val="000000"/>
          <w:sz w:val="24"/>
          <w:szCs w:val="27"/>
          <w:lang w:val="af-ZA"/>
        </w:rPr>
        <w:t xml:space="preserve">LM-THAT-GHAPSDB-25/02</w:t>
      </w:r>
      <w:r xmlns:w="http://schemas.openxmlformats.org/wordprocessingml/2006/main" w:rsidRPr="00E84C88">
        <w:rPr>
          <w:rFonts w:ascii="GHEA Grapalat" w:eastAsia="Times New Roman" w:hAnsi="GHEA Grapalat" w:cs="Times New Roman"/>
          <w:b/>
          <w:color w:val="000000"/>
          <w:sz w:val="24"/>
          <w:szCs w:val="27"/>
          <w:lang w:val="af-ZA"/>
        </w:rPr>
        <w:t xml:space="preserv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with code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procedure </w:t>
      </w:r>
      <w:r xmlns:w="http://schemas.openxmlformats.org/wordprocessingml/2006/main" w:rsidRPr="00E84C88">
        <w:rPr>
          <w:rFonts w:ascii="GHEA Grapalat" w:eastAsia="Times New Roman" w:hAnsi="GHEA Grapalat" w:cs="GHEA Grapalat"/>
          <w:sz w:val="20"/>
          <w:szCs w:val="20"/>
          <w:lang w:val="pt-BR"/>
        </w:rPr>
        <w:t xml:space="preserve">.</w:t>
      </w:r>
    </w:p>
    <w:p w14:paraId="378510B1"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5B9BD5"/>
          <w:sz w:val="20"/>
          <w:szCs w:val="20"/>
          <w:lang w:val="hy-AM"/>
        </w:rPr>
      </w:pPr>
      <w:r xmlns:w="http://schemas.openxmlformats.org/wordprocessingml/2006/main" w:rsidRPr="00E84C88">
        <w:rPr>
          <w:rFonts w:ascii="GHEA Grapalat" w:eastAsia="Times New Roman" w:hAnsi="GHEA Grapalat" w:cs="GHEA Grapalat"/>
          <w:sz w:val="20"/>
          <w:szCs w:val="20"/>
          <w:lang w:val="pt-BR"/>
        </w:rPr>
        <w:t xml:space="preserve">1.2 </w:t>
      </w:r>
      <w:r xmlns:w="http://schemas.openxmlformats.org/wordprocessingml/2006/main" w:rsidRPr="00E84C88">
        <w:rPr>
          <w:rFonts w:ascii="Arial" w:eastAsia="Times New Roman" w:hAnsi="Arial" w:cs="Arial"/>
          <w:sz w:val="20"/>
          <w:szCs w:val="20"/>
          <w:lang w:val="pt-BR"/>
        </w:rPr>
        <w:t xml:space="preserve">As: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the procedure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be sealed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the 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performance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provides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present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hereby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suffering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next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application form </w:t>
      </w:r>
      <w:r xmlns:w="http://schemas.openxmlformats.org/wordprocessingml/2006/main" w:rsidRPr="00E84C88">
        <w:rPr>
          <w:rFonts w:ascii="GHEA Grapalat" w:eastAsia="Times New Roman" w:hAnsi="GHEA Grapalat" w:cs="GHEA Grapalat"/>
          <w:sz w:val="20"/>
          <w:szCs w:val="20"/>
          <w:lang w:val="pt-BR"/>
        </w:rPr>
        <w:t xml:space="preserve">is </w:t>
      </w:r>
      <w:r xmlns:w="http://schemas.openxmlformats.org/wordprocessingml/2006/main" w:rsidRPr="00E84C88">
        <w:rPr>
          <w:rFonts w:ascii="Arial" w:eastAsia="Times New Roman" w:hAnsi="Arial" w:cs="Arial"/>
          <w:sz w:val="20"/>
          <w:szCs w:val="20"/>
          <w:lang w:val="pt-BR"/>
        </w:rPr>
        <w:t xml:space="preserve">completed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approved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 </w:t>
      </w:r>
      <w:r xmlns:w="http://schemas.openxmlformats.org/wordprocessingml/2006/main" w:rsidRPr="00E84C88">
        <w:rPr>
          <w:rFonts w:ascii="GHEA Grapalat" w:eastAsia="Times New Roman" w:hAnsi="GHEA Grapalat" w:cs="GHEA Grapalat"/>
          <w:sz w:val="20"/>
          <w:szCs w:val="20"/>
          <w:lang w:val="pt-BR"/>
        </w:rPr>
        <w:t xml:space="preserve">:</w:t>
      </w:r>
    </w:p>
    <w:p w14:paraId="06DE2AC0"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pt-BR"/>
        </w:rPr>
      </w:pPr>
      <w:r xmlns:w="http://schemas.openxmlformats.org/wordprocessingml/2006/main" w:rsidRPr="00E84C88">
        <w:rPr>
          <w:rFonts w:ascii="GHEA Grapalat" w:eastAsia="Times New Roman" w:hAnsi="GHEA Grapalat" w:cs="GHEA Grapalat"/>
          <w:color w:val="000000"/>
          <w:sz w:val="20"/>
          <w:szCs w:val="20"/>
          <w:lang w:val="pt-BR"/>
        </w:rPr>
        <w:t xml:space="preserve">1.3 </w:t>
      </w:r>
      <w:r xmlns:w="http://schemas.openxmlformats.org/wordprocessingml/2006/main" w:rsidRPr="00E84C88">
        <w:rPr>
          <w:rFonts w:ascii="Arial" w:eastAsia="Times New Roman" w:hAnsi="Arial" w:cs="Arial"/>
          <w:color w:val="000000"/>
          <w:sz w:val="20"/>
          <w:szCs w:val="20"/>
          <w:lang w:val="pt-BR"/>
        </w:rPr>
        <w:t xml:space="preserve">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hereby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of suffering</w:t>
      </w:r>
      <w:r xmlns:w="http://schemas.openxmlformats.org/wordprocessingml/2006/main" w:rsidRPr="00E84C88">
        <w:rPr>
          <w:rFonts w:ascii="GHEA Grapalat" w:eastAsia="Times New Roman" w:hAnsi="GHEA Grapalat" w:cs="GHEA Grapalat"/>
          <w:color w:val="000000"/>
          <w:sz w:val="20"/>
          <w:szCs w:val="20"/>
          <w:lang w:val="pt-BR"/>
        </w:rPr>
        <w:t xml:space="preserve"> </w:t>
      </w:r>
      <w:r xmlns:w="http://schemas.openxmlformats.org/wordprocessingml/2006/main" w:rsidRPr="00E84C88">
        <w:rPr>
          <w:rFonts w:ascii="Arial" w:eastAsia="Times New Roman" w:hAnsi="Arial" w:cs="Arial"/>
          <w:color w:val="000000"/>
          <w:sz w:val="20"/>
          <w:szCs w:val="20"/>
          <w:lang w:val="hy-AM"/>
        </w:rPr>
        <w:t xml:space="preserve">I </w:t>
      </w:r>
      <w:r xmlns:w="http://schemas.openxmlformats.org/wordprocessingml/2006/main" w:rsidRPr="00E84C88">
        <w:rPr>
          <w:rFonts w:ascii="Arial" w:eastAsia="Times New Roman" w:hAnsi="Arial" w:cs="Arial"/>
          <w:color w:val="000000"/>
          <w:sz w:val="20"/>
          <w:szCs w:val="20"/>
          <w:lang w:val="pt-BR"/>
        </w:rPr>
        <w:t xml:space="preserve">agree</w:t>
      </w:r>
      <w:r xmlns:w="http://schemas.openxmlformats.org/wordprocessingml/2006/main" w:rsidRPr="00E84C88">
        <w:rPr>
          <w:rFonts w:ascii="Arial" w:eastAsia="Times New Roman" w:hAnsi="Arial" w:cs="Arial"/>
          <w:color w:val="000000"/>
          <w:sz w:val="20"/>
          <w:szCs w:val="20"/>
          <w:lang w:val="pt-BR"/>
        </w:rPr>
        <w:t xml:space="preserve">​</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next to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presentable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signing </w:t>
      </w:r>
      <w:r xmlns:w="http://schemas.openxmlformats.org/wordprocessingml/2006/main" w:rsidRPr="00E84C88">
        <w:rPr>
          <w:rFonts w:ascii="Arial" w:eastAsia="Times New Roman" w:hAnsi="Arial" w:cs="Arial"/>
          <w:color w:val="000000"/>
          <w:sz w:val="20"/>
          <w:szCs w:val="20"/>
          <w:lang w:val="hy-AM"/>
        </w:rPr>
        <w:t xml:space="preserve">the demand letter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hereinafter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 </w:t>
      </w:r>
      <w:r xmlns:w="http://schemas.openxmlformats.org/wordprocessingml/2006/main" w:rsidRPr="00E84C88">
        <w:rPr>
          <w:rFonts w:ascii="GHEA Grapalat" w:eastAsia="Times New Roman" w:hAnsi="GHEA Grapalat" w:cs="GHEA Grapalat"/>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irrevocably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agree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 </w:t>
      </w:r>
      <w:r xmlns:w="http://schemas.openxmlformats.org/wordprocessingml/2006/main" w:rsidRPr="00E84C88">
        <w:rPr>
          <w:rFonts w:ascii="GHEA Grapalat" w:eastAsia="Times New Roman" w:hAnsi="GHEA Grapalat" w:cs="GHEA Grapalat"/>
          <w:color w:val="000000"/>
          <w:sz w:val="20"/>
          <w:szCs w:val="20"/>
          <w:lang w:val="hy-AM"/>
        </w:rPr>
        <w:t xml:space="preserve">that</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p>
    <w:p w14:paraId="141AB010"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a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signing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gives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certification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Requisition: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conditions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the field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completed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GHEA Grapalat" w:eastAsia="Times New Roman" w:hAnsi="GHEA Grapalat" w:cs="GHEA Grapalat"/>
          <w:color w:val="000000"/>
          <w:sz w:val="20"/>
          <w:szCs w:val="20"/>
          <w:lang w:val="hy-AM"/>
        </w:rPr>
        <w:t xml:space="preserve">which</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case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specified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money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charging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connected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servicer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 </w:t>
      </w:r>
      <w:r xmlns:w="http://schemas.openxmlformats.org/wordprocessingml/2006/main" w:rsidRPr="00E84C88">
        <w:rPr>
          <w:rFonts w:ascii="GHEA Grapalat" w:eastAsia="Times New Roman" w:hAnsi="GHEA Grapalat" w:cs="GHEA Grapalat"/>
          <w:color w:val="000000"/>
          <w:sz w:val="20"/>
          <w:szCs w:val="20"/>
          <w:lang w:val="hy-AM"/>
        </w:rPr>
        <w:t xml:space="preserve">: / </w:t>
      </w:r>
      <w:r xmlns:w="http://schemas.openxmlformats.org/wordprocessingml/2006/main" w:rsidRPr="00E84C88">
        <w:rPr>
          <w:rFonts w:ascii="Arial" w:eastAsia="Times New Roman" w:hAnsi="Arial" w:cs="Arial"/>
          <w:color w:val="000000"/>
          <w:sz w:val="20"/>
          <w:szCs w:val="20"/>
          <w:lang w:val="hy-AM"/>
        </w:rPr>
        <w:t xml:space="preserve">hereinafter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received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requirement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present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extra</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agreement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receive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GHEA Grapalat" w:eastAsia="Times New Roman" w:hAnsi="GHEA Grapalat" w:cs="GHEA Grapalat"/>
          <w:color w:val="000000"/>
          <w:sz w:val="20"/>
          <w:szCs w:val="20"/>
          <w:lang w:val="hy-AM"/>
        </w:rPr>
        <w:t xml:space="preserve">how </w:t>
      </w:r>
      <w:r xmlns:w="http://schemas.openxmlformats.org/wordprocessingml/2006/main" w:rsidRPr="00E84C88">
        <w:rPr>
          <w:rFonts w:ascii="Arial" w:eastAsia="Times New Roman" w:hAnsi="Arial" w:cs="Arial"/>
          <w:color w:val="000000"/>
          <w:sz w:val="20"/>
          <w:szCs w:val="20"/>
          <w:lang w:val="hy-AM"/>
        </w:rPr>
        <w:t xml:space="preserve">many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that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Requisition: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already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be put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signature: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acceptance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the purpose </w:t>
      </w:r>
      <w:r xmlns:w="http://schemas.openxmlformats.org/wordprocessingml/2006/main" w:rsidRPr="00E84C88">
        <w:rPr>
          <w:rFonts w:ascii="GHEA Grapalat" w:eastAsia="Times New Roman" w:hAnsi="GHEA Grapalat" w:cs="GHEA Grapalat"/>
          <w:color w:val="000000"/>
          <w:sz w:val="20"/>
          <w:szCs w:val="20"/>
          <w:lang w:val="hy-AM"/>
        </w:rPr>
        <w:t xml:space="preserve">of</w:t>
      </w:r>
    </w:p>
    <w:p w14:paraId="5EE1250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basis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by Demand Letter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specified</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whole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amount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from the account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charge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for: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without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extra</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acceptance </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7E55BDB3"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c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no</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in writing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other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manner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order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Requisition: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set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acceptance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with</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call</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about</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3A5B8585" w14:textId="77777777" w:rsidR="00532D6C" w:rsidRPr="00E84C88" w:rsidRDefault="00532D6C" w:rsidP="00532D6C">
      <w:pPr xmlns:w="http://schemas.openxmlformats.org/wordprocessingml/2006/main">
        <w:spacing w:after="0" w:line="240" w:lineRule="auto"/>
        <w:ind w:left="426"/>
        <w:jc w:val="both"/>
        <w:rPr>
          <w:rFonts w:ascii="GHEA Grapalat" w:eastAsia="Times New Roman" w:hAnsi="GHEA Grapalat" w:cs="GHEA Grapalat"/>
          <w:color w:val="000000"/>
          <w:sz w:val="20"/>
          <w:szCs w:val="20"/>
          <w:lang w:val="hy-AM"/>
        </w:rPr>
      </w:pPr>
      <w:r xmlns:w="http://schemas.openxmlformats.org/wordprocessingml/2006/main" w:rsidRPr="00E84C88">
        <w:rPr>
          <w:rFonts w:ascii="Arial" w:eastAsia="Times New Roman" w:hAnsi="Arial" w:cs="Arial"/>
          <w:color w:val="000000"/>
          <w:sz w:val="20"/>
          <w:szCs w:val="20"/>
          <w:lang w:val="hy-AM"/>
        </w:rPr>
        <w:t xml:space="preserve">d </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pt-BR"/>
        </w:rPr>
        <w:t xml:space="preserve">Company</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certification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 </w:t>
      </w:r>
      <w:r xmlns:w="http://schemas.openxmlformats.org/wordprocessingml/2006/main" w:rsidRPr="00E84C88">
        <w:rPr>
          <w:rFonts w:ascii="GHEA Grapalat" w:eastAsia="Times New Roman" w:hAnsi="GHEA Grapalat" w:cs="GHEA Grapalat"/>
          <w:color w:val="000000"/>
          <w:sz w:val="20"/>
          <w:szCs w:val="20"/>
          <w:lang w:val="hy-AM"/>
        </w:rPr>
        <w:t xml:space="preserve">that</w:t>
      </w:r>
      <w:r xmlns:w="http://schemas.openxmlformats.org/wordprocessingml/2006/main" w:rsidRPr="00E84C88">
        <w:rPr>
          <w:rFonts w:ascii="Arial" w:eastAsia="Times New Roman" w:hAnsi="Arial" w:cs="Arial"/>
          <w:color w:val="000000"/>
          <w:sz w:val="20"/>
          <w:szCs w:val="20"/>
          <w:lang w:val="hy-AM"/>
        </w:rPr>
        <w:t xml:space="preserv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The requirement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accept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of suffering</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whole</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GHEA Grapalat" w:eastAsia="Times New Roman" w:hAnsi="GHEA Grapalat" w:cs="GHEA Grapalat"/>
          <w:color w:val="000000"/>
          <w:sz w:val="20"/>
          <w:szCs w:val="20"/>
          <w:lang w:val="hy-AM"/>
        </w:rPr>
        <w:t xml:space="preserve">with </w:t>
      </w:r>
      <w:r xmlns:w="http://schemas.openxmlformats.org/wordprocessingml/2006/main" w:rsidRPr="00E84C88">
        <w:rPr>
          <w:rFonts w:ascii="Arial" w:eastAsia="Times New Roman" w:hAnsi="Arial" w:cs="Arial"/>
          <w:color w:val="000000"/>
          <w:sz w:val="20"/>
          <w:szCs w:val="20"/>
          <w:lang w:val="hy-AM"/>
        </w:rPr>
        <w:t xml:space="preserve">money</w:t>
      </w:r>
    </w:p>
    <w:p w14:paraId="641E2524" w14:textId="77777777" w:rsidR="00532D6C" w:rsidRPr="00E84C88" w:rsidRDefault="00532D6C" w:rsidP="00532D6C">
      <w:pPr xmlns:w="http://schemas.openxmlformats.org/wordprocessingml/2006/main">
        <w:spacing w:after="0" w:line="240" w:lineRule="auto"/>
        <w:ind w:firstLine="426"/>
        <w:jc w:val="both"/>
        <w:rPr>
          <w:rFonts w:ascii="GHEA Grapalat" w:eastAsia="Times New Roman" w:hAnsi="GHEA Grapalat" w:cs="GHEA Grapalat"/>
          <w:sz w:val="20"/>
          <w:szCs w:val="20"/>
          <w:lang w:val="hy-AM"/>
        </w:rPr>
      </w:pPr>
      <w:r xmlns:w="http://schemas.openxmlformats.org/wordprocessingml/2006/main" w:rsidRPr="00E84C88">
        <w:rPr>
          <w:rFonts w:ascii="Arial" w:eastAsia="Times New Roman" w:hAnsi="Arial" w:cs="Arial"/>
          <w:sz w:val="20"/>
          <w:szCs w:val="20"/>
          <w:lang w:val="hy-AM"/>
        </w:rPr>
        <w:t xml:space="preserve">e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responsibility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wearing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client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Requisition: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legality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validity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representation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dates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Requisition: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provide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carried out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actions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GHEA Grapalat"/>
          <w:sz w:val="20"/>
          <w:szCs w:val="20"/>
          <w:lang w:val="hy-AM"/>
        </w:rPr>
        <w:t xml:space="preserve">:</w:t>
      </w:r>
    </w:p>
    <w:p w14:paraId="7383D082"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purchase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the procedure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sealed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contract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fail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proper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perform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hereby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suffering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next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 originals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present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that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about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 writing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informing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Company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Hereby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suffering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next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electronic</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digital</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with a signature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approved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to be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case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is introduced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electronic</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GHEA Grapalat" w:eastAsia="Times New Roman" w:hAnsi="GHEA Grapalat" w:cs="GHEA Grapalat"/>
          <w:sz w:val="20"/>
          <w:szCs w:val="20"/>
          <w:lang w:val="pt-BR"/>
        </w:rPr>
        <w:t xml:space="preserve">with </w:t>
      </w:r>
      <w:r xmlns:w="http://schemas.openxmlformats.org/wordprocessingml/2006/main" w:rsidRPr="00E84C88">
        <w:rPr>
          <w:rFonts w:ascii="Arial" w:eastAsia="Times New Roman" w:hAnsi="Arial" w:cs="Arial"/>
          <w:sz w:val="20"/>
          <w:szCs w:val="20"/>
          <w:lang w:val="en-US"/>
        </w:rPr>
        <w:t xml:space="preserve">carriers </w:t>
      </w:r>
      <w:r xmlns:w="http://schemas.openxmlformats.org/wordprocessingml/2006/main" w:rsidRPr="00E84C88">
        <w:rPr>
          <w:rFonts w:ascii="Arial" w:eastAsia="Times New Roman" w:hAnsi="Arial" w:cs="Arial"/>
          <w:sz w:val="20"/>
          <w:szCs w:val="20"/>
          <w:lang w:val="en-US"/>
        </w:rPr>
        <w:t xml:space="preserve">like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of them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out of print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with options </w:t>
      </w:r>
      <w:r xmlns:w="http://schemas.openxmlformats.org/wordprocessingml/2006/main" w:rsidRPr="00E84C88">
        <w:rPr>
          <w:rFonts w:ascii="GHEA Grapalat" w:eastAsia="Times New Roman" w:hAnsi="GHEA Grapalat" w:cs="GHEA Grapalat"/>
          <w:sz w:val="20"/>
          <w:szCs w:val="20"/>
          <w:lang w:val="pt-BR"/>
        </w:rPr>
        <w:t xml:space="preserve">.</w:t>
      </w:r>
    </w:p>
    <w:p w14:paraId="22E303CA"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color w:val="000000"/>
          <w:sz w:val="20"/>
          <w:szCs w:val="20"/>
          <w:lang w:val="hy-AM"/>
        </w:rPr>
      </w:pP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Client: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Payer: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to the bank</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can</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is</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submit</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other</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extra</w:t>
      </w:r>
      <w:r xmlns:w="http://schemas.openxmlformats.org/wordprocessingml/2006/main" w:rsidRPr="00E84C88">
        <w:rPr>
          <w:rFonts w:ascii="GHEA Grapalat" w:eastAsia="Times New Roman" w:hAnsi="GHEA Grapalat" w:cs="GHEA Grapalat"/>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documents</w:t>
      </w:r>
      <w:r xmlns:w="http://schemas.openxmlformats.org/wordprocessingml/2006/main" w:rsidRPr="00E84C88">
        <w:rPr>
          <w:rFonts w:ascii="GHEA Grapalat" w:eastAsia="Times New Roman" w:hAnsi="GHEA Grapalat" w:cs="GHEA Grapalat"/>
          <w:color w:val="000000"/>
          <w:sz w:val="20"/>
          <w:szCs w:val="20"/>
          <w:lang w:val="hy-AM"/>
        </w:rPr>
        <w:t xml:space="preserve">​</w:t>
      </w:r>
    </w:p>
    <w:p w14:paraId="7A1519E5"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Registration</w:t>
      </w:r>
      <w:r xmlns:w="http://schemas.openxmlformats.org/wordprocessingml/2006/main" w:rsidRPr="00E84C88">
        <w:rPr>
          <w:rFonts w:ascii="Arial" w:eastAsia="Times New Roman" w:hAnsi="Arial" w:cs="Arial"/>
          <w:sz w:val="20"/>
          <w:szCs w:val="20"/>
          <w:lang w:val="pt-BR"/>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specified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money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as a result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caused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risks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worn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damages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negative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consequences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pt-BR"/>
        </w:rPr>
        <w:t xml:space="preserve">for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responsibility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wear</w:t>
      </w:r>
      <w:r xmlns:w="http://schemas.openxmlformats.org/wordprocessingml/2006/main" w:rsidRPr="00E84C88">
        <w:rPr>
          <w:rFonts w:ascii="GHEA Grapalat" w:eastAsia="Times New Roman" w:hAnsi="GHEA Grapalat" w:cs="GHEA Grapalat"/>
          <w:sz w:val="20"/>
          <w:szCs w:val="20"/>
          <w:lang w:val="hy-AM"/>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hy-AM"/>
        </w:rPr>
        <w:t xml:space="preserve">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must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check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contract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violate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facts </w:t>
      </w:r>
      <w:r xmlns:w="http://schemas.openxmlformats.org/wordprocessingml/2006/main" w:rsidRPr="00E84C88">
        <w:rPr>
          <w:rFonts w:ascii="GHEA Grapalat" w:eastAsia="Times New Roman" w:hAnsi="GHEA Grapalat" w:cs="GHEA Grapalat"/>
          <w:sz w:val="20"/>
          <w:szCs w:val="20"/>
          <w:lang w:val="hy-AM"/>
        </w:rPr>
        <w:t xml:space="preserve">.</w:t>
      </w:r>
    </w:p>
    <w:p w14:paraId="168F6B44"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Arial" w:eastAsia="Times New Roman" w:hAnsi="Arial" w:cs="Arial"/>
          <w:sz w:val="20"/>
          <w:szCs w:val="20"/>
          <w:lang w:val="hy-AM"/>
        </w:rPr>
        <w:t xml:space="preserve">It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GHEA Grapalat" w:eastAsia="Times New Roman" w:hAnsi="GHEA Grapalat" w:cs="GHEA Grapalat"/>
          <w:sz w:val="20"/>
          <w:szCs w:val="20"/>
          <w:lang w:val="pt-BR"/>
        </w:rPr>
        <w:t xml:space="preserve">in </w:t>
      </w:r>
      <w:r xmlns:w="http://schemas.openxmlformats.org/wordprocessingml/2006/main" w:rsidRPr="00E84C88">
        <w:rPr>
          <w:rFonts w:ascii="Arial" w:eastAsia="Times New Roman" w:hAnsi="Arial" w:cs="Arial"/>
          <w:sz w:val="20"/>
          <w:szCs w:val="20"/>
          <w:lang w:val="hy-AM"/>
        </w:rPr>
        <w:t xml:space="preserve">case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account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means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they are not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satisfy</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from getting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then: </w:t>
      </w:r>
      <w:r xmlns:w="http://schemas.openxmlformats.org/wordprocessingml/2006/main" w:rsidRPr="00E84C88">
        <w:rPr>
          <w:rFonts w:ascii="GHEA Grapalat" w:eastAsia="Times New Roman" w:hAnsi="GHEA Grapalat" w:cs="GHEA Grapalat"/>
          <w:sz w:val="20"/>
          <w:szCs w:val="20"/>
          <w:lang w:val="pt-BR"/>
        </w:rPr>
        <w:t xml:space="preserve">2 ( </w:t>
      </w:r>
      <w:r xmlns:w="http://schemas.openxmlformats.org/wordprocessingml/2006/main" w:rsidRPr="00E84C88">
        <w:rPr>
          <w:rFonts w:ascii="Arial" w:eastAsia="Times New Roman" w:hAnsi="Arial" w:cs="Arial"/>
          <w:sz w:val="20"/>
          <w:szCs w:val="20"/>
          <w:lang w:val="en-US"/>
        </w:rPr>
        <w:t xml:space="preserve">two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working days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of the day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during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inform</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To the customer: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 writing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en-US"/>
        </w:rPr>
        <w:t xml:space="preserve">in the form </w:t>
      </w:r>
      <w:r xmlns:w="http://schemas.openxmlformats.org/wordprocessingml/2006/main" w:rsidRPr="00E84C88">
        <w:rPr>
          <w:rFonts w:ascii="GHEA Grapalat" w:eastAsia="Times New Roman" w:hAnsi="GHEA Grapalat" w:cs="GHEA Grapalat"/>
          <w:sz w:val="20"/>
          <w:szCs w:val="20"/>
          <w:lang w:val="pt-BR"/>
        </w:rPr>
        <w:t xml:space="preserve">of</w:t>
      </w:r>
    </w:p>
    <w:p w14:paraId="1712D9F6" w14:textId="77777777" w:rsidR="00532D6C" w:rsidRPr="00E84C88" w:rsidRDefault="00532D6C" w:rsidP="00532D6C">
      <w:pPr xmlns:w="http://schemas.openxmlformats.org/wordprocessingml/2006/main">
        <w:numPr>
          <w:ilvl w:val="1"/>
          <w:numId w:val="25"/>
        </w:numPr>
        <w:spacing w:after="0" w:line="240" w:lineRule="auto"/>
        <w:ind w:firstLine="426"/>
        <w:jc w:val="both"/>
        <w:rPr>
          <w:rFonts w:ascii="GHEA Grapalat" w:eastAsia="Times New Roman" w:hAnsi="GHEA Grapalat" w:cs="GHEA Grapalat"/>
          <w:sz w:val="20"/>
          <w:szCs w:val="20"/>
          <w:lang w:val="pt-BR"/>
        </w:rPr>
      </w:pP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Present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agreement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and: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next to</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w:t>
      </w:r>
      <w:r xmlns:w="http://schemas.openxmlformats.org/wordprocessingml/2006/main" w:rsidRPr="00E84C88">
        <w:rPr>
          <w:rFonts w:ascii="Arial" w:eastAsia="Times New Roman" w:hAnsi="Arial" w:cs="Arial"/>
          <w:sz w:val="20"/>
          <w:szCs w:val="20"/>
          <w:lang w:val="hy-AM"/>
        </w:rPr>
        <w:t xml:space="preserve">challenge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from presenting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then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from the Bank</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independently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reasons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ten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working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of the day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during</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To 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amount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not to be paid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in case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Client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non-payment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with</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connected</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Company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about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the information</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transfer</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is </w:t>
      </w:r>
      <w:r xmlns:w="http://schemas.openxmlformats.org/wordprocessingml/2006/main" w:rsidRPr="00E84C88">
        <w:rPr>
          <w:rFonts w:ascii="GHEA Grapalat" w:eastAsia="Times New Roman" w:hAnsi="GHEA Grapalat" w:cs="GHEA Grapalat"/>
          <w:sz w:val="20"/>
          <w:szCs w:val="20"/>
          <w:lang w:val="pt-BR"/>
        </w:rPr>
        <w:t xml:space="preserve">&lt;&lt; </w:t>
      </w:r>
      <w:r xmlns:w="http://schemas.openxmlformats.org/wordprocessingml/2006/main" w:rsidRPr="00E84C88">
        <w:rPr>
          <w:rFonts w:ascii="Arial" w:eastAsia="Times New Roman" w:hAnsi="Arial" w:cs="Arial"/>
          <w:sz w:val="20"/>
          <w:szCs w:val="20"/>
          <w:lang w:val="pt-BR"/>
        </w:rPr>
        <w:t xml:space="preserve">ACRA</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Credit: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Reporting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CJSC </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Credit:</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bureau </w:t>
      </w:r>
      <w:r xmlns:w="http://schemas.openxmlformats.org/wordprocessingml/2006/main" w:rsidRPr="00E84C88">
        <w:rPr>
          <w:rFonts w:ascii="GHEA Grapalat" w:eastAsia="Times New Roman" w:hAnsi="GHEA Grapalat" w:cs="GHEA Grapalat"/>
          <w:sz w:val="20"/>
          <w:szCs w:val="20"/>
          <w:lang w:val="pt-BR"/>
        </w:rPr>
        <w:t xml:space="preserve">).</w:t>
      </w:r>
    </w:p>
    <w:p w14:paraId="49406611" w14:textId="77777777" w:rsidR="00532D6C" w:rsidRPr="00E84C88" w:rsidRDefault="00532D6C" w:rsidP="00532D6C">
      <w:pPr>
        <w:spacing w:after="0" w:line="240" w:lineRule="auto"/>
        <w:jc w:val="both"/>
        <w:rPr>
          <w:rFonts w:ascii="GHEA Grapalat" w:eastAsia="Times New Roman" w:hAnsi="GHEA Grapalat" w:cs="GHEA Grapalat"/>
          <w:sz w:val="20"/>
          <w:szCs w:val="20"/>
          <w:lang w:val="hy-AM"/>
        </w:rPr>
      </w:pPr>
    </w:p>
    <w:p w14:paraId="469880C1" w14:textId="77777777" w:rsidR="00532D6C" w:rsidRPr="00E84C88" w:rsidRDefault="00532D6C" w:rsidP="00532D6C">
      <w:pPr xmlns:w="http://schemas.openxmlformats.org/wordprocessingml/2006/main">
        <w:spacing w:after="0" w:line="240" w:lineRule="auto"/>
        <w:ind w:left="360"/>
        <w:jc w:val="center"/>
        <w:rPr>
          <w:rFonts w:ascii="GHEA Grapalat" w:eastAsia="Times New Roman" w:hAnsi="GHEA Grapalat" w:cs="GHEA Grapalat"/>
          <w:b/>
          <w:bCs/>
          <w:sz w:val="20"/>
          <w:szCs w:val="20"/>
          <w:lang w:val="hy-AM"/>
        </w:rPr>
      </w:pPr>
      <w:r xmlns:w="http://schemas.openxmlformats.org/wordprocessingml/2006/main" w:rsidRPr="00E84C88">
        <w:rPr>
          <w:rFonts w:ascii="GHEA Grapalat" w:eastAsia="Times New Roman" w:hAnsi="GHEA Grapalat" w:cs="GHEA Grapalat"/>
          <w:b/>
          <w:bCs/>
          <w:sz w:val="20"/>
          <w:szCs w:val="20"/>
          <w:lang w:val="hy-AM"/>
        </w:rPr>
        <w:t xml:space="preserve">2. </w:t>
      </w:r>
      <w:r xmlns:w="http://schemas.openxmlformats.org/wordprocessingml/2006/main" w:rsidRPr="00E84C88">
        <w:rPr>
          <w:rFonts w:ascii="Arial" w:eastAsia="Times New Roman" w:hAnsi="Arial" w:cs="Arial"/>
          <w:b/>
          <w:bCs/>
          <w:sz w:val="20"/>
          <w:szCs w:val="20"/>
          <w:lang w:val="hy-AM"/>
        </w:rPr>
        <w:t xml:space="preserve">Other</w:t>
      </w:r>
      <w:r xmlns:w="http://schemas.openxmlformats.org/wordprocessingml/2006/main" w:rsidRPr="00E84C88">
        <w:rPr>
          <w:rFonts w:ascii="GHEA Grapalat" w:eastAsia="Times New Roman" w:hAnsi="GHEA Grapalat" w:cs="GHEA Grapalat"/>
          <w:b/>
          <w:bCs/>
          <w:sz w:val="20"/>
          <w:szCs w:val="20"/>
          <w:lang w:val="hy-AM"/>
        </w:rPr>
        <w:t xml:space="preserve"> </w:t>
      </w:r>
      <w:r xmlns:w="http://schemas.openxmlformats.org/wordprocessingml/2006/main" w:rsidRPr="00E84C88">
        <w:rPr>
          <w:rFonts w:ascii="Arial" w:eastAsia="Times New Roman" w:hAnsi="Arial" w:cs="Arial"/>
          <w:b/>
          <w:bCs/>
          <w:sz w:val="20"/>
          <w:szCs w:val="20"/>
          <w:lang w:val="hy-AM"/>
        </w:rPr>
        <w:t xml:space="preserve">conditions</w:t>
      </w:r>
    </w:p>
    <w:p w14:paraId="63903923"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GHEA Grapalat"/>
          <w:sz w:val="20"/>
          <w:szCs w:val="20"/>
          <w:lang w:val="hy-AM"/>
        </w:rPr>
        <w:t xml:space="preserve">2.1 </w:t>
      </w:r>
      <w:r xmlns:w="http://schemas.openxmlformats.org/wordprocessingml/2006/main" w:rsidRPr="00E84C88">
        <w:rPr>
          <w:rFonts w:ascii="Arial" w:eastAsia="Times New Roman" w:hAnsi="Arial" w:cs="Arial"/>
          <w:sz w:val="20"/>
          <w:szCs w:val="20"/>
          <w:lang w:val="hy-AM"/>
        </w:rPr>
        <w:t xml:space="preserve">Herein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irrevocable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power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enter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validation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moment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strength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until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sealed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contract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undertaken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complete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last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 the day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next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twentieth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working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including </w:t>
      </w:r>
      <w:r xmlns:w="http://schemas.openxmlformats.org/wordprocessingml/2006/main" w:rsidRPr="00E84C88">
        <w:rPr>
          <w:rFonts w:ascii="GHEA Grapalat" w:eastAsia="Times New Roman" w:hAnsi="GHEA Grapalat" w:cs="GHEA Grapalat"/>
          <w:sz w:val="20"/>
          <w:szCs w:val="20"/>
          <w:lang w:val="hy-AM"/>
        </w:rPr>
        <w:t xml:space="preserve">:</w:t>
      </w:r>
    </w:p>
    <w:p w14:paraId="2EECE96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 </w:t>
      </w:r>
      <w:r xmlns:w="http://schemas.openxmlformats.org/wordprocessingml/2006/main" w:rsidRPr="00E84C88">
        <w:rPr>
          <w:rFonts w:ascii="Arial" w:eastAsia="Times New Roman" w:hAnsi="Arial" w:cs="Arial"/>
          <w:sz w:val="20"/>
          <w:szCs w:val="20"/>
          <w:lang w:val="hy-AM"/>
        </w:rPr>
        <w:t xml:space="preserve">Present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next to</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client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presenting </w:t>
      </w:r>
      <w:r xmlns:w="http://schemas.openxmlformats.org/wordprocessingml/2006/main" w:rsidRPr="00E84C88">
        <w:rPr>
          <w:rFonts w:ascii="GHEA Grapalat" w:eastAsia="Times New Roman" w:hAnsi="GHEA Grapalat" w:cs="GHEA Grapalat"/>
          <w:sz w:val="20"/>
          <w:szCs w:val="20"/>
          <w:lang w:val="hy-AM"/>
        </w:rPr>
        <w:t xml:space="preserve">:</w:t>
      </w:r>
    </w:p>
    <w:p w14:paraId="51C3E226"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2.2.1. </w:t>
      </w:r>
      <w:r xmlns:w="http://schemas.openxmlformats.org/wordprocessingml/2006/main" w:rsidRPr="00E84C88">
        <w:rPr>
          <w:rFonts w:ascii="Arial" w:eastAsia="Times New Roman" w:hAnsi="Arial" w:cs="Arial"/>
          <w:sz w:val="20"/>
          <w:szCs w:val="20"/>
          <w:lang w:val="hy-AM"/>
        </w:rPr>
        <w:t xml:space="preserve">To the client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certified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weak</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gave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contractual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obligations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violation </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p>
    <w:p w14:paraId="62C7A6B1" w14:textId="77777777" w:rsidR="00532D6C" w:rsidRPr="00E84C88" w:rsidDel="00A13215"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2.2.2.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certified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GHEA Grapalat"/>
          <w:sz w:val="20"/>
          <w:szCs w:val="20"/>
          <w:lang w:val="hy-AM"/>
        </w:rPr>
        <w:t xml:space="preserve">that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suffering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next to</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requirement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proper</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Company</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competent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person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GHEA Grapalat"/>
          <w:sz w:val="20"/>
          <w:szCs w:val="20"/>
          <w:lang w:val="hy-AM"/>
        </w:rPr>
        <w:t xml:space="preserve">:</w:t>
      </w:r>
    </w:p>
    <w:p w14:paraId="2052BACE"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sz w:val="20"/>
          <w:szCs w:val="20"/>
          <w:lang w:val="hy-AM"/>
        </w:rPr>
        <w:t xml:space="preserve">2.3 </w:t>
      </w:r>
      <w:r xmlns:w="http://schemas.openxmlformats.org/wordprocessingml/2006/main" w:rsidRPr="00E84C88">
        <w:rPr>
          <w:rFonts w:ascii="Arial" w:eastAsia="Times New Roman" w:hAnsi="Arial" w:cs="Arial"/>
          <w:sz w:val="20"/>
          <w:szCs w:val="20"/>
          <w:lang w:val="hy-AM"/>
        </w:rPr>
        <w:t xml:space="preserve">Herein</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regarding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originated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disputes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resolved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negotiations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through</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hand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not to bring</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case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disputes</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being resolved</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judicial</w:t>
      </w:r>
      <w:r xmlns:w="http://schemas.openxmlformats.org/wordprocessingml/2006/main" w:rsidRPr="00E84C88">
        <w:rPr>
          <w:rFonts w:ascii="GHEA Grapalat" w:eastAsia="Times New Roman" w:hAnsi="GHEA Grapalat" w:cs="GHEA Grapalat"/>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order.</w:t>
      </w:r>
    </w:p>
    <w:p w14:paraId="20D536E5" w14:textId="77777777" w:rsidR="00532D6C" w:rsidRPr="00E84C88" w:rsidRDefault="00532D6C" w:rsidP="00532D6C">
      <w:pPr>
        <w:spacing w:after="0" w:line="240" w:lineRule="auto"/>
        <w:ind w:firstLine="567"/>
        <w:jc w:val="both"/>
        <w:rPr>
          <w:rFonts w:ascii="GHEA Grapalat" w:eastAsia="Times New Roman" w:hAnsi="GHEA Grapalat" w:cs="GHEA Grapalat"/>
          <w:sz w:val="20"/>
          <w:szCs w:val="20"/>
          <w:lang w:val="hy-AM"/>
        </w:rPr>
      </w:pPr>
    </w:p>
    <w:p w14:paraId="2EA7C2AA" w14:textId="77777777" w:rsidR="00532D6C" w:rsidRPr="00E84C88" w:rsidRDefault="00532D6C" w:rsidP="00532D6C">
      <w:pPr xmlns:w="http://schemas.openxmlformats.org/wordprocessingml/2006/main">
        <w:spacing w:after="0" w:line="240" w:lineRule="auto"/>
        <w:ind w:firstLine="567"/>
        <w:jc w:val="center"/>
        <w:rPr>
          <w:rFonts w:ascii="GHEA Grapalat" w:eastAsia="Times New Roman" w:hAnsi="GHEA Grapalat" w:cs="GHEA Grapalat"/>
          <w:sz w:val="20"/>
          <w:szCs w:val="20"/>
          <w:lang w:val="hy-AM"/>
        </w:rPr>
      </w:pPr>
      <w:r xmlns:w="http://schemas.openxmlformats.org/wordprocessingml/2006/main" w:rsidRPr="00E84C88">
        <w:rPr>
          <w:rFonts w:ascii="GHEA Grapalat" w:eastAsia="Times New Roman" w:hAnsi="GHEA Grapalat" w:cs="GHEA Grapalat"/>
          <w:b/>
          <w:sz w:val="20"/>
          <w:szCs w:val="20"/>
          <w:lang w:val="hy-AM"/>
        </w:rPr>
        <w:t xml:space="preserve">3. </w:t>
      </w:r>
      <w:r xmlns:w="http://schemas.openxmlformats.org/wordprocessingml/2006/main" w:rsidRPr="00E84C88">
        <w:rPr>
          <w:rFonts w:ascii="Arial" w:eastAsia="Times New Roman" w:hAnsi="Arial" w:cs="Arial"/>
          <w:b/>
          <w:sz w:val="20"/>
          <w:szCs w:val="20"/>
          <w:lang w:val="hy-AM"/>
        </w:rPr>
        <w:t xml:space="preserve">Company</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address </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bank</w:t>
      </w:r>
      <w:r xmlns:w="http://schemas.openxmlformats.org/wordprocessingml/2006/main" w:rsidRPr="00E84C88">
        <w:rPr>
          <w:rFonts w:ascii="GHEA Grapalat" w:eastAsia="Times New Roman" w:hAnsi="GHEA Grapalat" w:cs="GHEA Grapalat"/>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valid conditions </w:t>
      </w:r>
      <w:r xmlns:w="http://schemas.openxmlformats.org/wordprocessingml/2006/main" w:rsidRPr="00E84C88">
        <w:rPr>
          <w:rFonts w:ascii="GHEA Grapalat" w:eastAsia="Times New Roman" w:hAnsi="GHEA Grapalat" w:cs="GHEA Grapalat"/>
          <w:b/>
          <w:sz w:val="20"/>
          <w:szCs w:val="20"/>
          <w:lang w:val="hy-AM"/>
        </w:rPr>
        <w:t xml:space="preserve">:</w:t>
      </w:r>
    </w:p>
    <w:p w14:paraId="74E3B491" w14:textId="77777777" w:rsidR="00532D6C" w:rsidRPr="00E84C88" w:rsidRDefault="00532D6C" w:rsidP="00532D6C">
      <w:pPr>
        <w:spacing w:after="0" w:line="240" w:lineRule="auto"/>
        <w:jc w:val="both"/>
        <w:rPr>
          <w:rFonts w:ascii="GHEA Grapalat" w:eastAsia="Times New Roman" w:hAnsi="GHEA Grapalat" w:cs="GHEA Grapalat"/>
          <w:sz w:val="20"/>
          <w:szCs w:val="20"/>
          <w:u w:val="single"/>
          <w:lang w:val="hy-AM"/>
        </w:rPr>
      </w:pP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r w:rsidRPr="00E84C88">
        <w:rPr>
          <w:rFonts w:ascii="GHEA Grapalat" w:eastAsia="Times New Roman" w:hAnsi="GHEA Grapalat" w:cs="GHEA Grapalat"/>
          <w:sz w:val="20"/>
          <w:szCs w:val="20"/>
          <w:u w:val="single"/>
          <w:lang w:val="hy-AM"/>
        </w:rPr>
        <w:tab/>
      </w:r>
    </w:p>
    <w:p w14:paraId="5E93237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of the 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p>
    <w:p w14:paraId="4DC3C785"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u w:val="single"/>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0"/>
          <w:u w:val="single"/>
          <w:vertAlign w:val="superscript"/>
          <w:lang w:val="hy-AM"/>
        </w:rPr>
        <w:tab xmlns:w="http://schemas.openxmlformats.org/wordprocessingml/2006/main"/>
      </w:r>
    </w:p>
    <w:p w14:paraId="6ACA23D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of the 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the address</w:t>
      </w:r>
    </w:p>
    <w:p w14:paraId="67CEBA5C" w14:textId="77777777" w:rsidR="00532D6C" w:rsidRPr="00E84C88" w:rsidRDefault="00532D6C" w:rsidP="00532D6C">
      <w:pPr>
        <w:spacing w:after="0" w:line="240" w:lineRule="auto"/>
        <w:jc w:val="both"/>
        <w:rPr>
          <w:rFonts w:ascii="GHEA Grapalat" w:eastAsia="Times New Roman" w:hAnsi="GHEA Grapalat" w:cs="Times New Roman"/>
          <w:sz w:val="20"/>
          <w:szCs w:val="20"/>
          <w:u w:val="single"/>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00D05CF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to the 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attendant</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bank</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w:t>
      </w:r>
    </w:p>
    <w:p w14:paraId="548B9878"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0A650F8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of the 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banking</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the account number</w:t>
      </w:r>
    </w:p>
    <w:p w14:paraId="6211B4D6" w14:textId="77777777" w:rsidR="00532D6C" w:rsidRPr="00E84C88" w:rsidRDefault="00532D6C" w:rsidP="00532D6C">
      <w:pPr>
        <w:spacing w:after="0" w:line="240" w:lineRule="auto"/>
        <w:jc w:val="both"/>
        <w:rPr>
          <w:rFonts w:ascii="GHEA Grapalat" w:eastAsia="Times New Roman" w:hAnsi="GHEA Grapalat" w:cs="Times New Roman"/>
          <w:sz w:val="20"/>
          <w:szCs w:val="20"/>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5C536D2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of the 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tax</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of the payer</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accounting</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the number</w:t>
      </w:r>
    </w:p>
    <w:p w14:paraId="079045B9" w14:textId="77777777" w:rsidR="00532D6C" w:rsidRPr="00E84C88" w:rsidRDefault="00532D6C" w:rsidP="00532D6C">
      <w:pPr>
        <w:spacing w:after="0" w:line="240" w:lineRule="auto"/>
        <w:jc w:val="both"/>
        <w:rPr>
          <w:rFonts w:ascii="GHEA Grapalat" w:eastAsia="Times New Roman" w:hAnsi="GHEA Grapalat" w:cs="Times New Roman"/>
          <w:sz w:val="20"/>
          <w:szCs w:val="20"/>
          <w:u w:val="single"/>
          <w:vertAlign w:val="superscript"/>
          <w:lang w:val="hy-AM"/>
        </w:rPr>
      </w:pP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r w:rsidRPr="00E84C88">
        <w:rPr>
          <w:rFonts w:ascii="GHEA Grapalat" w:eastAsia="Times New Roman" w:hAnsi="GHEA Grapalat" w:cs="Times New Roman"/>
          <w:sz w:val="20"/>
          <w:szCs w:val="20"/>
          <w:u w:val="single"/>
          <w:vertAlign w:val="superscript"/>
          <w:lang w:val="hy-AM"/>
        </w:rPr>
        <w:tab/>
      </w:r>
    </w:p>
    <w:p w14:paraId="44CF6CAD"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vertAlign w:val="superscript"/>
          <w:lang w:val="hy-AM"/>
        </w:rPr>
      </w:pP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of the company</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of the director</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name </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surname</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and:</w:t>
      </w:r>
      <w:r xmlns:w="http://schemas.openxmlformats.org/wordprocessingml/2006/main" w:rsidRPr="00E84C88">
        <w:rPr>
          <w:rFonts w:ascii="GHEA Grapalat" w:eastAsia="Times New Roman" w:hAnsi="GHEA Grapalat" w:cs="Times New Roman"/>
          <w:sz w:val="20"/>
          <w:szCs w:val="20"/>
          <w:vertAlign w:val="superscript"/>
          <w:lang w:val="hy-AM"/>
        </w:rPr>
        <w:t xml:space="preserve"> </w:t>
      </w:r>
      <w:r xmlns:w="http://schemas.openxmlformats.org/wordprocessingml/2006/main" w:rsidRPr="00E84C88">
        <w:rPr>
          <w:rFonts w:ascii="Arial" w:eastAsia="Times New Roman" w:hAnsi="Arial" w:cs="Arial"/>
          <w:sz w:val="20"/>
          <w:szCs w:val="20"/>
          <w:vertAlign w:val="superscript"/>
          <w:lang w:val="hy-AM"/>
        </w:rPr>
        <w:t xml:space="preserve">the signature</w:t>
      </w:r>
    </w:p>
    <w:p w14:paraId="6488F19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K.</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w:t>
      </w:r>
    </w:p>
    <w:p w14:paraId="74A98918" w14:textId="77777777" w:rsidR="00532D6C" w:rsidRPr="00E84C88" w:rsidRDefault="00532D6C" w:rsidP="00532D6C">
      <w:pPr>
        <w:spacing w:after="0" w:line="240" w:lineRule="auto"/>
        <w:jc w:val="both"/>
        <w:rPr>
          <w:rFonts w:ascii="GHEA Grapalat" w:eastAsia="Times New Roman" w:hAnsi="GHEA Grapalat" w:cs="Times New Roman"/>
          <w:sz w:val="20"/>
          <w:szCs w:val="20"/>
          <w:lang w:val="hy-AM"/>
        </w:rPr>
      </w:pPr>
    </w:p>
    <w:p w14:paraId="26FD49F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Day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month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year</w:t>
      </w:r>
    </w:p>
    <w:p w14:paraId="5E0C5AE1" w14:textId="77777777" w:rsidR="00532D6C" w:rsidRPr="00E84C88" w:rsidRDefault="00532D6C" w:rsidP="00532D6C">
      <w:pPr>
        <w:spacing w:after="0" w:line="240" w:lineRule="auto"/>
        <w:jc w:val="center"/>
        <w:rPr>
          <w:rFonts w:ascii="GHEA Grapalat" w:eastAsia="Times New Roman" w:hAnsi="GHEA Grapalat" w:cs="GHEA Grapalat"/>
          <w:sz w:val="20"/>
          <w:szCs w:val="20"/>
          <w:lang w:val="hy-AM"/>
        </w:rPr>
      </w:pPr>
    </w:p>
    <w:p w14:paraId="1B076021"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commission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secretary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until</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invitation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newsletter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publishing</w:t>
      </w:r>
      <w:r xmlns:w="http://schemas.openxmlformats.org/wordprocessingml/2006/main" w:rsidRPr="00E84C88">
        <w:rPr>
          <w:rFonts w:ascii="GHEA Grapalat" w:eastAsia="Times New Roman" w:hAnsi="GHEA Grapalat" w:cs="Times New Roman"/>
          <w:sz w:val="20"/>
          <w:szCs w:val="20"/>
          <w:lang w:val="hy-AM"/>
        </w:rPr>
        <w:t xml:space="preserve">​</w:t>
      </w:r>
    </w:p>
    <w:p w14:paraId="04FF852B"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14:paraId="59A4786B"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16"/>
          <w:szCs w:val="16"/>
          <w:lang w:val="hy-AM"/>
        </w:rPr>
      </w:pPr>
    </w:p>
    <w:p w14:paraId="15AC8ABF" w14:textId="77777777" w:rsidR="00532D6C" w:rsidRPr="00E84C88" w:rsidRDefault="00532D6C" w:rsidP="00532D6C">
      <w:pPr>
        <w:spacing w:after="0" w:line="240" w:lineRule="auto"/>
        <w:ind w:firstLine="567"/>
        <w:jc w:val="right"/>
        <w:rPr>
          <w:rFonts w:ascii="GHEA Grapalat" w:eastAsia="Times New Roman" w:hAnsi="GHEA Grapalat" w:cs="Times New Roman"/>
          <w:b/>
          <w:sz w:val="20"/>
          <w:szCs w:val="20"/>
          <w:lang w:val="hy-AM"/>
        </w:rPr>
      </w:pPr>
      <w:r w:rsidRPr="00E84C88">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32D6C" w:rsidRPr="00E84C88" w14:paraId="7036DC8B"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538E1E"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b/>
                <w:bCs/>
                <w:sz w:val="20"/>
                <w:szCs w:val="20"/>
                <w:lang w:val="hy-AM"/>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Arial" w:eastAsia="Times New Roman" w:hAnsi="Arial" w:cs="Arial"/>
                <w:b/>
                <w:bCs/>
                <w:sz w:val="20"/>
                <w:szCs w:val="20"/>
                <w:lang w:val="en-US"/>
              </w:rPr>
              <w:t xml:space="preserve">PAYMENT</w:t>
            </w:r>
            <w:r xmlns:w="http://schemas.openxmlformats.org/wordprocessingml/2006/main" w:rsidRPr="00E84C88">
              <w:rPr>
                <w:rFonts w:ascii="GHEA Grapalat" w:eastAsia="Times New Roman" w:hAnsi="GHEA Grapalat" w:cs="Arial"/>
                <w:b/>
                <w:bCs/>
                <w:sz w:val="20"/>
                <w:szCs w:val="20"/>
                <w:lang w:val="en-US"/>
              </w:rPr>
              <w:t xml:space="preserve"> </w:t>
            </w:r>
            <w:r xmlns:w="http://schemas.openxmlformats.org/wordprocessingml/2006/main" w:rsidRPr="00E84C88">
              <w:rPr>
                <w:rFonts w:ascii="Arial" w:eastAsia="Times New Roman" w:hAnsi="Arial" w:cs="Arial"/>
                <w:b/>
                <w:bCs/>
                <w:sz w:val="20"/>
                <w:szCs w:val="20"/>
                <w:lang w:val="en-US"/>
              </w:rPr>
              <w:t xml:space="preserve">REQUIREMENT </w:t>
            </w:r>
            <w:r xmlns:w="http://schemas.openxmlformats.org/wordprocessingml/2006/main" w:rsidRPr="00E84C88">
              <w:rPr>
                <w:rFonts w:ascii="GHEA Grapalat" w:eastAsia="Times New Roman" w:hAnsi="GHEA Grapalat" w:cs="Sylfaen"/>
                <w:b/>
                <w:bCs/>
                <w:sz w:val="20"/>
                <w:szCs w:val="20"/>
                <w:lang w:val="en-US"/>
              </w:rPr>
              <w:t xml:space="preserve">*</w:t>
            </w:r>
          </w:p>
          <w:p w14:paraId="7B7FC85F" w14:textId="77777777" w:rsidR="00532D6C" w:rsidRPr="00E84C88" w:rsidRDefault="00532D6C" w:rsidP="00532D6C">
            <w:pPr>
              <w:spacing w:after="0" w:line="240" w:lineRule="auto"/>
              <w:jc w:val="center"/>
              <w:rPr>
                <w:rFonts w:ascii="GHEA Grapalat" w:eastAsia="Times New Roman" w:hAnsi="GHEA Grapalat" w:cs="Arial"/>
                <w:bCs/>
                <w:sz w:val="20"/>
                <w:szCs w:val="20"/>
                <w:lang w:val="en-US"/>
              </w:rPr>
            </w:pPr>
          </w:p>
        </w:tc>
      </w:tr>
      <w:tr w:rsidR="00532D6C" w:rsidRPr="00E84C88" w14:paraId="3B5CE54B"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7C06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lang w:val="en-US"/>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Number:</w:t>
            </w:r>
            <w:r xmlns:w="http://schemas.openxmlformats.org/wordprocessingml/2006/main" w:rsidRPr="00E84C88">
              <w:rPr>
                <w:rFonts w:ascii="GHEA Grapalat" w:eastAsia="Times New Roman" w:hAnsi="GHEA Grapalat" w:cs="Sylfaen"/>
                <w:sz w:val="20"/>
                <w:szCs w:val="20"/>
                <w:lang w:val="hy-AM"/>
              </w:rPr>
              <w:t xml:space="preserve"> </w:t>
            </w:r>
          </w:p>
        </w:tc>
      </w:tr>
      <w:tr w:rsidR="00532D6C" w:rsidRPr="00E84C88" w14:paraId="0FEE002E" w14:textId="77777777" w:rsidTr="00532D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538B9"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Sylfaen"/>
                <w:color w:val="000000"/>
                <w:sz w:val="20"/>
                <w:szCs w:val="20"/>
                <w:lang w:val="en-US"/>
              </w:rPr>
              <w:t xml:space="preserve">​</w:t>
            </w:r>
          </w:p>
        </w:tc>
      </w:tr>
      <w:tr w:rsidR="00532D6C" w:rsidRPr="00E84C88" w14:paraId="11B17A56" w14:textId="77777777" w:rsidTr="00532D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998A3"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surname: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Company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331C95C1"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EF5E7"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5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Payer's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organization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1386AAE2"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9EA19"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6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D8E86E1"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5665DC"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AVC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30E0EF0B"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D95D66"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54FE3415"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3F3C6F"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lang w:val="hy-AM"/>
              </w:rPr>
              <w:t xml:space="preserve">9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 </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surname: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rPr>
              <w:t xml:space="preserve">Tumanyan</w:t>
            </w:r>
            <w:r xmlns:w="http://schemas.openxmlformats.org/wordprocessingml/2006/main" w:rsidRPr="00E84C88">
              <w:rPr>
                <w:rFonts w:ascii="GHEA Grapalat" w:eastAsia="Times New Roman" w:hAnsi="GHEA Grapalat" w:cs="GHEA Grapalat"/>
                <w:sz w:val="20"/>
                <w:szCs w:val="20"/>
                <w:lang w:val="pt-BR"/>
              </w:rPr>
              <w:t xml:space="preserve">​</w:t>
            </w:r>
            <w:r xmlns:w="http://schemas.openxmlformats.org/wordprocessingml/2006/main" w:rsidRPr="00E84C88">
              <w:rPr>
                <w:rFonts w:ascii="Arial" w:eastAsia="Times New Roman" w:hAnsi="Arial" w:cs="Arial"/>
                <w:sz w:val="20"/>
                <w:szCs w:val="20"/>
                <w:lang w:val="pt-BR"/>
              </w:rPr>
              <w:t xml:space="preserve">​</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utility</w:t>
            </w:r>
            <w:r xmlns:w="http://schemas.openxmlformats.org/wordprocessingml/2006/main" w:rsidRPr="00E84C88">
              <w:rPr>
                <w:rFonts w:ascii="GHEA Grapalat" w:eastAsia="Times New Roman" w:hAnsi="GHEA Grapalat" w:cs="GHEA Grapalat"/>
                <w:sz w:val="20"/>
                <w:szCs w:val="20"/>
                <w:lang w:val="pt-BR"/>
              </w:rPr>
              <w:t xml:space="preserve"> </w:t>
            </w:r>
            <w:r xmlns:w="http://schemas.openxmlformats.org/wordprocessingml/2006/main" w:rsidRPr="00E84C88">
              <w:rPr>
                <w:rFonts w:ascii="Arial" w:eastAsia="Times New Roman" w:hAnsi="Arial" w:cs="Arial"/>
                <w:sz w:val="20"/>
                <w:szCs w:val="20"/>
                <w:lang w:val="pt-BR"/>
              </w:rPr>
              <w:t xml:space="preserve">economy </w:t>
            </w:r>
            <w:r xmlns:w="http://schemas.openxmlformats.org/wordprocessingml/2006/main" w:rsidRPr="00E84C88">
              <w:rPr>
                <w:rFonts w:ascii="GHEA Grapalat" w:eastAsia="Times New Roman" w:hAnsi="GHEA Grapalat" w:cs="GHEA Grapalat"/>
                <w:sz w:val="20"/>
                <w:szCs w:val="20"/>
                <w:lang w:val="pt-BR"/>
              </w:rPr>
              <w:t xml:space="preserve">&gt;&gt; </w:t>
            </w:r>
            <w:r xmlns:w="http://schemas.openxmlformats.org/wordprocessingml/2006/main" w:rsidRPr="00E84C88">
              <w:rPr>
                <w:rFonts w:ascii="Arial" w:eastAsia="Times New Roman" w:hAnsi="Arial" w:cs="Arial"/>
                <w:sz w:val="20"/>
                <w:szCs w:val="20"/>
                <w:lang w:val="pt-BR"/>
              </w:rPr>
              <w:t xml:space="preserve">NAOC:</w:t>
            </w:r>
          </w:p>
        </w:tc>
      </w:tr>
      <w:tr w:rsidR="00532D6C" w:rsidRPr="00E84C88" w14:paraId="04615D28" w14:textId="77777777" w:rsidTr="00532D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0E79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10.</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6CD4A818" w14:textId="77777777" w:rsidTr="00532D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F7E15"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11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AVC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2F630B1B" w14:textId="77777777" w:rsidTr="00532D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190F6" w14:textId="77777777" w:rsidR="00532D6C" w:rsidRPr="00E84C88" w:rsidRDefault="00532D6C" w:rsidP="008E294B">
            <w:pPr xmlns:w="http://schemas.openxmlformats.org/wordprocessingml/2006/main">
              <w:spacing w:after="0" w:line="240" w:lineRule="auto"/>
              <w:rPr>
                <w:rFonts w:ascii="GHEA Grapalat" w:eastAsia="Times New Roman" w:hAnsi="GHEA Grapalat" w:cs="Arial"/>
                <w:sz w:val="20"/>
                <w:szCs w:val="20"/>
              </w:rPr>
            </w:pPr>
            <w:proofErr xmlns:w="http://schemas.openxmlformats.org/wordprocessingml/2006/main" w:type="gramStart"/>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Beneficiary's </w:t>
            </w:r>
            <w:r xmlns:w="http://schemas.openxmlformats.org/wordprocessingml/2006/main" w:rsidRPr="00E84C88">
              <w:rPr>
                <w:rFonts w:ascii="Arial" w:eastAsia="Times New Roman" w:hAnsi="Arial" w:cs="Arial"/>
                <w:sz w:val="20"/>
                <w:szCs w:val="20"/>
                <w:lang w:val="hy-AM"/>
              </w:rPr>
              <w:t xml:space="preserve">name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organization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w:t>
            </w:r>
          </w:p>
        </w:tc>
      </w:tr>
      <w:tr w:rsidR="00532D6C" w:rsidRPr="00E84C88" w14:paraId="76BFD8CC" w14:textId="77777777" w:rsidTr="00532D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DC734"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3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number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note </w:t>
            </w:r>
            <w:r xmlns:w="http://schemas.openxmlformats.org/wordprocessingml/2006/main" w:rsidRPr="00E84C88">
              <w:rPr>
                <w:rFonts w:ascii="GHEA Grapalat" w:eastAsia="Times New Roman" w:hAnsi="GHEA Grapalat" w:cs="Arial"/>
                <w:sz w:val="20"/>
                <w:szCs w:val="20"/>
              </w:rPr>
              <w:t xml:space="preserve">N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9DF4327"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D122E"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3D19D49A"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0243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15.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amount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money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accept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Sylfaen"/>
                <w:sz w:val="20"/>
                <w:szCs w:val="20"/>
                <w:lang w:val="hy-AM"/>
              </w:rPr>
              <w:t xml:space="preserve">which</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rPr>
              <w:t xml:space="preserve">)</w:t>
            </w:r>
          </w:p>
        </w:tc>
      </w:tr>
      <w:tr w:rsidR="00532D6C" w:rsidRPr="00E84C88" w14:paraId="053F8607"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DFF80"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1 </w:t>
            </w:r>
            <w:r xmlns:w="http://schemas.openxmlformats.org/wordprocessingml/2006/main" w:rsidRPr="00E84C88">
              <w:rPr>
                <w:rFonts w:ascii="GHEA Grapalat" w:eastAsia="Times New Roman" w:hAnsi="GHEA Grapalat" w:cs="Sylfaen"/>
                <w:sz w:val="20"/>
                <w:szCs w:val="20"/>
              </w:rPr>
              <w:t xml:space="preserve">6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Currency </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Arial"/>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with code </w:t>
            </w:r>
            <w:r xmlns:w="http://schemas.openxmlformats.org/wordprocessingml/2006/main" w:rsidRPr="00E84C88">
              <w:rPr>
                <w:rFonts w:ascii="GHEA Grapalat" w:eastAsia="Times New Roman" w:hAnsi="GHEA Grapalat" w:cs="Arial"/>
                <w:sz w:val="20"/>
                <w:szCs w:val="20"/>
                <w:lang w:val="en-US"/>
              </w:rPr>
              <w:t xml:space="preserve">).</w:t>
            </w:r>
          </w:p>
        </w:tc>
      </w:tr>
      <w:tr w:rsidR="00532D6C" w:rsidRPr="00E84C88" w14:paraId="7A4051A1" w14:textId="77777777" w:rsidTr="00532D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57AAE"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lang w:val="hy-AM"/>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7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Purpose </w:t>
            </w:r>
            <w:proofErr xmlns:w="http://schemas.openxmlformats.org/wordprocessingml/2006/main" w:type="gramStart"/>
            <w:r xmlns:w="http://schemas.openxmlformats.org/wordprocessingml/2006/main" w:rsidRPr="00E84C88">
              <w:rPr>
                <w:rFonts w:ascii="Arial" w:eastAsia="Times New Roman" w:hAnsi="Arial" w:cs="Arial"/>
                <w:sz w:val="20"/>
                <w:szCs w:val="20"/>
                <w:lang w:val="en-US"/>
              </w:rPr>
              <w:t xml:space="preserve">of transaction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payment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Arial"/>
                <w:sz w:val="20"/>
                <w:szCs w:val="20"/>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Sylfaen"/>
                <w:bCs/>
                <w:sz w:val="20"/>
                <w:szCs w:val="20"/>
              </w:rPr>
              <w:t xml:space="preserve">( </w:t>
            </w:r>
            <w:proofErr xmlns:w="http://schemas.openxmlformats.org/wordprocessingml/2006/main" w:type="gramEnd"/>
            <w:r xmlns:w="http://schemas.openxmlformats.org/wordprocessingml/2006/main" w:rsidRPr="00E84C88">
              <w:rPr>
                <w:rFonts w:ascii="Arial" w:eastAsia="Times New Roman" w:hAnsi="Arial" w:cs="Arial"/>
                <w:bCs/>
                <w:sz w:val="20"/>
                <w:szCs w:val="20"/>
                <w:lang w:val="hy-AM"/>
              </w:rPr>
              <w:t xml:space="preserve">contract:</w:t>
            </w:r>
            <w:r xmlns:w="http://schemas.openxmlformats.org/wordprocessingml/2006/main" w:rsidRPr="00E84C88">
              <w:rPr>
                <w:rFonts w:ascii="GHEA Grapalat" w:eastAsia="Times New Roman" w:hAnsi="GHEA Grapalat" w:cs="Sylfaen"/>
                <w:bCs/>
                <w:sz w:val="20"/>
                <w:szCs w:val="20"/>
                <w:lang w:val="hy-AM"/>
              </w:rPr>
              <w:t xml:space="preserve"> </w:t>
            </w:r>
            <w:r xmlns:w="http://schemas.openxmlformats.org/wordprocessingml/2006/main" w:rsidRPr="00E84C88">
              <w:rPr>
                <w:rFonts w:ascii="Arial" w:eastAsia="Times New Roman" w:hAnsi="Arial" w:cs="Arial"/>
                <w:bCs/>
                <w:sz w:val="20"/>
                <w:szCs w:val="20"/>
                <w:lang w:val="hy-AM"/>
              </w:rPr>
              <w:t xml:space="preserve">performance</w:t>
            </w:r>
            <w:r xmlns:w="http://schemas.openxmlformats.org/wordprocessingml/2006/main" w:rsidRPr="00E84C88">
              <w:rPr>
                <w:rFonts w:ascii="GHEA Grapalat" w:eastAsia="Times New Roman" w:hAnsi="GHEA Grapalat" w:cs="Sylfaen"/>
                <w:bCs/>
                <w:sz w:val="20"/>
                <w:szCs w:val="20"/>
              </w:rPr>
              <w:t xml:space="preserve"> </w:t>
            </w:r>
            <w:r xmlns:w="http://schemas.openxmlformats.org/wordprocessingml/2006/main" w:rsidRPr="00E84C88">
              <w:rPr>
                <w:rFonts w:ascii="Arial" w:eastAsia="Times New Roman" w:hAnsi="Arial" w:cs="Arial"/>
                <w:bCs/>
                <w:sz w:val="20"/>
                <w:szCs w:val="20"/>
                <w:lang w:val="en-US"/>
              </w:rPr>
              <w:t xml:space="preserve">ensure </w:t>
            </w:r>
            <w:r xmlns:w="http://schemas.openxmlformats.org/wordprocessingml/2006/main" w:rsidRPr="00E84C88">
              <w:rPr>
                <w:rFonts w:ascii="Arial" w:eastAsia="Times New Roman" w:hAnsi="Arial" w:cs="Arial"/>
                <w:bCs/>
                <w:sz w:val="20"/>
                <w:szCs w:val="20"/>
                <w:lang w:val="hy-AM"/>
              </w:rPr>
              <w:t xml:space="preserve">it</w:t>
            </w:r>
            <w:r xmlns:w="http://schemas.openxmlformats.org/wordprocessingml/2006/main" w:rsidRPr="00E84C88">
              <w:rPr>
                <w:rFonts w:ascii="GHEA Grapalat" w:eastAsia="Times New Roman" w:hAnsi="GHEA Grapalat" w:cs="Sylfaen"/>
                <w:bCs/>
                <w:sz w:val="20"/>
                <w:szCs w:val="20"/>
                <w:lang w:val="hy-AM"/>
              </w:rPr>
              <w:t xml:space="preserve"> </w:t>
            </w:r>
            <w:r xmlns:w="http://schemas.openxmlformats.org/wordprocessingml/2006/main" w:rsidRPr="00E84C88">
              <w:rPr>
                <w:rFonts w:ascii="Arial" w:eastAsia="Times New Roman" w:hAnsi="Arial" w:cs="Arial"/>
                <w:bCs/>
                <w:sz w:val="20"/>
                <w:szCs w:val="20"/>
                <w:lang w:val="hy-AM"/>
              </w:rPr>
              <w:t xml:space="preserve">for </w:t>
            </w:r>
            <w:r xmlns:w="http://schemas.openxmlformats.org/wordprocessingml/2006/main" w:rsidRPr="00E84C88">
              <w:rPr>
                <w:rFonts w:ascii="GHEA Grapalat" w:eastAsia="Times New Roman" w:hAnsi="GHEA Grapalat" w:cs="Sylfaen"/>
                <w:bCs/>
                <w:sz w:val="20"/>
                <w:szCs w:val="20"/>
              </w:rPr>
              <w:t xml:space="preserve">)</w:t>
            </w:r>
          </w:p>
        </w:tc>
      </w:tr>
      <w:tr w:rsidR="00532D6C" w:rsidRPr="00E84C88" w14:paraId="1E9E9AE7" w14:textId="77777777" w:rsidTr="00532D6C">
        <w:trPr>
          <w:trHeight w:val="424"/>
        </w:trPr>
        <w:tc>
          <w:tcPr>
            <w:tcW w:w="10980" w:type="dxa"/>
            <w:gridSpan w:val="2"/>
            <w:tcBorders>
              <w:top w:val="single" w:sz="4" w:space="0" w:color="auto"/>
              <w:left w:val="single" w:sz="4" w:space="0" w:color="auto"/>
              <w:right w:val="single" w:sz="4" w:space="0" w:color="000000"/>
            </w:tcBorders>
            <w:noWrap/>
            <w:vAlign w:val="bottom"/>
          </w:tcPr>
          <w:p w14:paraId="10888766" w14:textId="77777777" w:rsidR="00532D6C" w:rsidRPr="00E84C88" w:rsidRDefault="00532D6C" w:rsidP="00532D6C">
            <w:pPr xmlns:w="http://schemas.openxmlformats.org/wordprocessingml/2006/main">
              <w:spacing w:after="0" w:line="240" w:lineRule="auto"/>
              <w:rPr>
                <w:rFonts w:ascii="GHEA Grapalat" w:eastAsia="Times New Roman" w:hAnsi="GHEA Grapalat" w:cs="Arial"/>
                <w:sz w:val="20"/>
                <w:szCs w:val="20"/>
              </w:rPr>
            </w:pP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GHEA Grapalat" w:eastAsia="Times New Roman" w:hAnsi="GHEA Grapalat" w:cs="Sylfaen"/>
                <w:sz w:val="20"/>
                <w:szCs w:val="20"/>
                <w:lang w:val="hy-AM"/>
              </w:rPr>
              <w:t xml:space="preserve">8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foundations: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Documents: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that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including: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suffering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about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agreement </w:t>
            </w:r>
            <w:r xmlns:w="http://schemas.openxmlformats.org/wordprocessingml/2006/main" w:rsidRPr="00E84C88">
              <w:rPr>
                <w:rFonts w:ascii="Arial" w:eastAsia="Times New Roman" w:hAnsi="Arial" w:cs="Arial"/>
                <w:sz w:val="20"/>
                <w:szCs w:val="20"/>
                <w:lang w:val="hy-AM"/>
              </w:rPr>
              <w:t xml:space="preserve">to </w:t>
            </w:r>
            <w:r xmlns:w="http://schemas.openxmlformats.org/wordprocessingml/2006/main" w:rsidRPr="00E84C88">
              <w:rPr>
                <w:rFonts w:ascii="GHEA Grapalat" w:eastAsia="Times New Roman" w:hAnsi="GHEA Grapalat" w:cs="Arial"/>
                <w:sz w:val="20"/>
                <w:szCs w:val="20"/>
                <w:lang w:val="hy-AM"/>
              </w:rPr>
              <w:t xml:space="preserve">them</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Arial"/>
                <w:sz w:val="20"/>
                <w:szCs w:val="20"/>
                <w:lang w:val="hy-AM"/>
              </w:rPr>
              <w:t xml:space="preserve">the </w:t>
            </w:r>
            <w:r xmlns:w="http://schemas.openxmlformats.org/wordprocessingml/2006/main" w:rsidRPr="00E84C88">
              <w:rPr>
                <w:rFonts w:ascii="Arial" w:eastAsia="Times New Roman" w:hAnsi="Arial" w:cs="Arial"/>
                <w:sz w:val="20"/>
                <w:szCs w:val="20"/>
                <w:lang w:val="hy-AM"/>
              </w:rPr>
              <w:t xml:space="preserve">numbers</w:t>
            </w:r>
            <w:r xmlns:w="http://schemas.openxmlformats.org/wordprocessingml/2006/main" w:rsidRPr="00E84C88">
              <w:rPr>
                <w:rFonts w:ascii="GHEA Grapalat" w:eastAsia="Times New Roman" w:hAnsi="GHEA Grapalat" w:cs="Arial"/>
                <w:sz w:val="20"/>
                <w:szCs w:val="20"/>
              </w:rPr>
              <w:t xml:space="preserve"> </w:t>
            </w:r>
            <w:proofErr xmlns:w="http://schemas.openxmlformats.org/wordprocessingml/2006/main" w:type="gramStart"/>
            <w:r xmlns:w="http://schemas.openxmlformats.org/wordprocessingml/2006/main" w:rsidRPr="00E84C88">
              <w:rPr>
                <w:rFonts w:ascii="Arial" w:eastAsia="Times New Roman" w:hAnsi="Arial" w:cs="Arial"/>
                <w:sz w:val="20"/>
                <w:szCs w:val="20"/>
                <w:lang w:val="hy-AM"/>
              </w:rPr>
              <w:t xml:space="preserve">p</w:t>
            </w:r>
            <w:r xmlns:w="http://schemas.openxmlformats.org/wordprocessingml/2006/main" w:rsidRPr="00E84C88">
              <w:rPr>
                <w:rFonts w:ascii="Arial" w:eastAsia="Times New Roman" w:hAnsi="Arial" w:cs="Arial"/>
                <w:sz w:val="20"/>
                <w:szCs w:val="20"/>
                <w:lang w:val="en-US"/>
              </w:rPr>
              <w:t xml:space="preserve">​</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code</w:t>
            </w:r>
            <w:proofErr xmlns:w="http://schemas.openxmlformats.org/wordprocessingml/2006/main" w:type="gramEnd"/>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whose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based on</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happening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charge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GHEA Grapalat" w:eastAsia="Times New Roman" w:hAnsi="GHEA Grapalat" w:cs="Sylfaen"/>
                <w:sz w:val="20"/>
                <w:szCs w:val="20"/>
              </w:rPr>
              <w:t xml:space="preserve">.</w:t>
            </w:r>
          </w:p>
          <w:p w14:paraId="60BF1BE9" w14:textId="77777777" w:rsidR="00532D6C" w:rsidRPr="00E84C88" w:rsidRDefault="00532D6C" w:rsidP="00532D6C">
            <w:pPr>
              <w:spacing w:after="0" w:line="240" w:lineRule="auto"/>
              <w:rPr>
                <w:rFonts w:ascii="GHEA Grapalat" w:eastAsia="Times New Roman" w:hAnsi="GHEA Grapalat" w:cs="Arial"/>
                <w:sz w:val="20"/>
                <w:szCs w:val="20"/>
              </w:rPr>
            </w:pPr>
          </w:p>
        </w:tc>
      </w:tr>
      <w:tr w:rsidR="00532D6C" w:rsidRPr="00E84C88" w14:paraId="0DF7D86A" w14:textId="77777777" w:rsidTr="00532D6C">
        <w:trPr>
          <w:trHeight w:val="704"/>
        </w:trPr>
        <w:tc>
          <w:tcPr>
            <w:tcW w:w="10980" w:type="dxa"/>
            <w:gridSpan w:val="2"/>
            <w:tcBorders>
              <w:left w:val="single" w:sz="4" w:space="0" w:color="auto"/>
              <w:bottom w:val="single" w:sz="4" w:space="0" w:color="auto"/>
              <w:right w:val="single" w:sz="4" w:space="0" w:color="000000"/>
            </w:tcBorders>
            <w:noWrap/>
            <w:vAlign w:val="bottom"/>
          </w:tcPr>
          <w:p w14:paraId="45A960EA" w14:textId="77777777" w:rsidR="00532D6C" w:rsidRPr="00E84C88" w:rsidRDefault="00532D6C" w:rsidP="00532D6C">
            <w:pPr>
              <w:spacing w:after="0" w:line="240" w:lineRule="auto"/>
              <w:rPr>
                <w:rFonts w:ascii="GHEA Grapalat" w:eastAsia="Times New Roman" w:hAnsi="GHEA Grapalat" w:cs="Arial"/>
                <w:sz w:val="20"/>
                <w:szCs w:val="20"/>
                <w:lang w:val="hy-AM"/>
              </w:rPr>
            </w:pPr>
          </w:p>
        </w:tc>
      </w:tr>
      <w:tr w:rsidR="00532D6C" w:rsidRPr="00E84C88" w14:paraId="644D6EB0"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60118"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19.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terms: </w:t>
            </w:r>
            <w:r xmlns:w="http://schemas.openxmlformats.org/wordprocessingml/2006/main" w:rsidRPr="00E84C88">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Sylfaen"/>
                <w:sz w:val="20"/>
                <w:szCs w:val="20"/>
                <w:lang w:val="hy-AM"/>
              </w:rPr>
              <w:t xml:space="preserve">&gt;</w:t>
            </w:r>
          </w:p>
          <w:p w14:paraId="4AD4E476" w14:textId="77777777" w:rsidR="00532D6C" w:rsidRPr="00E84C88" w:rsidRDefault="00532D6C" w:rsidP="00532D6C">
            <w:pPr>
              <w:spacing w:after="0" w:line="240" w:lineRule="auto"/>
              <w:rPr>
                <w:rFonts w:ascii="GHEA Grapalat" w:eastAsia="Times New Roman" w:hAnsi="GHEA Grapalat" w:cs="Sylfaen"/>
                <w:sz w:val="20"/>
                <w:szCs w:val="20"/>
              </w:rPr>
            </w:pPr>
          </w:p>
        </w:tc>
      </w:tr>
      <w:tr w:rsidR="00532D6C" w:rsidRPr="00E84C88" w14:paraId="38D7A3CD" w14:textId="77777777" w:rsidTr="00532D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C3E64"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hy-AM"/>
              </w:rPr>
              <w:t xml:space="preserve">20. </w:t>
            </w:r>
            <w:r xmlns:w="http://schemas.openxmlformats.org/wordprocessingml/2006/main" w:rsidRPr="00E84C88">
              <w:rPr>
                <w:rFonts w:ascii="Arial" w:eastAsia="Times New Roman" w:hAnsi="Arial" w:cs="Arial"/>
                <w:sz w:val="20"/>
                <w:szCs w:val="20"/>
                <w:lang w:val="hy-AM"/>
              </w:rPr>
              <w:t xml:space="preserve">Adverb</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pages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quantity: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Arial"/>
                <w:sz w:val="20"/>
                <w:szCs w:val="20"/>
                <w:lang w:val="en-US"/>
              </w:rPr>
              <w:t xml:space="preserv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page:</w:t>
            </w:r>
          </w:p>
          <w:p w14:paraId="4A123DBF" w14:textId="77777777" w:rsidR="00532D6C" w:rsidRPr="00E84C88" w:rsidRDefault="00532D6C" w:rsidP="00532D6C">
            <w:pPr>
              <w:spacing w:after="0" w:line="240" w:lineRule="auto"/>
              <w:rPr>
                <w:rFonts w:ascii="GHEA Grapalat" w:eastAsia="Times New Roman" w:hAnsi="GHEA Grapalat" w:cs="Sylfaen"/>
                <w:sz w:val="20"/>
                <w:szCs w:val="20"/>
                <w:lang w:val="hy-AM"/>
              </w:rPr>
            </w:pPr>
          </w:p>
        </w:tc>
      </w:tr>
      <w:tr w:rsidR="00532D6C" w:rsidRPr="00E84C88" w14:paraId="3A3F6DA7"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43B3BA0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GHEA Grapalat" w:eastAsia="Times New Roman" w:hAnsi="GHEA Grapalat" w:cs="Arial"/>
                <w:sz w:val="20"/>
                <w:szCs w:val="20"/>
                <w:lang w:val="hy-AM"/>
              </w:rPr>
              <w:t xml:space="preserve">22 </w:t>
            </w:r>
            <w:r xmlns:w="http://schemas.openxmlformats.org/wordprocessingml/2006/main" w:rsidRPr="00E84C88">
              <w:rPr>
                <w:rFonts w:ascii="GHEA Grapalat" w:eastAsia="Times New Roman" w:hAnsi="GHEA Grapalat" w:cs="Arial"/>
                <w:sz w:val="20"/>
                <w:szCs w:val="20"/>
              </w:rPr>
              <w:t xml:space="preserve">.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signatures</w:t>
            </w:r>
          </w:p>
          <w:p w14:paraId="60F46E1D" w14:textId="77777777" w:rsidR="00532D6C" w:rsidRPr="00E84C88" w:rsidRDefault="00532D6C" w:rsidP="00532D6C">
            <w:pPr>
              <w:spacing w:after="0" w:line="240" w:lineRule="auto"/>
              <w:rPr>
                <w:rFonts w:ascii="GHEA Grapalat" w:eastAsia="Times New Roman" w:hAnsi="GHEA Grapalat" w:cs="Sylfaen"/>
                <w:sz w:val="20"/>
                <w:szCs w:val="20"/>
              </w:rPr>
            </w:pPr>
          </w:p>
          <w:p w14:paraId="1C314AFE"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2A16C0CD" w14:textId="77777777" w:rsidR="00532D6C" w:rsidRPr="00E84C88" w:rsidRDefault="00532D6C" w:rsidP="00532D6C">
            <w:pPr>
              <w:spacing w:after="0" w:line="240" w:lineRule="auto"/>
              <w:rPr>
                <w:rFonts w:ascii="GHEA Grapalat" w:eastAsia="Times New Roman" w:hAnsi="GHEA Grapalat" w:cs="Tahoma"/>
                <w:color w:val="000000"/>
                <w:sz w:val="20"/>
                <w:szCs w:val="20"/>
              </w:rPr>
            </w:pPr>
          </w:p>
          <w:p w14:paraId="45EF39BC" w14:textId="77777777" w:rsidR="00532D6C" w:rsidRPr="00E84C88" w:rsidRDefault="00532D6C" w:rsidP="00532D6C">
            <w:pPr>
              <w:spacing w:after="0" w:line="240" w:lineRule="auto"/>
              <w:rPr>
                <w:rFonts w:ascii="GHEA Grapalat" w:eastAsia="Times New Roman" w:hAnsi="GHEA Grapalat" w:cs="Sylfaen"/>
                <w:sz w:val="20"/>
                <w:szCs w:val="20"/>
              </w:rPr>
            </w:pPr>
          </w:p>
          <w:p w14:paraId="0586C328"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1DF9918D" w14:textId="77777777" w:rsidR="00532D6C" w:rsidRPr="00E84C88" w:rsidRDefault="00532D6C" w:rsidP="00532D6C">
            <w:pPr>
              <w:spacing w:after="0" w:line="240" w:lineRule="auto"/>
              <w:rPr>
                <w:rFonts w:ascii="GHEA Grapalat" w:eastAsia="Times New Roman" w:hAnsi="GHEA Grapalat" w:cs="Sylfaen"/>
                <w:sz w:val="20"/>
                <w:szCs w:val="20"/>
              </w:rPr>
            </w:pPr>
          </w:p>
          <w:p w14:paraId="0A5194A9"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22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rPr>
              <w:t xml:space="preserve">.</w:t>
            </w:r>
          </w:p>
          <w:p w14:paraId="76C0C0FA"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K.</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T.</w:t>
            </w:r>
            <w:r xmlns:w="http://schemas.openxmlformats.org/wordprocessingml/2006/main" w:rsidRPr="00E84C88">
              <w:rPr>
                <w:rFonts w:ascii="GHEA Grapalat" w:eastAsia="Times New Roman" w:hAnsi="GHEA Grapalat" w:cs="Sylfaen"/>
                <w:sz w:val="20"/>
                <w:szCs w:val="20"/>
              </w:rPr>
              <w:t xml:space="preserve">​</w:t>
            </w:r>
          </w:p>
          <w:p w14:paraId="5BB82FC1" w14:textId="77777777" w:rsidR="00532D6C" w:rsidRPr="00E84C88" w:rsidRDefault="00532D6C" w:rsidP="00532D6C">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0CDF8C"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Arial"/>
                <w:sz w:val="20"/>
                <w:szCs w:val="20"/>
                <w:lang w:val="hy-AM"/>
              </w:rPr>
              <w:t xml:space="preserve">2 </w:t>
            </w:r>
            <w:r xmlns:w="http://schemas.openxmlformats.org/wordprocessingml/2006/main" w:rsidRPr="00E84C88">
              <w:rPr>
                <w:rFonts w:ascii="GHEA Grapalat" w:eastAsia="Times New Roman" w:hAnsi="GHEA Grapalat" w:cs="Arial"/>
                <w:sz w:val="20"/>
                <w:szCs w:val="20"/>
              </w:rPr>
              <w:t xml:space="preserve">1.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Sylfaen"/>
                <w:sz w:val="20"/>
                <w:szCs w:val="20"/>
              </w:rPr>
              <w:t xml:space="preserve">.</w:t>
            </w:r>
            <w:r xmlns:w="http://schemas.openxmlformats.org/wordprocessingml/2006/main" w:rsidRPr="00E84C88">
              <w:rPr>
                <w:rFonts w:ascii="GHEA Grapalat" w:eastAsia="Times New Roman" w:hAnsi="GHEA Grapalat" w:cs="Courier New"/>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signatures </w:t>
            </w:r>
            <w:r xmlns:w="http://schemas.openxmlformats.org/wordprocessingml/2006/main" w:rsidRPr="00E84C88">
              <w:rPr>
                <w:rFonts w:ascii="GHEA Grapalat" w:eastAsia="Times New Roman" w:hAnsi="GHEA Grapalat" w:cs="Sylfaen"/>
                <w:sz w:val="20"/>
                <w:szCs w:val="20"/>
              </w:rPr>
              <w:t xml:space="preserve">:</w:t>
            </w:r>
          </w:p>
          <w:p w14:paraId="3CE8CEEF"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4A576ED4"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1743AA36"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19E5A260" w14:textId="77777777" w:rsidR="00532D6C" w:rsidRPr="00E84C88" w:rsidRDefault="00532D6C" w:rsidP="00532D6C">
            <w:pPr>
              <w:spacing w:after="0" w:line="240" w:lineRule="auto"/>
              <w:jc w:val="right"/>
              <w:rPr>
                <w:rFonts w:ascii="GHEA Grapalat" w:eastAsia="Times New Roman" w:hAnsi="GHEA Grapalat" w:cs="Tahoma"/>
                <w:color w:val="000000"/>
                <w:sz w:val="20"/>
                <w:szCs w:val="20"/>
              </w:rPr>
            </w:pPr>
          </w:p>
          <w:p w14:paraId="1992FEAA"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Tahoma"/>
                <w:color w:val="000000"/>
                <w:sz w:val="20"/>
                <w:szCs w:val="20"/>
              </w:rPr>
              <w:t xml:space="preserve">/____________________/</w:t>
            </w:r>
          </w:p>
          <w:p w14:paraId="374085AB" w14:textId="77777777" w:rsidR="00532D6C" w:rsidRPr="00E84C88" w:rsidRDefault="00532D6C" w:rsidP="00532D6C">
            <w:pPr>
              <w:spacing w:after="0" w:line="240" w:lineRule="auto"/>
              <w:jc w:val="right"/>
              <w:rPr>
                <w:rFonts w:ascii="GHEA Grapalat" w:eastAsia="Times New Roman" w:hAnsi="GHEA Grapalat" w:cs="Sylfaen"/>
                <w:sz w:val="20"/>
                <w:szCs w:val="20"/>
              </w:rPr>
            </w:pPr>
          </w:p>
          <w:p w14:paraId="4154B6A8"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lang w:val="hy-AM"/>
              </w:rPr>
              <w:t xml:space="preserve">2 </w:t>
            </w:r>
            <w:r xmlns:w="http://schemas.openxmlformats.org/wordprocessingml/2006/main" w:rsidRPr="00E84C88">
              <w:rPr>
                <w:rFonts w:ascii="GHEA Grapalat" w:eastAsia="Times New Roman" w:hAnsi="GHEA Grapalat" w:cs="Sylfaen"/>
                <w:sz w:val="20"/>
                <w:szCs w:val="20"/>
              </w:rPr>
              <w:t xml:space="preserve">1.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K.</w:t>
            </w: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en-US"/>
              </w:rPr>
              <w:t xml:space="preserve">T.</w:t>
            </w:r>
            <w:r xmlns:w="http://schemas.openxmlformats.org/wordprocessingml/2006/main" w:rsidRPr="00E84C88">
              <w:rPr>
                <w:rFonts w:ascii="GHEA Grapalat" w:eastAsia="Times New Roman" w:hAnsi="GHEA Grapalat" w:cs="Sylfaen"/>
                <w:sz w:val="20"/>
                <w:szCs w:val="20"/>
              </w:rPr>
              <w:t xml:space="preserve">​</w:t>
            </w:r>
          </w:p>
          <w:p w14:paraId="69F01416" w14:textId="77777777" w:rsidR="00532D6C" w:rsidRPr="00E84C88" w:rsidRDefault="00532D6C" w:rsidP="00532D6C">
            <w:pPr>
              <w:spacing w:after="0" w:line="240" w:lineRule="auto"/>
              <w:jc w:val="right"/>
              <w:rPr>
                <w:rFonts w:ascii="GHEA Grapalat" w:eastAsia="Times New Roman" w:hAnsi="GHEA Grapalat" w:cs="Sylfaen"/>
                <w:sz w:val="20"/>
                <w:szCs w:val="20"/>
              </w:rPr>
            </w:pPr>
          </w:p>
        </w:tc>
      </w:tr>
      <w:tr w:rsidR="00532D6C" w:rsidRPr="00E84C88" w14:paraId="7C68FDA1" w14:textId="77777777" w:rsidTr="00532D6C">
        <w:trPr>
          <w:trHeight w:val="2058"/>
        </w:trPr>
        <w:tc>
          <w:tcPr>
            <w:tcW w:w="5616" w:type="dxa"/>
            <w:tcBorders>
              <w:top w:val="single" w:sz="4" w:space="0" w:color="auto"/>
              <w:left w:val="single" w:sz="4" w:space="0" w:color="auto"/>
              <w:right w:val="single" w:sz="4" w:space="0" w:color="auto"/>
            </w:tcBorders>
            <w:noWrap/>
            <w:vAlign w:val="bottom"/>
          </w:tcPr>
          <w:p w14:paraId="2E5E7B75"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4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en-US"/>
              </w:rPr>
              <w:t xml:space="preserve">a </w:t>
            </w: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Arial" w:eastAsia="Times New Roman" w:hAnsi="Arial" w:cs="Arial"/>
                <w:color w:val="000000"/>
                <w:sz w:val="20"/>
                <w:szCs w:val="20"/>
                <w:lang w:val="hy-AM"/>
              </w:rPr>
              <w:t xml:space="preserve">To the beneficiary</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attendant</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financial</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organization</w:t>
            </w:r>
            <w:r xmlns:w="http://schemas.openxmlformats.org/wordprocessingml/2006/main" w:rsidRPr="00E84C88">
              <w:rPr>
                <w:rFonts w:ascii="GHEA Grapalat" w:eastAsia="Times New Roman" w:hAnsi="GHEA Grapalat" w:cs="Tahoma"/>
                <w:color w:val="000000"/>
                <w:sz w:val="20"/>
                <w:szCs w:val="20"/>
              </w:rPr>
              <w:t xml:space="preserve"> </w:t>
            </w:r>
          </w:p>
          <w:p w14:paraId="79B2FE88"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lang w:val="hy-AM"/>
              </w:rPr>
            </w:pPr>
            <w:r xmlns:w="http://schemas.openxmlformats.org/wordprocessingml/2006/main" w:rsidRPr="00E84C88">
              <w:rPr>
                <w:rFonts w:ascii="GHEA Grapalat" w:eastAsia="Times New Roman" w:hAnsi="GHEA Grapalat" w:cs="Tahoma"/>
                <w:color w:val="000000"/>
                <w:sz w:val="20"/>
                <w:szCs w:val="20"/>
              </w:rPr>
              <w:t xml:space="preserve">                             </w:t>
            </w:r>
            <w:r xmlns:w="http://schemas.openxmlformats.org/wordprocessingml/2006/main" w:rsidRPr="00E84C88">
              <w:rPr>
                <w:rFonts w:ascii="GHEA Grapalat" w:eastAsia="Times New Roman" w:hAnsi="GHEA Grapalat" w:cs="Tahoma"/>
                <w:color w:val="000000"/>
                <w:sz w:val="20"/>
                <w:szCs w:val="20"/>
                <w:lang w:val="hy-AM"/>
              </w:rPr>
              <w:t xml:space="preserve">                 </w:t>
            </w:r>
          </w:p>
          <w:p w14:paraId="62DBAF19"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rPr>
            </w:pP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GHEA Grapalat" w:eastAsia="Times New Roman" w:hAnsi="GHEA Grapalat" w:cs="Tahoma"/>
                <w:color w:val="000000"/>
                <w:sz w:val="20"/>
                <w:szCs w:val="20"/>
              </w:rPr>
              <w:t xml:space="preserve">/____________________/</w:t>
            </w:r>
          </w:p>
          <w:p w14:paraId="20D9507D"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rPr>
            </w:pPr>
            <w:r xmlns:w="http://schemas.openxmlformats.org/wordprocessingml/2006/main" w:rsidRPr="00E84C88">
              <w:rPr>
                <w:rFonts w:ascii="GHEA Grapalat" w:eastAsia="Times New Roman" w:hAnsi="GHEA Grapalat" w:cs="Sylfaen"/>
                <w:sz w:val="20"/>
                <w:szCs w:val="20"/>
              </w:rPr>
              <w:t xml:space="preserve">  </w:t>
            </w:r>
          </w:p>
          <w:p w14:paraId="4BF18F4B"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 </w:t>
            </w:r>
            <w:r xmlns:w="http://schemas.openxmlformats.org/wordprocessingml/2006/main" w:rsidRPr="00E84C88">
              <w:rPr>
                <w:rFonts w:ascii="GHEA Grapalat" w:eastAsia="Times New Roman" w:hAnsi="GHEA Grapalat" w:cs="Sylfaen"/>
                <w:sz w:val="20"/>
                <w:szCs w:val="20"/>
                <w:lang w:val="en-US"/>
              </w:rPr>
              <w:t xml:space="preserve">/</w:t>
            </w:r>
          </w:p>
          <w:p w14:paraId="0D131FD1" w14:textId="77777777" w:rsidR="00532D6C" w:rsidRPr="00E84C88" w:rsidRDefault="00532D6C" w:rsidP="00532D6C">
            <w:pPr>
              <w:spacing w:after="0" w:line="240" w:lineRule="auto"/>
              <w:rPr>
                <w:rFonts w:ascii="GHEA Grapalat" w:eastAsia="Times New Roman" w:hAnsi="GHEA Grapalat" w:cs="Tahoma"/>
                <w:color w:val="000000"/>
                <w:sz w:val="20"/>
                <w:szCs w:val="20"/>
                <w:lang w:val="en-US"/>
              </w:rPr>
            </w:pPr>
          </w:p>
          <w:p w14:paraId="31B85A29"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14:paraId="0867AA71" w14:textId="77777777" w:rsidR="00532D6C" w:rsidRPr="00E84C88" w:rsidRDefault="00532D6C" w:rsidP="00532D6C">
            <w:pPr xmlns:w="http://schemas.openxmlformats.org/wordprocessingml/2006/main">
              <w:spacing w:after="0" w:line="240" w:lineRule="auto"/>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2 </w:t>
            </w:r>
            <w:r xmlns:w="http://schemas.openxmlformats.org/wordprocessingml/2006/main" w:rsidRPr="00E84C88">
              <w:rPr>
                <w:rFonts w:ascii="GHEA Grapalat" w:eastAsia="Times New Roman" w:hAnsi="GHEA Grapalat" w:cs="Tahoma"/>
                <w:color w:val="000000"/>
                <w:sz w:val="20"/>
                <w:szCs w:val="20"/>
                <w:lang w:val="hy-AM"/>
              </w:rPr>
              <w:t xml:space="preserve">3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en-US"/>
              </w:rPr>
              <w:t xml:space="preserve">a </w:t>
            </w: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Arial" w:eastAsia="Times New Roman" w:hAnsi="Arial" w:cs="Arial"/>
                <w:color w:val="000000"/>
                <w:sz w:val="20"/>
                <w:szCs w:val="20"/>
                <w:lang w:val="hy-AM"/>
              </w:rPr>
              <w:t xml:space="preserve">To the payer</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attendant</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financial</w:t>
            </w:r>
            <w:r xmlns:w="http://schemas.openxmlformats.org/wordprocessingml/2006/main" w:rsidRPr="00E84C88">
              <w:rPr>
                <w:rFonts w:ascii="GHEA Grapalat" w:eastAsia="Times New Roman" w:hAnsi="GHEA Grapalat" w:cs="Tahoma"/>
                <w:color w:val="000000"/>
                <w:sz w:val="20"/>
                <w:szCs w:val="20"/>
                <w:lang w:val="hy-AM"/>
              </w:rPr>
              <w:t xml:space="preserve"> </w:t>
            </w:r>
            <w:r xmlns:w="http://schemas.openxmlformats.org/wordprocessingml/2006/main" w:rsidRPr="00E84C88">
              <w:rPr>
                <w:rFonts w:ascii="Arial" w:eastAsia="Times New Roman" w:hAnsi="Arial" w:cs="Arial"/>
                <w:color w:val="000000"/>
                <w:sz w:val="20"/>
                <w:szCs w:val="20"/>
                <w:lang w:val="hy-AM"/>
              </w:rPr>
              <w:t xml:space="preserve">organization</w:t>
            </w:r>
            <w:r xmlns:w="http://schemas.openxmlformats.org/wordprocessingml/2006/main" w:rsidRPr="00E84C88">
              <w:rPr>
                <w:rFonts w:ascii="GHEA Grapalat" w:eastAsia="Times New Roman" w:hAnsi="GHEA Grapalat" w:cs="Tahoma"/>
                <w:color w:val="000000"/>
                <w:sz w:val="20"/>
                <w:szCs w:val="20"/>
                <w:lang w:val="en-US"/>
              </w:rPr>
              <w:t xml:space="preserve"> </w:t>
            </w:r>
          </w:p>
          <w:p w14:paraId="0C0278D6"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55E25DAB" w14:textId="77777777" w:rsidR="00532D6C" w:rsidRPr="00E84C88" w:rsidRDefault="00532D6C" w:rsidP="00532D6C">
            <w:pPr>
              <w:spacing w:after="0" w:line="240" w:lineRule="auto"/>
              <w:jc w:val="right"/>
              <w:rPr>
                <w:rFonts w:ascii="GHEA Grapalat" w:eastAsia="Times New Roman" w:hAnsi="GHEA Grapalat" w:cs="Tahoma"/>
                <w:color w:val="000000"/>
                <w:sz w:val="20"/>
                <w:szCs w:val="20"/>
                <w:lang w:val="en-US"/>
              </w:rPr>
            </w:pPr>
          </w:p>
          <w:p w14:paraId="68303E3D"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ahoma"/>
                <w:color w:val="000000"/>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/____________________/</w:t>
            </w:r>
          </w:p>
          <w:p w14:paraId="1DD0913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signature </w:t>
            </w:r>
            <w:r xmlns:w="http://schemas.openxmlformats.org/wordprocessingml/2006/main" w:rsidRPr="00E84C88">
              <w:rPr>
                <w:rFonts w:ascii="GHEA Grapalat" w:eastAsia="Times New Roman" w:hAnsi="GHEA Grapalat" w:cs="Sylfaen"/>
                <w:sz w:val="20"/>
                <w:szCs w:val="20"/>
                <w:lang w:val="en-US"/>
              </w:rPr>
              <w:t xml:space="preserve">/</w:t>
            </w:r>
          </w:p>
          <w:p w14:paraId="655EAEE9" w14:textId="77777777" w:rsidR="00532D6C" w:rsidRPr="00E84C88" w:rsidRDefault="00532D6C" w:rsidP="00532D6C">
            <w:pPr>
              <w:spacing w:after="0" w:line="240" w:lineRule="auto"/>
              <w:jc w:val="right"/>
              <w:rPr>
                <w:rFonts w:ascii="GHEA Grapalat" w:eastAsia="Times New Roman" w:hAnsi="GHEA Grapalat" w:cs="Arial"/>
                <w:sz w:val="20"/>
                <w:szCs w:val="20"/>
                <w:lang w:val="hy-AM"/>
              </w:rPr>
            </w:pPr>
          </w:p>
        </w:tc>
      </w:tr>
      <w:tr w:rsidR="00532D6C" w:rsidRPr="00A406BF" w14:paraId="2684512D" w14:textId="77777777" w:rsidTr="00532D6C">
        <w:trPr>
          <w:trHeight w:val="2194"/>
        </w:trPr>
        <w:tc>
          <w:tcPr>
            <w:tcW w:w="5616" w:type="dxa"/>
            <w:tcBorders>
              <w:top w:val="nil"/>
              <w:left w:val="single" w:sz="4" w:space="0" w:color="auto"/>
              <w:bottom w:val="single" w:sz="4" w:space="0" w:color="auto"/>
              <w:right w:val="single" w:sz="4" w:space="0" w:color="auto"/>
            </w:tcBorders>
            <w:noWrap/>
            <w:vAlign w:val="bottom"/>
          </w:tcPr>
          <w:p w14:paraId="62D6F349"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24.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K.</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w:t>
            </w:r>
            <w:r xmlns:w="http://schemas.openxmlformats.org/wordprocessingml/2006/main" w:rsidRPr="00E84C88">
              <w:rPr>
                <w:rFonts w:ascii="GHEA Grapalat" w:eastAsia="Times New Roman" w:hAnsi="GHEA Grapalat" w:cs="Sylfaen"/>
                <w:sz w:val="20"/>
                <w:szCs w:val="20"/>
                <w:lang w:val="en-US"/>
              </w:rPr>
              <w:t xml:space="preserve">​</w:t>
            </w:r>
          </w:p>
          <w:p w14:paraId="6B4023A4"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16A4288B"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32B40795"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Tahoma"/>
                <w:color w:val="000000"/>
                <w:sz w:val="20"/>
                <w:szCs w:val="20"/>
                <w:lang w:val="en-US"/>
              </w:rPr>
              <w:t xml:space="preserve"> </w:t>
            </w:r>
            <w:r xmlns:w="http://schemas.openxmlformats.org/wordprocessingml/2006/main" w:rsidRPr="00E84C88">
              <w:rPr>
                <w:rFonts w:ascii="GHEA Grapalat" w:eastAsia="Times New Roman" w:hAnsi="GHEA Grapalat" w:cs="Sylfaen"/>
                <w:sz w:val="20"/>
                <w:szCs w:val="20"/>
                <w:lang w:val="en-US"/>
              </w:rPr>
              <w:t xml:space="preserve">2 </w:t>
            </w:r>
            <w:r xmlns:w="http://schemas.openxmlformats.org/wordprocessingml/2006/main" w:rsidRPr="00E84C88">
              <w:rPr>
                <w:rFonts w:ascii="GHEA Grapalat" w:eastAsia="Times New Roman" w:hAnsi="GHEA Grapalat" w:cs="Sylfaen"/>
                <w:sz w:val="20"/>
                <w:szCs w:val="20"/>
                <w:lang w:val="hy-AM"/>
              </w:rPr>
              <w:t xml:space="preserve">4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 </w:t>
            </w:r>
            <w:r xmlns:w="http://schemas.openxmlformats.org/wordprocessingml/2006/main" w:rsidRPr="00E84C88">
              <w:rPr>
                <w:rFonts w:ascii="Arial" w:eastAsia="Times New Roman" w:hAnsi="Arial" w:cs="Arial"/>
                <w:color w:val="000000"/>
                <w:sz w:val="20"/>
                <w:szCs w:val="20"/>
                <w:lang w:val="en-US"/>
              </w:rPr>
              <w:t xml:space="preserve">year </w:t>
            </w:r>
            <w:r xmlns:w="http://schemas.openxmlformats.org/wordprocessingml/2006/main" w:rsidRPr="00E84C88">
              <w:rPr>
                <w:rFonts w:ascii="GHEA Grapalat" w:eastAsia="Times New Roman" w:hAnsi="GHEA Grapalat" w:cs="Sylfaen"/>
                <w:color w:val="000000"/>
                <w:sz w:val="20"/>
                <w:szCs w:val="20"/>
                <w:lang w:val="en-US"/>
              </w:rPr>
              <w:t xml:space="preserve">.</w:t>
            </w:r>
            <w:r xmlns:w="http://schemas.openxmlformats.org/wordprocessingml/2006/main" w:rsidRPr="00E84C88">
              <w:rPr>
                <w:rFonts w:ascii="GHEA Grapalat" w:eastAsia="Times New Roman" w:hAnsi="GHEA Grapalat" w:cs="Sylfaen"/>
                <w:sz w:val="20"/>
                <w:szCs w:val="20"/>
                <w:lang w:val="en-US"/>
              </w:rPr>
              <w:t xml:space="preserve"> </w:t>
            </w:r>
          </w:p>
          <w:p w14:paraId="3F93A39D"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1DF898A0"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6503FCC0" w14:textId="77777777" w:rsidR="00532D6C" w:rsidRPr="00E84C88" w:rsidRDefault="00532D6C" w:rsidP="00532D6C">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14:paraId="65044EA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K.</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w:t>
            </w:r>
            <w:r xmlns:w="http://schemas.openxmlformats.org/wordprocessingml/2006/main" w:rsidRPr="00E84C88">
              <w:rPr>
                <w:rFonts w:ascii="GHEA Grapalat" w:eastAsia="Times New Roman" w:hAnsi="GHEA Grapalat" w:cs="Sylfaen"/>
                <w:sz w:val="20"/>
                <w:szCs w:val="20"/>
                <w:lang w:val="en-US"/>
              </w:rPr>
              <w:t xml:space="preserve">​</w:t>
            </w:r>
          </w:p>
          <w:p w14:paraId="714A5500"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4BABD643"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p>
          <w:p w14:paraId="1A47AC86"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color w:val="000000"/>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23. </w:t>
            </w:r>
            <w:r xmlns:w="http://schemas.openxmlformats.org/wordprocessingml/2006/main" w:rsidRPr="00E84C88">
              <w:rPr>
                <w:rFonts w:ascii="Arial" w:eastAsia="Times New Roman" w:hAnsi="Arial" w:cs="Arial"/>
                <w:sz w:val="20"/>
                <w:szCs w:val="20"/>
                <w:lang w:val="hy-AM"/>
              </w:rPr>
              <w:t xml:space="preserve">c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Execution:</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GHEA Grapalat" w:eastAsia="Times New Roman" w:hAnsi="GHEA Grapalat" w:cs="Tahoma"/>
                <w:color w:val="000000"/>
                <w:sz w:val="20"/>
                <w:szCs w:val="20"/>
                <w:lang w:val="en-US"/>
              </w:rPr>
              <w:t xml:space="preserve">___ </w:t>
            </w:r>
            <w:r xmlns:w="http://schemas.openxmlformats.org/wordprocessingml/2006/main" w:rsidRPr="00E84C88">
              <w:rPr>
                <w:rFonts w:ascii="GHEA Grapalat" w:eastAsia="Times New Roman" w:hAnsi="GHEA Grapalat" w:cs="Sylfaen"/>
                <w:color w:val="000000"/>
                <w:sz w:val="20"/>
                <w:szCs w:val="20"/>
                <w:lang w:val="en-US"/>
              </w:rPr>
              <w:t xml:space="preserve">___ </w:t>
            </w:r>
            <w:r xmlns:w="http://schemas.openxmlformats.org/wordprocessingml/2006/main" w:rsidRPr="00E84C88">
              <w:rPr>
                <w:rFonts w:ascii="GHEA Grapalat" w:eastAsia="Times New Roman" w:hAnsi="GHEA Grapalat" w:cs="Tahoma"/>
                <w:color w:val="000000"/>
                <w:sz w:val="20"/>
                <w:szCs w:val="20"/>
                <w:lang w:val="en-US"/>
              </w:rPr>
              <w:t xml:space="preserve">20___</w:t>
            </w:r>
            <w:r xmlns:w="http://schemas.openxmlformats.org/wordprocessingml/2006/main" w:rsidRPr="00E84C88">
              <w:rPr>
                <w:rFonts w:ascii="Arial" w:eastAsia="Times New Roman" w:hAnsi="Arial" w:cs="Arial"/>
                <w:color w:val="000000"/>
                <w:sz w:val="20"/>
                <w:szCs w:val="20"/>
                <w:lang w:val="en-US"/>
              </w:rPr>
              <w:t xml:space="preserve">​</w:t>
            </w:r>
            <w:r xmlns:w="http://schemas.openxmlformats.org/wordprocessingml/2006/main" w:rsidRPr="00E84C88">
              <w:rPr>
                <w:rFonts w:ascii="GHEA Grapalat" w:eastAsia="Times New Roman" w:hAnsi="GHEA Grapalat" w:cs="Sylfaen"/>
                <w:color w:val="000000"/>
                <w:sz w:val="20"/>
                <w:szCs w:val="20"/>
                <w:lang w:val="en-US"/>
              </w:rPr>
              <w:t xml:space="preserve">​</w:t>
            </w:r>
          </w:p>
          <w:p w14:paraId="4AB23E89" w14:textId="77777777" w:rsidR="00532D6C" w:rsidRPr="00E84C88" w:rsidRDefault="00532D6C" w:rsidP="00532D6C">
            <w:pPr>
              <w:spacing w:after="0" w:line="240" w:lineRule="auto"/>
              <w:rPr>
                <w:rFonts w:ascii="GHEA Grapalat" w:eastAsia="Times New Roman" w:hAnsi="GHEA Grapalat" w:cs="Sylfaen"/>
                <w:color w:val="000000"/>
                <w:sz w:val="20"/>
                <w:szCs w:val="20"/>
                <w:lang w:val="en-US"/>
              </w:rPr>
            </w:pPr>
          </w:p>
          <w:p w14:paraId="3315EDE7" w14:textId="77777777" w:rsidR="00532D6C" w:rsidRPr="00E84C88" w:rsidRDefault="00532D6C" w:rsidP="00532D6C">
            <w:pPr>
              <w:spacing w:after="0" w:line="240" w:lineRule="auto"/>
              <w:rPr>
                <w:rFonts w:ascii="GHEA Grapalat" w:eastAsia="Times New Roman" w:hAnsi="GHEA Grapalat" w:cs="Sylfaen"/>
                <w:sz w:val="20"/>
                <w:szCs w:val="20"/>
                <w:lang w:val="en-US"/>
              </w:rPr>
            </w:pPr>
          </w:p>
          <w:p w14:paraId="6B54927A" w14:textId="77777777" w:rsidR="00532D6C" w:rsidRPr="00E84C88" w:rsidRDefault="00532D6C" w:rsidP="00532D6C">
            <w:pPr>
              <w:spacing w:after="0" w:line="240" w:lineRule="auto"/>
              <w:jc w:val="right"/>
              <w:rPr>
                <w:rFonts w:ascii="GHEA Grapalat" w:eastAsia="Times New Roman" w:hAnsi="GHEA Grapalat" w:cs="Arial"/>
                <w:sz w:val="20"/>
                <w:szCs w:val="20"/>
                <w:lang w:val="en-US"/>
              </w:rPr>
            </w:pPr>
          </w:p>
        </w:tc>
      </w:tr>
    </w:tbl>
    <w:p w14:paraId="3D2AF2C1"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3AFB3ED"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76964E75"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7F4CC3A7"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EFAE643" w14:textId="77777777" w:rsidR="00532D6C" w:rsidRPr="00E84C88" w:rsidRDefault="00532D6C" w:rsidP="00532D6C">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sz w:val="16"/>
          <w:szCs w:val="24"/>
          <w:lang w:val="hy-AM"/>
        </w:rPr>
      </w:pPr>
    </w:p>
    <w:p w14:paraId="3A607746" w14:textId="77777777" w:rsidR="00532D6C" w:rsidRPr="00E84C88" w:rsidRDefault="00532D6C" w:rsidP="00532D6C">
      <w:pPr xmlns:w="http://schemas.openxmlformats.org/wordprocessingml/2006/main">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Payment:</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demand letter</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to be completed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is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according to</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hereby</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by invitation</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defined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Payment:</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of demand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mandatory</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valid conditions</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and:</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filling</w:t>
      </w:r>
      <w:r xmlns:w="http://schemas.openxmlformats.org/wordprocessingml/2006/main" w:rsidRPr="00E84C88">
        <w:rPr>
          <w:rFonts w:ascii="GHEA Grapalat" w:eastAsia="Times New Roman" w:hAnsi="GHEA Grapalat" w:cs="Times New Roman"/>
          <w:sz w:val="16"/>
          <w:szCs w:val="24"/>
          <w:lang w:val="hy-AM"/>
        </w:rPr>
        <w:t xml:space="preserve"> </w:t>
      </w:r>
      <w:r xmlns:w="http://schemas.openxmlformats.org/wordprocessingml/2006/main" w:rsidRPr="00E84C88">
        <w:rPr>
          <w:rFonts w:ascii="Arial" w:eastAsia="Times New Roman" w:hAnsi="Arial" w:cs="Arial"/>
          <w:sz w:val="16"/>
          <w:szCs w:val="24"/>
          <w:lang w:val="hy-AM"/>
        </w:rPr>
        <w:t xml:space="preserve">order</w:t>
      </w:r>
      <w:r xmlns:w="http://schemas.openxmlformats.org/wordprocessingml/2006/main" w:rsidRPr="00E84C88">
        <w:rPr>
          <w:rFonts w:ascii="GHEA Grapalat" w:eastAsia="Times New Roman" w:hAnsi="GHEA Grapalat" w:cs="Times New Roman"/>
          <w:sz w:val="16"/>
          <w:szCs w:val="24"/>
          <w:lang w:val="hy-AM"/>
        </w:rPr>
        <w:t xml:space="preserve">​</w:t>
      </w:r>
    </w:p>
    <w:p w14:paraId="21CC979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lang w:val="nl-NL"/>
        </w:rPr>
      </w:pPr>
      <w:r xmlns:w="http://schemas.openxmlformats.org/wordprocessingml/2006/main" w:rsidRPr="00E84C88">
        <w:rPr>
          <w:rFonts w:ascii="GHEA Grapalat" w:eastAsia="Times New Roman" w:hAnsi="GHEA Grapalat" w:cs="Times New Roman"/>
          <w:b/>
          <w:sz w:val="24"/>
          <w:szCs w:val="24"/>
          <w:lang w:val="hy-AM"/>
        </w:rPr>
        <w:br xmlns:w="http://schemas.openxmlformats.org/wordprocessingml/2006/main" w:type="page"/>
      </w:r>
      <w:r xmlns:w="http://schemas.openxmlformats.org/wordprocessingml/2006/main" w:rsidRPr="00E84C88">
        <w:rPr>
          <w:rFonts w:ascii="Arial" w:eastAsia="Times New Roman" w:hAnsi="Arial" w:cs="Arial"/>
          <w:b/>
          <w:lang w:val="hy-AM"/>
        </w:rPr>
        <w:lastRenderedPageBreak xmlns:w="http://schemas.openxmlformats.org/wordprocessingml/2006/main"/>
      </w:r>
      <w:r xmlns:w="http://schemas.openxmlformats.org/wordprocessingml/2006/main" w:rsidRPr="00E84C88">
        <w:rPr>
          <w:rFonts w:ascii="Arial" w:eastAsia="Times New Roman" w:hAnsi="Arial" w:cs="Arial"/>
          <w:b/>
          <w:lang w:val="hy-AM"/>
        </w:rPr>
        <w:t xml:space="preserve">Payment:</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of demand</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mandatory</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valid conditions</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and:</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filling</w:t>
      </w:r>
      <w:r xmlns:w="http://schemas.openxmlformats.org/wordprocessingml/2006/main" w:rsidRPr="00E84C88">
        <w:rPr>
          <w:rFonts w:ascii="GHEA Grapalat" w:eastAsia="Times New Roman" w:hAnsi="GHEA Grapalat" w:cs="Times New Roman"/>
          <w:b/>
          <w:lang w:val="nl-NL"/>
        </w:rPr>
        <w:t xml:space="preserve"> </w:t>
      </w:r>
      <w:r xmlns:w="http://schemas.openxmlformats.org/wordprocessingml/2006/main" w:rsidRPr="00E84C88">
        <w:rPr>
          <w:rFonts w:ascii="Arial" w:eastAsia="Times New Roman" w:hAnsi="Arial" w:cs="Arial"/>
          <w:b/>
          <w:lang w:val="hy-AM"/>
        </w:rPr>
        <w:t xml:space="preserve">the guide</w:t>
      </w:r>
    </w:p>
    <w:p w14:paraId="40E0498E" w14:textId="77777777" w:rsidR="00532D6C" w:rsidRPr="00E84C88" w:rsidRDefault="00532D6C" w:rsidP="00532D6C">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32D6C" w:rsidRPr="00E84C88" w14:paraId="56D33C7A" w14:textId="77777777" w:rsidTr="00532D6C">
        <w:tc>
          <w:tcPr>
            <w:tcW w:w="720" w:type="dxa"/>
            <w:tcBorders>
              <w:top w:val="single" w:sz="4" w:space="0" w:color="auto"/>
              <w:left w:val="single" w:sz="4" w:space="0" w:color="auto"/>
              <w:bottom w:val="single" w:sz="4" w:space="0" w:color="auto"/>
              <w:right w:val="single" w:sz="4" w:space="0" w:color="auto"/>
            </w:tcBorders>
          </w:tcPr>
          <w:p w14:paraId="7772B44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Q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Q :</w:t>
            </w:r>
          </w:p>
        </w:tc>
        <w:tc>
          <w:tcPr>
            <w:tcW w:w="1938" w:type="dxa"/>
            <w:tcBorders>
              <w:top w:val="single" w:sz="4" w:space="0" w:color="auto"/>
              <w:left w:val="single" w:sz="4" w:space="0" w:color="auto"/>
              <w:bottom w:val="single" w:sz="4" w:space="0" w:color="auto"/>
              <w:right w:val="single" w:sz="4" w:space="0" w:color="auto"/>
            </w:tcBorders>
          </w:tcPr>
          <w:p w14:paraId="067B3D5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&lt;&lt; </w:t>
            </w:r>
            <w:r xmlns:w="http://schemas.openxmlformats.org/wordprocessingml/2006/main" w:rsidRPr="00E84C88">
              <w:rPr>
                <w:rFonts w:ascii="Arial" w:eastAsia="Times New Roman" w:hAnsi="Arial" w:cs="Arial"/>
                <w:b/>
                <w:sz w:val="20"/>
                <w:szCs w:val="20"/>
                <w:lang w:val="en-US"/>
              </w:rPr>
              <w:t xml:space="preserve">Payment</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requisition </w:t>
            </w:r>
            <w:r xmlns:w="http://schemas.openxmlformats.org/wordprocessingml/2006/main" w:rsidRPr="00E84C88">
              <w:rPr>
                <w:rFonts w:ascii="GHEA Grapalat" w:eastAsia="Times New Roman" w:hAnsi="GHEA Grapalat" w:cs="Times New Roman"/>
                <w:b/>
                <w:sz w:val="20"/>
                <w:szCs w:val="20"/>
                <w:lang w:val="en-US"/>
              </w:rPr>
              <w:t xml:space="preserve">&gt;&gt; </w:t>
            </w:r>
            <w:r xmlns:w="http://schemas.openxmlformats.org/wordprocessingml/2006/main" w:rsidRPr="00E84C88">
              <w:rPr>
                <w:rFonts w:ascii="Arial" w:eastAsia="Times New Roman" w:hAnsi="Arial" w:cs="Arial"/>
                <w:b/>
                <w:sz w:val="20"/>
                <w:szCs w:val="20"/>
                <w:lang w:val="en-US"/>
              </w:rPr>
              <w:t xml:space="preserve">document</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valid conditions</w:t>
            </w:r>
          </w:p>
        </w:tc>
        <w:tc>
          <w:tcPr>
            <w:tcW w:w="2050" w:type="dxa"/>
            <w:tcBorders>
              <w:top w:val="single" w:sz="4" w:space="0" w:color="auto"/>
              <w:left w:val="single" w:sz="4" w:space="0" w:color="auto"/>
              <w:bottom w:val="single" w:sz="4" w:space="0" w:color="auto"/>
              <w:right w:val="single" w:sz="4" w:space="0" w:color="auto"/>
            </w:tcBorders>
          </w:tcPr>
          <w:p w14:paraId="40ED37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Marked</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field </w:t>
            </w:r>
            <w:r xmlns:w="http://schemas.openxmlformats.org/wordprocessingml/2006/main" w:rsidRPr="00E84C88">
              <w:rPr>
                <w:rFonts w:ascii="GHEA Grapalat" w:eastAsia="Times New Roman" w:hAnsi="GHEA Grapalat" w:cs="Times New Roman"/>
                <w:b/>
                <w:sz w:val="20"/>
                <w:szCs w:val="20"/>
                <w:lang w:val="en-US"/>
              </w:rPr>
              <w:t xml:space="preserve">/</w:t>
            </w:r>
          </w:p>
          <w:p w14:paraId="676F791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of validity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availability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in the document</w:t>
            </w:r>
          </w:p>
        </w:tc>
        <w:tc>
          <w:tcPr>
            <w:tcW w:w="3350" w:type="dxa"/>
            <w:tcBorders>
              <w:top w:val="single" w:sz="4" w:space="0" w:color="auto"/>
              <w:left w:val="single" w:sz="4" w:space="0" w:color="auto"/>
              <w:bottom w:val="single" w:sz="4" w:space="0" w:color="auto"/>
              <w:right w:val="single" w:sz="4" w:space="0" w:color="auto"/>
            </w:tcBorders>
          </w:tcPr>
          <w:p w14:paraId="3A8615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hy-AM"/>
              </w:rPr>
            </w:pPr>
            <w:r xmlns:w="http://schemas.openxmlformats.org/wordprocessingml/2006/main" w:rsidRPr="00E84C88">
              <w:rPr>
                <w:rFonts w:ascii="Arial" w:eastAsia="Times New Roman" w:hAnsi="Arial" w:cs="Arial"/>
                <w:b/>
                <w:sz w:val="20"/>
                <w:szCs w:val="20"/>
                <w:lang w:val="en-US"/>
              </w:rPr>
              <w:t xml:space="preserve">Valid condition</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filling</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the requirement</w:t>
            </w:r>
            <w:r xmlns:w="http://schemas.openxmlformats.org/wordprocessingml/2006/main" w:rsidRPr="00E84C88">
              <w:rPr>
                <w:rFonts w:ascii="GHEA Grapalat" w:eastAsia="Times New Roman" w:hAnsi="GHEA Grapalat" w:cs="Times New Roman"/>
                <w:b/>
                <w:sz w:val="20"/>
                <w:szCs w:val="20"/>
                <w:lang w:val="hy-AM"/>
              </w:rPr>
              <w:t xml:space="preserve"> </w:t>
            </w:r>
          </w:p>
          <w:p w14:paraId="4500BDC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shopping</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process</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with</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related </w:t>
            </w:r>
            <w:r xmlns:w="http://schemas.openxmlformats.org/wordprocessingml/2006/main" w:rsidRPr="00E84C88">
              <w:rPr>
                <w:rFonts w:ascii="GHEA Grapalat" w:eastAsia="Times New Roman" w:hAnsi="GHEA Grapalat" w:cs="Times New Roman"/>
                <w:b/>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487E8CD5"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Validity:</w:t>
            </w:r>
          </w:p>
          <w:p w14:paraId="39EDB107"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complementary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side </w:t>
            </w:r>
            <w:r xmlns:w="http://schemas.openxmlformats.org/wordprocessingml/2006/main" w:rsidRPr="00E84C88">
              <w:rPr>
                <w:rFonts w:ascii="GHEA Grapalat" w:eastAsia="Times New Roman" w:hAnsi="GHEA Grapalat" w:cs="Times New Roman"/>
                <w:b/>
                <w:sz w:val="20"/>
                <w:szCs w:val="20"/>
                <w:lang w:val="en-US"/>
              </w:rPr>
              <w:t xml:space="preserve">:</w:t>
            </w:r>
          </w:p>
          <w:p w14:paraId="6EAD37BA"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Arial" w:eastAsia="Times New Roman" w:hAnsi="Arial" w:cs="Arial"/>
                <w:b/>
                <w:sz w:val="20"/>
                <w:szCs w:val="20"/>
                <w:lang w:val="en-US"/>
              </w:rPr>
              <w:t xml:space="preserve">beneficiary</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or</w:t>
            </w: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en-US"/>
              </w:rPr>
              <w:t xml:space="preserve">the payer</w:t>
            </w:r>
          </w:p>
          <w:p w14:paraId="063FC0C7" w14:textId="77777777" w:rsidR="00532D6C" w:rsidRPr="00E84C88" w:rsidRDefault="00532D6C" w:rsidP="00532D6C">
            <w:pPr xmlns:w="http://schemas.openxmlformats.org/wordprocessingml/2006/main">
              <w:spacing w:after="0" w:line="240" w:lineRule="auto"/>
              <w:ind w:left="-588" w:firstLine="588"/>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 </w:t>
            </w:r>
            <w:r xmlns:w="http://schemas.openxmlformats.org/wordprocessingml/2006/main" w:rsidRPr="00E84C88">
              <w:rPr>
                <w:rFonts w:ascii="Arial" w:eastAsia="Times New Roman" w:hAnsi="Arial" w:cs="Arial"/>
                <w:b/>
                <w:sz w:val="20"/>
                <w:szCs w:val="20"/>
                <w:lang w:val="hy-AM"/>
              </w:rPr>
              <w:t xml:space="preserve">shopping</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process</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with</w:t>
            </w:r>
            <w:r xmlns:w="http://schemas.openxmlformats.org/wordprocessingml/2006/main" w:rsidRPr="00E84C88">
              <w:rPr>
                <w:rFonts w:ascii="GHEA Grapalat" w:eastAsia="Times New Roman" w:hAnsi="GHEA Grapalat" w:cs="Times New Roman"/>
                <w:b/>
                <w:sz w:val="20"/>
                <w:szCs w:val="20"/>
                <w:lang w:val="hy-AM"/>
              </w:rPr>
              <w:t xml:space="preserve"> </w:t>
            </w:r>
            <w:r xmlns:w="http://schemas.openxmlformats.org/wordprocessingml/2006/main" w:rsidRPr="00E84C88">
              <w:rPr>
                <w:rFonts w:ascii="Arial" w:eastAsia="Times New Roman" w:hAnsi="Arial" w:cs="Arial"/>
                <w:b/>
                <w:sz w:val="20"/>
                <w:szCs w:val="20"/>
                <w:lang w:val="hy-AM"/>
              </w:rPr>
              <w:t xml:space="preserve">related </w:t>
            </w:r>
            <w:r xmlns:w="http://schemas.openxmlformats.org/wordprocessingml/2006/main" w:rsidRPr="00E84C88">
              <w:rPr>
                <w:rFonts w:ascii="GHEA Grapalat" w:eastAsia="Times New Roman" w:hAnsi="GHEA Grapalat" w:cs="Times New Roman"/>
                <w:b/>
                <w:sz w:val="20"/>
                <w:szCs w:val="20"/>
                <w:lang w:val="en-US"/>
              </w:rPr>
              <w:t xml:space="preserve">)</w:t>
            </w:r>
          </w:p>
        </w:tc>
      </w:tr>
      <w:tr w:rsidR="00532D6C" w:rsidRPr="00E84C88" w14:paraId="42CC887E" w14:textId="77777777" w:rsidTr="00532D6C">
        <w:tc>
          <w:tcPr>
            <w:tcW w:w="720" w:type="dxa"/>
            <w:tcBorders>
              <w:top w:val="single" w:sz="4" w:space="0" w:color="auto"/>
              <w:left w:val="single" w:sz="4" w:space="0" w:color="auto"/>
              <w:bottom w:val="single" w:sz="4" w:space="0" w:color="auto"/>
              <w:right w:val="single" w:sz="4" w:space="0" w:color="auto"/>
            </w:tcBorders>
          </w:tcPr>
          <w:p w14:paraId="00C3F84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1:</w:t>
            </w:r>
          </w:p>
        </w:tc>
        <w:tc>
          <w:tcPr>
            <w:tcW w:w="1938" w:type="dxa"/>
            <w:tcBorders>
              <w:top w:val="single" w:sz="4" w:space="0" w:color="auto"/>
              <w:left w:val="single" w:sz="4" w:space="0" w:color="auto"/>
              <w:bottom w:val="single" w:sz="4" w:space="0" w:color="auto"/>
              <w:right w:val="single" w:sz="4" w:space="0" w:color="auto"/>
            </w:tcBorders>
          </w:tcPr>
          <w:p w14:paraId="79187B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2:</w:t>
            </w:r>
          </w:p>
        </w:tc>
        <w:tc>
          <w:tcPr>
            <w:tcW w:w="2050" w:type="dxa"/>
            <w:tcBorders>
              <w:top w:val="single" w:sz="4" w:space="0" w:color="auto"/>
              <w:left w:val="single" w:sz="4" w:space="0" w:color="auto"/>
              <w:bottom w:val="single" w:sz="4" w:space="0" w:color="auto"/>
              <w:right w:val="single" w:sz="4" w:space="0" w:color="auto"/>
            </w:tcBorders>
          </w:tcPr>
          <w:p w14:paraId="3B37A7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3:</w:t>
            </w:r>
          </w:p>
        </w:tc>
        <w:tc>
          <w:tcPr>
            <w:tcW w:w="3350" w:type="dxa"/>
            <w:tcBorders>
              <w:top w:val="single" w:sz="4" w:space="0" w:color="auto"/>
              <w:left w:val="single" w:sz="4" w:space="0" w:color="auto"/>
              <w:bottom w:val="single" w:sz="4" w:space="0" w:color="auto"/>
              <w:right w:val="single" w:sz="4" w:space="0" w:color="auto"/>
            </w:tcBorders>
          </w:tcPr>
          <w:p w14:paraId="611A415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4:</w:t>
            </w:r>
          </w:p>
        </w:tc>
        <w:tc>
          <w:tcPr>
            <w:tcW w:w="2640" w:type="dxa"/>
            <w:tcBorders>
              <w:top w:val="single" w:sz="4" w:space="0" w:color="auto"/>
              <w:left w:val="single" w:sz="4" w:space="0" w:color="auto"/>
              <w:bottom w:val="single" w:sz="4" w:space="0" w:color="auto"/>
              <w:right w:val="single" w:sz="4" w:space="0" w:color="auto"/>
            </w:tcBorders>
          </w:tcPr>
          <w:p w14:paraId="47487C1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20"/>
                <w:szCs w:val="20"/>
                <w:lang w:val="en-US"/>
              </w:rPr>
            </w:pPr>
            <w:r xmlns:w="http://schemas.openxmlformats.org/wordprocessingml/2006/main" w:rsidRPr="00E84C88">
              <w:rPr>
                <w:rFonts w:ascii="GHEA Grapalat" w:eastAsia="Times New Roman" w:hAnsi="GHEA Grapalat" w:cs="Times New Roman"/>
                <w:b/>
                <w:sz w:val="20"/>
                <w:szCs w:val="20"/>
                <w:lang w:val="en-US"/>
              </w:rPr>
              <w:t xml:space="preserve">5:00</w:t>
            </w:r>
          </w:p>
        </w:tc>
      </w:tr>
      <w:tr w:rsidR="00532D6C" w:rsidRPr="00A406BF" w14:paraId="76D298F8" w14:textId="77777777" w:rsidTr="00532D6C">
        <w:tc>
          <w:tcPr>
            <w:tcW w:w="720" w:type="dxa"/>
            <w:tcBorders>
              <w:top w:val="single" w:sz="4" w:space="0" w:color="auto"/>
              <w:left w:val="single" w:sz="4" w:space="0" w:color="auto"/>
              <w:bottom w:val="single" w:sz="4" w:space="0" w:color="auto"/>
              <w:right w:val="single" w:sz="4" w:space="0" w:color="auto"/>
            </w:tcBorders>
          </w:tcPr>
          <w:p w14:paraId="3B9D2E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18071D3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of the document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p>
        </w:tc>
        <w:tc>
          <w:tcPr>
            <w:tcW w:w="2050" w:type="dxa"/>
            <w:tcBorders>
              <w:top w:val="single" w:sz="4" w:space="0" w:color="auto"/>
              <w:left w:val="single" w:sz="4" w:space="0" w:color="auto"/>
              <w:bottom w:val="single" w:sz="4" w:space="0" w:color="auto"/>
              <w:right w:val="single" w:sz="4" w:space="0" w:color="auto"/>
            </w:tcBorders>
          </w:tcPr>
          <w:p w14:paraId="63F892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21962A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32EADAA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of the document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 </w:t>
            </w:r>
            <w:r xmlns:w="http://schemas.openxmlformats.org/wordprocessingml/2006/main" w:rsidRPr="00E84C88">
              <w:rPr>
                <w:rFonts w:ascii="GHEA Grapalat" w:eastAsia="Times New Roman" w:hAnsi="GHEA Grapalat" w:cs="Times New Roman"/>
                <w:sz w:val="20"/>
                <w:szCs w:val="20"/>
                <w:lang w:val="hy-AM"/>
              </w:rPr>
              <w:t xml:space="preserve">&gt;</w:t>
            </w:r>
          </w:p>
        </w:tc>
      </w:tr>
      <w:tr w:rsidR="00532D6C" w:rsidRPr="00A406BF" w14:paraId="258A136B" w14:textId="77777777" w:rsidTr="00532D6C">
        <w:tc>
          <w:tcPr>
            <w:tcW w:w="720" w:type="dxa"/>
            <w:tcBorders>
              <w:top w:val="single" w:sz="4" w:space="0" w:color="auto"/>
              <w:left w:val="single" w:sz="4" w:space="0" w:color="auto"/>
              <w:bottom w:val="single" w:sz="4" w:space="0" w:color="auto"/>
              <w:right w:val="single" w:sz="4" w:space="0" w:color="auto"/>
            </w:tcBorders>
          </w:tcPr>
          <w:p w14:paraId="084368AB" w14:textId="77777777" w:rsidR="00532D6C" w:rsidRPr="00E84C88" w:rsidRDefault="00532D6C" w:rsidP="00532D6C">
            <w:pPr>
              <w:numPr>
                <w:ilvl w:val="0"/>
                <w:numId w:val="26"/>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1D13244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14:paraId="0263FF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144285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3ECBA51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GHEA Grapalat" w:eastAsia="Times New Roman" w:hAnsi="GHEA Grapalat" w:cs="Times New Roman"/>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when presenting</w:t>
            </w:r>
          </w:p>
        </w:tc>
      </w:tr>
      <w:tr w:rsidR="00532D6C" w:rsidRPr="00A406BF" w14:paraId="2B27B388" w14:textId="77777777" w:rsidTr="00532D6C">
        <w:tc>
          <w:tcPr>
            <w:tcW w:w="720" w:type="dxa"/>
            <w:tcBorders>
              <w:top w:val="single" w:sz="4" w:space="0" w:color="auto"/>
              <w:left w:val="single" w:sz="4" w:space="0" w:color="auto"/>
              <w:bottom w:val="single" w:sz="4" w:space="0" w:color="auto"/>
              <w:right w:val="single" w:sz="4" w:space="0" w:color="auto"/>
            </w:tcBorders>
          </w:tcPr>
          <w:p w14:paraId="3D17A718" w14:textId="77777777" w:rsidR="00532D6C" w:rsidRPr="00E84C88" w:rsidRDefault="00532D6C" w:rsidP="00532D6C">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4F72188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date</w:t>
            </w:r>
          </w:p>
        </w:tc>
        <w:tc>
          <w:tcPr>
            <w:tcW w:w="2050" w:type="dxa"/>
            <w:tcBorders>
              <w:top w:val="single" w:sz="4" w:space="0" w:color="auto"/>
              <w:left w:val="single" w:sz="4" w:space="0" w:color="auto"/>
              <w:bottom w:val="single" w:sz="4" w:space="0" w:color="auto"/>
              <w:right w:val="single" w:sz="4" w:space="0" w:color="auto"/>
            </w:tcBorders>
          </w:tcPr>
          <w:p w14:paraId="6724314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2839E7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E6389C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14:paraId="0BAA9BCD" w14:textId="77777777" w:rsidR="00532D6C" w:rsidRPr="00E84C88" w:rsidRDefault="00532D6C" w:rsidP="00532D6C">
            <w:pPr xmlns:w="http://schemas.openxmlformats.org/wordprocessingml/2006/main">
              <w:spacing w:after="0" w:line="240" w:lineRule="auto"/>
              <w:ind w:left="132" w:hanging="132"/>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GHEA Grapalat" w:eastAsia="Times New Roman" w:hAnsi="GHEA Grapalat" w:cs="Times New Roman"/>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GHEA Grapalat" w:eastAsia="Times New Roman" w:hAnsi="GHEA Grapalat" w:cs="Times New Roman"/>
                <w:sz w:val="20"/>
                <w:szCs w:val="20"/>
                <w:lang w:val="hy-AM"/>
              </w:rPr>
              <w:t xml:space="preserve">day</w:t>
            </w:r>
          </w:p>
        </w:tc>
      </w:tr>
      <w:tr w:rsidR="00532D6C" w:rsidRPr="00E84C88" w14:paraId="0453A0F5" w14:textId="77777777" w:rsidTr="00532D6C">
        <w:tc>
          <w:tcPr>
            <w:tcW w:w="720" w:type="dxa"/>
            <w:tcBorders>
              <w:top w:val="single" w:sz="4" w:space="0" w:color="auto"/>
              <w:left w:val="single" w:sz="4" w:space="0" w:color="auto"/>
              <w:bottom w:val="single" w:sz="4" w:space="0" w:color="auto"/>
              <w:right w:val="single" w:sz="4" w:space="0" w:color="auto"/>
            </w:tcBorders>
          </w:tcPr>
          <w:p w14:paraId="2D1F3AC1" w14:textId="77777777" w:rsidR="00532D6C" w:rsidRPr="00E84C88" w:rsidRDefault="00532D6C" w:rsidP="00532D6C">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14:paraId="221DC97E"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lang w:val="en-US"/>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14:paraId="6BC7B64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7A86A8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430C9C3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name of </w:t>
            </w:r>
            <w:r xmlns:w="http://schemas.openxmlformats.org/wordprocessingml/2006/main" w:rsidRPr="00E84C88">
              <w:rPr>
                <w:rFonts w:ascii="Arial" w:eastAsia="Times New Roman" w:hAnsi="Arial" w:cs="Arial"/>
                <w:sz w:val="20"/>
                <w:szCs w:val="20"/>
                <w:lang w:val="en-US"/>
              </w:rPr>
              <w:t xml:space="preserve">the </w:t>
            </w:r>
            <w:r xmlns:w="http://schemas.openxmlformats.org/wordprocessingml/2006/main" w:rsidRPr="00E84C88">
              <w:rPr>
                <w:rFonts w:ascii="Arial" w:eastAsia="Times New Roman" w:hAnsi="Arial" w:cs="Arial"/>
                <w:sz w:val="20"/>
                <w:szCs w:val="20"/>
                <w:lang w:val="en-US"/>
              </w:rPr>
              <w:t xml:space="preserve">person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whose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request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specified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Amount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added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first 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last name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physical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w:t>
            </w:r>
            <w:r xmlns:w="http://schemas.openxmlformats.org/wordprocessingml/2006/main" w:rsidRPr="00E84C88">
              <w:rPr>
                <w:rFonts w:ascii="Arial" w:eastAsia="Times New Roman" w:hAnsi="Arial" w:cs="Arial"/>
                <w:sz w:val="20"/>
                <w:szCs w:val="20"/>
                <w:lang w:val="en-US"/>
              </w:rPr>
              <w:t xml:space="preserve">if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Mentioned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Arial" w:eastAsia="Times New Roman" w:hAnsi="Arial" w:cs="Arial"/>
                <w:sz w:val="20"/>
                <w:szCs w:val="20"/>
                <w:lang w:val="en-US"/>
              </w:rPr>
              <w:t xml:space="preserve">according </w:t>
            </w:r>
            <w:r xmlns:w="http://schemas.openxmlformats.org/wordprocessingml/2006/main" w:rsidRPr="00E84C88">
              <w:rPr>
                <w:rFonts w:ascii="GHEA Grapalat" w:eastAsia="Times New Roman" w:hAnsi="GHEA Grapalat" w:cs="Times New Roman"/>
                <w:sz w:val="20"/>
                <w:szCs w:val="20"/>
                <w:lang w:val="en-US"/>
              </w:rPr>
              <w:t xml:space="preserve">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necessity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Filling up</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c>
          <w:tcPr>
            <w:tcW w:w="2640" w:type="dxa"/>
            <w:tcBorders>
              <w:top w:val="single" w:sz="4" w:space="0" w:color="auto"/>
              <w:left w:val="single" w:sz="4" w:space="0" w:color="auto"/>
              <w:bottom w:val="single" w:sz="4" w:space="0" w:color="auto"/>
              <w:right w:val="single" w:sz="4" w:space="0" w:color="auto"/>
            </w:tcBorders>
          </w:tcPr>
          <w:p w14:paraId="55D26AAF" w14:textId="77777777" w:rsidR="00532D6C" w:rsidRPr="00E84C88" w:rsidRDefault="00532D6C" w:rsidP="00532D6C">
            <w:pPr xmlns:w="http://schemas.openxmlformats.org/wordprocessingml/2006/main">
              <w:spacing w:after="0" w:line="240" w:lineRule="auto"/>
              <w:ind w:left="252" w:hanging="252"/>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23F05763" w14:textId="77777777" w:rsidTr="00532D6C">
        <w:tc>
          <w:tcPr>
            <w:tcW w:w="720" w:type="dxa"/>
            <w:tcBorders>
              <w:top w:val="single" w:sz="4" w:space="0" w:color="auto"/>
              <w:left w:val="single" w:sz="4" w:space="0" w:color="auto"/>
              <w:bottom w:val="single" w:sz="4" w:space="0" w:color="auto"/>
              <w:right w:val="single" w:sz="4" w:space="0" w:color="auto"/>
            </w:tcBorders>
          </w:tcPr>
          <w:p w14:paraId="1752814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5335D2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bank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52D035E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8B07F1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46075F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02D4B557" w14:textId="77777777" w:rsidTr="00532D6C">
        <w:tc>
          <w:tcPr>
            <w:tcW w:w="720" w:type="dxa"/>
            <w:tcBorders>
              <w:top w:val="single" w:sz="4" w:space="0" w:color="auto"/>
              <w:left w:val="single" w:sz="4" w:space="0" w:color="auto"/>
              <w:bottom w:val="single" w:sz="4" w:space="0" w:color="auto"/>
              <w:right w:val="single" w:sz="4" w:space="0" w:color="auto"/>
            </w:tcBorders>
          </w:tcPr>
          <w:p w14:paraId="56552B4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1C6968F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14:paraId="12EC3AA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0B92BC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174D148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himself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request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specified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0319761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12F01F6D" w14:textId="77777777" w:rsidTr="00532D6C">
        <w:tc>
          <w:tcPr>
            <w:tcW w:w="720" w:type="dxa"/>
            <w:tcBorders>
              <w:top w:val="single" w:sz="4" w:space="0" w:color="auto"/>
              <w:left w:val="single" w:sz="4" w:space="0" w:color="auto"/>
              <w:bottom w:val="single" w:sz="4" w:space="0" w:color="auto"/>
              <w:right w:val="single" w:sz="4" w:space="0" w:color="auto"/>
            </w:tcBorders>
          </w:tcPr>
          <w:p w14:paraId="353D81A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13A4CE1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14:paraId="3483316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280B2F9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502D47F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bounded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GHEA Grapalat" w:eastAsia="Times New Roman" w:hAnsi="GHEA Grapalat" w:cs="Times New Roman"/>
                <w:sz w:val="20"/>
                <w:szCs w:val="20"/>
                <w:lang w:val="en-US"/>
              </w:rPr>
              <w:t xml:space="preserve">cases </w:t>
            </w:r>
            <w:r xmlns:w="http://schemas.openxmlformats.org/wordprocessingml/2006/main" w:rsidRPr="00E84C88">
              <w:rPr>
                <w:rFonts w:ascii="Arial" w:eastAsia="Times New Roman" w:hAnsi="Arial" w:cs="Arial"/>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accounted for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taxpayer</w:t>
            </w:r>
          </w:p>
        </w:tc>
        <w:tc>
          <w:tcPr>
            <w:tcW w:w="2640" w:type="dxa"/>
            <w:tcBorders>
              <w:top w:val="single" w:sz="4" w:space="0" w:color="auto"/>
              <w:left w:val="single" w:sz="4" w:space="0" w:color="auto"/>
              <w:bottom w:val="single" w:sz="4" w:space="0" w:color="auto"/>
              <w:right w:val="single" w:sz="4" w:space="0" w:color="auto"/>
            </w:tcBorders>
          </w:tcPr>
          <w:p w14:paraId="742D8F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E84C88" w14:paraId="6C75164A" w14:textId="77777777" w:rsidTr="00532D6C">
        <w:tc>
          <w:tcPr>
            <w:tcW w:w="720" w:type="dxa"/>
            <w:tcBorders>
              <w:top w:val="single" w:sz="4" w:space="0" w:color="auto"/>
              <w:left w:val="single" w:sz="4" w:space="0" w:color="auto"/>
              <w:bottom w:val="single" w:sz="4" w:space="0" w:color="auto"/>
              <w:right w:val="single" w:sz="4" w:space="0" w:color="auto"/>
            </w:tcBorders>
          </w:tcPr>
          <w:p w14:paraId="20F263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0DDE1E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PSC</w:t>
            </w:r>
          </w:p>
        </w:tc>
        <w:tc>
          <w:tcPr>
            <w:tcW w:w="2050" w:type="dxa"/>
            <w:tcBorders>
              <w:top w:val="single" w:sz="4" w:space="0" w:color="auto"/>
              <w:left w:val="single" w:sz="4" w:space="0" w:color="auto"/>
              <w:bottom w:val="single" w:sz="4" w:space="0" w:color="auto"/>
              <w:right w:val="single" w:sz="4" w:space="0" w:color="auto"/>
            </w:tcBorders>
          </w:tcPr>
          <w:p w14:paraId="1D3A5CA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3024F3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6AA68A5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GHEA Grapalat" w:eastAsia="Times New Roman" w:hAnsi="GHEA Grapalat" w:cs="Times New Roman"/>
                <w:sz w:val="20"/>
                <w:szCs w:val="20"/>
                <w:lang w:val="en-US"/>
              </w:rPr>
              <w:t xml:space="preserve">cases </w:t>
            </w:r>
            <w:r xmlns:w="http://schemas.openxmlformats.org/wordprocessingml/2006/main" w:rsidRPr="00E84C88">
              <w:rPr>
                <w:rFonts w:ascii="Arial" w:eastAsia="Times New Roman" w:hAnsi="Arial" w:cs="Arial"/>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physical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w:t>
            </w:r>
          </w:p>
        </w:tc>
        <w:tc>
          <w:tcPr>
            <w:tcW w:w="2640" w:type="dxa"/>
            <w:tcBorders>
              <w:top w:val="single" w:sz="4" w:space="0" w:color="auto"/>
              <w:left w:val="single" w:sz="4" w:space="0" w:color="auto"/>
              <w:bottom w:val="single" w:sz="4" w:space="0" w:color="auto"/>
              <w:right w:val="single" w:sz="4" w:space="0" w:color="auto"/>
            </w:tcBorders>
          </w:tcPr>
          <w:p w14:paraId="1215E16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4E929C5D" w14:textId="77777777" w:rsidTr="00532D6C">
        <w:tc>
          <w:tcPr>
            <w:tcW w:w="720" w:type="dxa"/>
            <w:tcBorders>
              <w:top w:val="single" w:sz="4" w:space="0" w:color="auto"/>
              <w:left w:val="single" w:sz="4" w:space="0" w:color="auto"/>
              <w:bottom w:val="single" w:sz="4" w:space="0" w:color="auto"/>
              <w:right w:val="single" w:sz="4" w:space="0" w:color="auto"/>
            </w:tcBorders>
          </w:tcPr>
          <w:p w14:paraId="62E507F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076FB54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 </w:t>
            </w:r>
            <w:r xmlns:w="http://schemas.openxmlformats.org/wordprocessingml/2006/main" w:rsidRPr="00E84C88">
              <w:rPr>
                <w:rFonts w:ascii="Arial" w:eastAsia="Times New Roman" w:hAnsi="Arial" w:cs="Arial"/>
                <w:sz w:val="20"/>
                <w:szCs w:val="20"/>
                <w:lang w:val="hy-AM"/>
              </w:rPr>
              <w:t xml:space="preserve">of:</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0"/>
                <w:lang w:val="en-US"/>
              </w:rPr>
              <w:t xml:space="preserve">the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name: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surname:</w:t>
            </w:r>
          </w:p>
        </w:tc>
        <w:tc>
          <w:tcPr>
            <w:tcW w:w="2050" w:type="dxa"/>
            <w:tcBorders>
              <w:top w:val="single" w:sz="4" w:space="0" w:color="auto"/>
              <w:left w:val="single" w:sz="4" w:space="0" w:color="auto"/>
              <w:bottom w:val="single" w:sz="4" w:space="0" w:color="auto"/>
              <w:right w:val="single" w:sz="4" w:space="0" w:color="auto"/>
            </w:tcBorders>
          </w:tcPr>
          <w:p w14:paraId="638AF64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51701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3EA3261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person's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Recipient's </w:t>
            </w:r>
            <w:r xmlns:w="http://schemas.openxmlformats.org/wordprocessingml/2006/main" w:rsidRPr="00E84C88">
              <w:rPr>
                <w:rFonts w:ascii="GHEA Grapalat" w:eastAsia="Times New Roman" w:hAnsi="GHEA Grapalat" w:cs="Times New Roman"/>
                <w:sz w:val="20"/>
                <w:szCs w:val="20"/>
                <w:lang w:val="en-US"/>
              </w:rPr>
              <w:t xml:space="preserve">name </w:t>
            </w:r>
            <w:r xmlns:w="http://schemas.openxmlformats.org/wordprocessingml/2006/main" w:rsidRPr="00E84C88">
              <w:rPr>
                <w:rFonts w:ascii="Arial" w:eastAsia="Times New Roman" w:hAnsi="Arial" w:cs="Arial"/>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be noted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also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other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data </w:t>
            </w:r>
            <w:r xmlns:w="http://schemas.openxmlformats.org/wordprocessingml/2006/main" w:rsidRPr="00E84C88">
              <w:rPr>
                <w:rFonts w:ascii="Arial" w:eastAsia="Times New Roman" w:hAnsi="Arial" w:cs="Arial"/>
                <w:sz w:val="20"/>
                <w:szCs w:val="20"/>
                <w:lang w:val="en-US"/>
              </w:rPr>
              <w:t xml:space="preserve">according </w:t>
            </w:r>
            <w:r xmlns:w="http://schemas.openxmlformats.org/wordprocessingml/2006/main" w:rsidRPr="00E84C88">
              <w:rPr>
                <w:rFonts w:ascii="GHEA Grapalat" w:eastAsia="Times New Roman" w:hAnsi="GHEA Grapalat" w:cs="Times New Roman"/>
                <w:sz w:val="20"/>
                <w:szCs w:val="20"/>
                <w:lang w:val="en-US"/>
              </w:rPr>
              <w:t xml:space="preserve">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necessity</w:t>
            </w:r>
          </w:p>
        </w:tc>
        <w:tc>
          <w:tcPr>
            <w:tcW w:w="2640" w:type="dxa"/>
            <w:tcBorders>
              <w:top w:val="single" w:sz="4" w:space="0" w:color="auto"/>
              <w:left w:val="single" w:sz="4" w:space="0" w:color="auto"/>
              <w:bottom w:val="single" w:sz="4" w:space="0" w:color="auto"/>
              <w:right w:val="single" w:sz="4" w:space="0" w:color="auto"/>
            </w:tcBorders>
          </w:tcPr>
          <w:p w14:paraId="13F8E5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E84C88" w14:paraId="372C1364" w14:textId="77777777" w:rsidTr="00532D6C">
        <w:tc>
          <w:tcPr>
            <w:tcW w:w="720" w:type="dxa"/>
            <w:tcBorders>
              <w:top w:val="single" w:sz="4" w:space="0" w:color="auto"/>
              <w:left w:val="single" w:sz="4" w:space="0" w:color="auto"/>
              <w:bottom w:val="single" w:sz="4" w:space="0" w:color="auto"/>
              <w:right w:val="single" w:sz="4" w:space="0" w:color="auto"/>
            </w:tcBorders>
          </w:tcPr>
          <w:p w14:paraId="69857CA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410C80A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 </w:t>
            </w:r>
            <w:r xmlns:w="http://schemas.openxmlformats.org/wordprocessingml/2006/main" w:rsidRPr="00E84C88">
              <w:rPr>
                <w:rFonts w:ascii="Arial" w:eastAsia="Times New Roman" w:hAnsi="Arial" w:cs="Arial"/>
                <w:sz w:val="20"/>
                <w:szCs w:val="20"/>
                <w:lang w:val="hy-AM"/>
              </w:rPr>
              <w:t xml:space="preserve">CS:</w:t>
            </w:r>
          </w:p>
        </w:tc>
        <w:tc>
          <w:tcPr>
            <w:tcW w:w="2050" w:type="dxa"/>
            <w:tcBorders>
              <w:top w:val="single" w:sz="4" w:space="0" w:color="auto"/>
              <w:left w:val="single" w:sz="4" w:space="0" w:color="auto"/>
              <w:bottom w:val="single" w:sz="4" w:space="0" w:color="auto"/>
              <w:right w:val="single" w:sz="4" w:space="0" w:color="auto"/>
            </w:tcBorders>
          </w:tcPr>
          <w:p w14:paraId="17AFE93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292FAC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6BABCB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shopping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connected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process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 </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3897EB5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Sylfaen"/>
                <w:sz w:val="20"/>
                <w:szCs w:val="20"/>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 </w:t>
            </w:r>
            <w:r xmlns:w="http://schemas.openxmlformats.org/wordprocessingml/2006/main" w:rsidRPr="00E84C88">
              <w:rPr>
                <w:rFonts w:ascii="GHEA Grapalat" w:eastAsia="Times New Roman" w:hAnsi="GHEA Grapalat" w:cs="Sylfaen"/>
                <w:sz w:val="20"/>
                <w:szCs w:val="20"/>
              </w:rPr>
              <w:t xml:space="preserve">)</w:t>
            </w:r>
          </w:p>
        </w:tc>
      </w:tr>
      <w:tr w:rsidR="00532D6C" w:rsidRPr="00A406BF" w14:paraId="6513F34A" w14:textId="77777777" w:rsidTr="00532D6C">
        <w:tc>
          <w:tcPr>
            <w:tcW w:w="720" w:type="dxa"/>
            <w:tcBorders>
              <w:top w:val="single" w:sz="4" w:space="0" w:color="auto"/>
              <w:left w:val="single" w:sz="4" w:space="0" w:color="auto"/>
              <w:bottom w:val="single" w:sz="4" w:space="0" w:color="auto"/>
              <w:right w:val="single" w:sz="4" w:space="0" w:color="auto"/>
            </w:tcBorders>
          </w:tcPr>
          <w:p w14:paraId="30F0B2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1CF51F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AVC</w:t>
            </w:r>
          </w:p>
        </w:tc>
        <w:tc>
          <w:tcPr>
            <w:tcW w:w="2050" w:type="dxa"/>
            <w:tcBorders>
              <w:top w:val="single" w:sz="4" w:space="0" w:color="auto"/>
              <w:left w:val="single" w:sz="4" w:space="0" w:color="auto"/>
              <w:bottom w:val="single" w:sz="4" w:space="0" w:color="auto"/>
              <w:right w:val="single" w:sz="4" w:space="0" w:color="auto"/>
            </w:tcBorders>
          </w:tcPr>
          <w:p w14:paraId="02B4D87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EE2180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72C10F4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Armenia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Republic</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normative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legal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acts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defined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t>
            </w:r>
            <w:r xmlns:w="http://schemas.openxmlformats.org/wordprocessingml/2006/main" w:rsidRPr="00E84C88">
              <w:rPr>
                <w:rFonts w:ascii="GHEA Grapalat" w:eastAsia="Times New Roman" w:hAnsi="GHEA Grapalat" w:cs="Times New Roman"/>
                <w:sz w:val="20"/>
                <w:szCs w:val="20"/>
                <w:lang w:val="en-US"/>
              </w:rPr>
              <w:t xml:space="preserve">cases </w:t>
            </w:r>
            <w:r xmlns:w="http://schemas.openxmlformats.org/wordprocessingml/2006/main" w:rsidRPr="00E84C88">
              <w:rPr>
                <w:rFonts w:ascii="Arial" w:eastAsia="Times New Roman" w:hAnsi="Arial" w:cs="Arial"/>
                <w:sz w:val="20"/>
                <w:szCs w:val="20"/>
                <w:lang w:val="en-US"/>
              </w:rPr>
              <w:t xml:space="preserve">when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accounted for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taxpayer</w:t>
            </w:r>
            <w:r xmlns:w="http://schemas.openxmlformats.org/wordprocessingml/2006/main" w:rsidRPr="00E84C88">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14:paraId="7374DB7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A406BF" w14:paraId="0A16E0D7" w14:textId="77777777" w:rsidTr="00532D6C">
        <w:tc>
          <w:tcPr>
            <w:tcW w:w="720" w:type="dxa"/>
            <w:tcBorders>
              <w:top w:val="single" w:sz="4" w:space="0" w:color="auto"/>
              <w:left w:val="single" w:sz="4" w:space="0" w:color="auto"/>
              <w:bottom w:val="single" w:sz="4" w:space="0" w:color="auto"/>
              <w:right w:val="single" w:sz="4" w:space="0" w:color="auto"/>
            </w:tcBorders>
          </w:tcPr>
          <w:p w14:paraId="49694B5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677CA3F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name 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33AC41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7258EF5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58E2A6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A406BF" w14:paraId="4799464F" w14:textId="77777777" w:rsidTr="00532D6C">
        <w:tc>
          <w:tcPr>
            <w:tcW w:w="720" w:type="dxa"/>
            <w:tcBorders>
              <w:top w:val="single" w:sz="4" w:space="0" w:color="auto"/>
              <w:left w:val="single" w:sz="4" w:space="0" w:color="auto"/>
              <w:bottom w:val="single" w:sz="4" w:space="0" w:color="auto"/>
              <w:right w:val="single" w:sz="4" w:space="0" w:color="auto"/>
            </w:tcBorders>
          </w:tcPr>
          <w:p w14:paraId="2ABC51A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15953A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w:t>
            </w:r>
          </w:p>
        </w:tc>
        <w:tc>
          <w:tcPr>
            <w:tcW w:w="2050" w:type="dxa"/>
            <w:tcBorders>
              <w:top w:val="single" w:sz="4" w:space="0" w:color="auto"/>
              <w:left w:val="single" w:sz="4" w:space="0" w:color="auto"/>
              <w:bottom w:val="single" w:sz="4" w:space="0" w:color="auto"/>
              <w:right w:val="single" w:sz="4" w:space="0" w:color="auto"/>
            </w:tcBorders>
          </w:tcPr>
          <w:p w14:paraId="18EB670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9DB7DF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147B1B3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treasury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account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transferred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from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charged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means</w:t>
            </w:r>
          </w:p>
        </w:tc>
        <w:tc>
          <w:tcPr>
            <w:tcW w:w="2640" w:type="dxa"/>
            <w:tcBorders>
              <w:top w:val="single" w:sz="4" w:space="0" w:color="auto"/>
              <w:left w:val="single" w:sz="4" w:space="0" w:color="auto"/>
              <w:bottom w:val="single" w:sz="4" w:space="0" w:color="auto"/>
              <w:right w:val="single" w:sz="4" w:space="0" w:color="auto"/>
            </w:tcBorders>
          </w:tcPr>
          <w:p w14:paraId="51D0855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in advance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GHEA Grapalat" w:eastAsia="Times New Roman" w:hAnsi="GHEA Grapalat" w:cs="Times New Roman"/>
                <w:sz w:val="20"/>
                <w:szCs w:val="20"/>
                <w:lang w:val="en-US"/>
              </w:rPr>
              <w:t xml:space="preserve">invitation</w:t>
            </w:r>
            <w:r xmlns:w="http://schemas.openxmlformats.org/wordprocessingml/2006/main" w:rsidRPr="00E84C88">
              <w:rPr>
                <w:rFonts w:ascii="Arial" w:eastAsia="Times New Roman" w:hAnsi="Arial" w:cs="Arial"/>
                <w:sz w:val="20"/>
                <w:szCs w:val="20"/>
                <w:lang w:val="en-US"/>
              </w:rPr>
              <w:t xml:space="preserve">​</w:t>
            </w:r>
          </w:p>
        </w:tc>
      </w:tr>
      <w:tr w:rsidR="00532D6C" w:rsidRPr="00E84C88" w14:paraId="59698AB3" w14:textId="77777777" w:rsidTr="00532D6C">
        <w:tc>
          <w:tcPr>
            <w:tcW w:w="720" w:type="dxa"/>
            <w:tcBorders>
              <w:top w:val="single" w:sz="4" w:space="0" w:color="auto"/>
              <w:left w:val="single" w:sz="4" w:space="0" w:color="auto"/>
              <w:bottom w:val="single" w:sz="4" w:space="0" w:color="auto"/>
              <w:right w:val="single" w:sz="4" w:space="0" w:color="auto"/>
            </w:tcBorders>
          </w:tcPr>
          <w:p w14:paraId="5E2B126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356DBAC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amount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numbers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4DA266F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A53E37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2F49799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subject 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amount</w:t>
            </w:r>
          </w:p>
        </w:tc>
        <w:tc>
          <w:tcPr>
            <w:tcW w:w="2640" w:type="dxa"/>
            <w:tcBorders>
              <w:top w:val="single" w:sz="4" w:space="0" w:color="auto"/>
              <w:left w:val="single" w:sz="4" w:space="0" w:color="auto"/>
              <w:bottom w:val="single" w:sz="4" w:space="0" w:color="auto"/>
              <w:right w:val="single" w:sz="4" w:space="0" w:color="auto"/>
            </w:tcBorders>
          </w:tcPr>
          <w:p w14:paraId="30CA3BE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A406BF" w14:paraId="0BBAED13" w14:textId="77777777" w:rsidTr="00532D6C">
        <w:tc>
          <w:tcPr>
            <w:tcW w:w="720" w:type="dxa"/>
            <w:tcBorders>
              <w:top w:val="single" w:sz="4" w:space="0" w:color="auto"/>
              <w:left w:val="single" w:sz="4" w:space="0" w:color="auto"/>
              <w:bottom w:val="single" w:sz="4" w:space="0" w:color="auto"/>
              <w:right w:val="single" w:sz="4" w:space="0" w:color="auto"/>
            </w:tcBorders>
          </w:tcPr>
          <w:p w14:paraId="40FAD72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721DFD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amount: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numbers</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words </w:t>
            </w:r>
            <w:r xmlns:w="http://schemas.openxmlformats.org/wordprocessingml/2006/main" w:rsidRPr="00E84C88">
              <w:rPr>
                <w:rFonts w:ascii="GHEA Grapalat" w:eastAsia="Times New Roman" w:hAnsi="GHEA Grapalat" w:cs="Sylfaen"/>
                <w:sz w:val="20"/>
                <w:szCs w:val="20"/>
                <w:lang w:val="hy-AM"/>
              </w:rPr>
              <w:t xml:space="preserve">)</w:t>
            </w:r>
          </w:p>
        </w:tc>
        <w:tc>
          <w:tcPr>
            <w:tcW w:w="2050" w:type="dxa"/>
            <w:tcBorders>
              <w:top w:val="single" w:sz="4" w:space="0" w:color="auto"/>
              <w:left w:val="single" w:sz="4" w:space="0" w:color="auto"/>
              <w:bottom w:val="single" w:sz="4" w:space="0" w:color="auto"/>
              <w:right w:val="single" w:sz="4" w:space="0" w:color="auto"/>
            </w:tcBorders>
          </w:tcPr>
          <w:p w14:paraId="03A4C90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3C17C7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mandatory</w:t>
            </w:r>
          </w:p>
          <w:p w14:paraId="10CFE5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intended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money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partial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accept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Sylfaen"/>
                <w:sz w:val="20"/>
                <w:szCs w:val="20"/>
                <w:lang w:val="hy-AM"/>
              </w:rPr>
              <w:t xml:space="preserve">which</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shopping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with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connected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12B3832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applies </w:t>
            </w:r>
            <w:r xmlns:w="http://schemas.openxmlformats.org/wordprocessingml/2006/main" w:rsidRPr="00E84C88">
              <w:rPr>
                <w:rFonts w:ascii="GHEA Grapalat" w:eastAsia="Times New Roman" w:hAnsi="GHEA Grapalat" w:cs="Sylfaen"/>
                <w:sz w:val="20"/>
                <w:szCs w:val="20"/>
                <w:lang w:val="hy-AM"/>
              </w:rPr>
              <w:t xml:space="preserve">)</w:t>
            </w:r>
          </w:p>
        </w:tc>
      </w:tr>
      <w:tr w:rsidR="00532D6C" w:rsidRPr="00E84C88" w14:paraId="1603CBED" w14:textId="77777777" w:rsidTr="00532D6C">
        <w:tc>
          <w:tcPr>
            <w:tcW w:w="720" w:type="dxa"/>
            <w:tcBorders>
              <w:top w:val="single" w:sz="4" w:space="0" w:color="auto"/>
              <w:left w:val="single" w:sz="4" w:space="0" w:color="auto"/>
              <w:bottom w:val="single" w:sz="4" w:space="0" w:color="auto"/>
              <w:right w:val="single" w:sz="4" w:space="0" w:color="auto"/>
            </w:tcBorders>
          </w:tcPr>
          <w:p w14:paraId="1D25A21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47C7D19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currency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in words: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with code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57C0CFD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AF2759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2640" w:type="dxa"/>
            <w:tcBorders>
              <w:top w:val="single" w:sz="4" w:space="0" w:color="auto"/>
              <w:left w:val="single" w:sz="4" w:space="0" w:color="auto"/>
              <w:bottom w:val="single" w:sz="4" w:space="0" w:color="auto"/>
              <w:right w:val="single" w:sz="4" w:space="0" w:color="auto"/>
            </w:tcBorders>
          </w:tcPr>
          <w:p w14:paraId="629555A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5438E369" w14:textId="77777777" w:rsidTr="00532D6C">
        <w:tc>
          <w:tcPr>
            <w:tcW w:w="720" w:type="dxa"/>
            <w:tcBorders>
              <w:top w:val="single" w:sz="4" w:space="0" w:color="auto"/>
              <w:left w:val="single" w:sz="4" w:space="0" w:color="auto"/>
              <w:bottom w:val="single" w:sz="4" w:space="0" w:color="auto"/>
              <w:right w:val="single" w:sz="4" w:space="0" w:color="auto"/>
            </w:tcBorders>
          </w:tcPr>
          <w:p w14:paraId="2AB2F7E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2EDDF4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transaction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purpose</w:t>
            </w:r>
          </w:p>
        </w:tc>
        <w:tc>
          <w:tcPr>
            <w:tcW w:w="2050" w:type="dxa"/>
            <w:tcBorders>
              <w:top w:val="single" w:sz="4" w:space="0" w:color="auto"/>
              <w:left w:val="single" w:sz="4" w:space="0" w:color="auto"/>
              <w:bottom w:val="single" w:sz="4" w:space="0" w:color="auto"/>
              <w:right w:val="single" w:sz="4" w:space="0" w:color="auto"/>
            </w:tcBorders>
          </w:tcPr>
          <w:p w14:paraId="14031F5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6D588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contract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provision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words</w:t>
            </w:r>
          </w:p>
        </w:tc>
        <w:tc>
          <w:tcPr>
            <w:tcW w:w="2640" w:type="dxa"/>
            <w:tcBorders>
              <w:top w:val="single" w:sz="4" w:space="0" w:color="auto"/>
              <w:left w:val="single" w:sz="4" w:space="0" w:color="auto"/>
              <w:bottom w:val="single" w:sz="4" w:space="0" w:color="auto"/>
              <w:right w:val="single" w:sz="4" w:space="0" w:color="auto"/>
            </w:tcBorders>
          </w:tcPr>
          <w:p w14:paraId="58D3E65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GHEA Grapalat" w:eastAsia="Times New Roman" w:hAnsi="GHEA Grapalat" w:cs="Times New Roman"/>
                <w:sz w:val="20"/>
                <w:szCs w:val="20"/>
                <w:lang w:val="hy-AM"/>
              </w:rPr>
              <w:t xml:space="preserve">invitation</w:t>
            </w:r>
            <w:r xmlns:w="http://schemas.openxmlformats.org/wordprocessingml/2006/main" w:rsidRPr="00E84C88">
              <w:rPr>
                <w:rFonts w:ascii="Arial" w:eastAsia="Times New Roman" w:hAnsi="Arial" w:cs="Arial"/>
                <w:sz w:val="20"/>
                <w:szCs w:val="20"/>
                <w:lang w:val="hy-AM"/>
              </w:rPr>
              <w:t xml:space="preserve">​</w:t>
            </w:r>
          </w:p>
        </w:tc>
      </w:tr>
      <w:tr w:rsidR="00532D6C" w:rsidRPr="00E84C88" w14:paraId="20B611F3" w14:textId="77777777" w:rsidTr="00532D6C">
        <w:tc>
          <w:tcPr>
            <w:tcW w:w="720" w:type="dxa"/>
            <w:tcBorders>
              <w:top w:val="single" w:sz="4" w:space="0" w:color="auto"/>
              <w:left w:val="single" w:sz="4" w:space="0" w:color="auto"/>
              <w:bottom w:val="single" w:sz="4" w:space="0" w:color="auto"/>
              <w:right w:val="single" w:sz="4" w:space="0" w:color="auto"/>
            </w:tcBorders>
          </w:tcPr>
          <w:p w14:paraId="25790F6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304FED1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foundations:</w:t>
            </w:r>
            <w:r xmlns:w="http://schemas.openxmlformats.org/wordprocessingml/2006/main"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0547073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0ED630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DFC383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request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specified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money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charging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document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data </w:t>
            </w:r>
            <w:r xmlns:w="http://schemas.openxmlformats.org/wordprocessingml/2006/main" w:rsidRPr="00E84C88">
              <w:rPr>
                <w:rFonts w:ascii="GHEA Grapalat" w:eastAsia="Times New Roman" w:hAnsi="GHEA Grapalat" w:cs="Times New Roman"/>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based 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for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basis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being</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contract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hy-AM"/>
              </w:rPr>
              <w:t xml:space="preserve">the </w:t>
            </w:r>
            <w:r xmlns:w="http://schemas.openxmlformats.org/wordprocessingml/2006/main" w:rsidRPr="00E84C88">
              <w:rPr>
                <w:rFonts w:ascii="Arial" w:eastAsia="Times New Roman" w:hAnsi="Arial" w:cs="Arial"/>
                <w:sz w:val="20"/>
                <w:szCs w:val="20"/>
                <w:lang w:val="en-US"/>
              </w:rPr>
              <w:t xml:space="preserve">number</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purchase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the procedure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code</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according to</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suffering</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about</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agreement </w:t>
            </w:r>
            <w:r xmlns:w="http://schemas.openxmlformats.org/wordprocessingml/2006/main" w:rsidRPr="00E84C88">
              <w:rPr>
                <w:rFonts w:ascii="GHEA Grapalat" w:eastAsia="Times New Roman" w:hAnsi="GHEA Grapalat" w:cs="Arial"/>
                <w:sz w:val="20"/>
                <w:szCs w:val="20"/>
                <w:lang w:val="hy-AM"/>
              </w:rPr>
              <w:t xml:space="preserve">,</w:t>
            </w:r>
          </w:p>
        </w:tc>
        <w:tc>
          <w:tcPr>
            <w:tcW w:w="2640" w:type="dxa"/>
            <w:tcBorders>
              <w:top w:val="single" w:sz="4" w:space="0" w:color="auto"/>
              <w:left w:val="single" w:sz="4" w:space="0" w:color="auto"/>
              <w:bottom w:val="single" w:sz="4" w:space="0" w:color="auto"/>
              <w:right w:val="single" w:sz="4" w:space="0" w:color="auto"/>
            </w:tcBorders>
          </w:tcPr>
          <w:p w14:paraId="5006674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Beneficiary </w:t>
            </w:r>
            <w:r xmlns:w="http://schemas.openxmlformats.org/wordprocessingml/2006/main" w:rsidRPr="00E84C88">
              <w:rPr>
                <w:rFonts w:ascii="Arial" w:eastAsia="Times New Roman" w:hAnsi="Arial" w:cs="Arial"/>
                <w:sz w:val="20"/>
                <w:szCs w:val="20"/>
                <w:lang w:val="en-US"/>
              </w:rPr>
              <w:t xml:space="preserve">of: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1EE553BF" w14:textId="77777777" w:rsidTr="00532D6C">
        <w:tc>
          <w:tcPr>
            <w:tcW w:w="720" w:type="dxa"/>
            <w:tcBorders>
              <w:top w:val="single" w:sz="4" w:space="0" w:color="auto"/>
              <w:left w:val="single" w:sz="4" w:space="0" w:color="auto"/>
              <w:bottom w:val="single" w:sz="4" w:space="0" w:color="auto"/>
              <w:right w:val="single" w:sz="4" w:space="0" w:color="auto"/>
            </w:tcBorders>
          </w:tcPr>
          <w:p w14:paraId="03DB5F5D" w14:textId="77777777" w:rsidR="00532D6C" w:rsidRPr="00E84C88" w:rsidDel="0010680B"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11E61C3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14:paraId="43D57B5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6FE9A12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Sylfaen"/>
                <w:sz w:val="20"/>
                <w:szCs w:val="20"/>
                <w:lang w:val="hy-AM"/>
              </w:rPr>
              <w:t xml:space="preserve"> </w:t>
            </w:r>
          </w:p>
          <w:p w14:paraId="70D757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Sylfae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GHEA Grapalat" w:eastAsia="Times New Roman" w:hAnsi="GHEA Grapalat" w:cs="Sylfaen"/>
                <w:sz w:val="20"/>
                <w:szCs w:val="20"/>
                <w:lang w:val="hy-AM"/>
              </w:rPr>
              <w:t xml:space="preserve">the </w:t>
            </w:r>
            <w:r xmlns:w="http://schemas.openxmlformats.org/wordprocessingml/2006/main" w:rsidRPr="00E84C88">
              <w:rPr>
                <w:rFonts w:ascii="Arial" w:eastAsia="Times New Roman" w:hAnsi="Arial" w:cs="Arial"/>
                <w:sz w:val="20"/>
                <w:szCs w:val="20"/>
                <w:lang w:val="hy-AM"/>
              </w:rPr>
              <w:t xml:space="preserve">words</w:t>
            </w:r>
          </w:p>
          <w:p w14:paraId="104DC5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which</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mean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that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payer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gives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consent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account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charge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w:t>
            </w:r>
            <w:r xmlns:w="http://schemas.openxmlformats.org/wordprocessingml/2006/main" w:rsidRPr="00E84C88">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14:paraId="128F4F6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tc>
      </w:tr>
      <w:tr w:rsidR="00532D6C" w:rsidRPr="00E84C88" w14:paraId="141286CE" w14:textId="77777777" w:rsidTr="00532D6C">
        <w:tc>
          <w:tcPr>
            <w:tcW w:w="720" w:type="dxa"/>
            <w:tcBorders>
              <w:top w:val="single" w:sz="4" w:space="0" w:color="auto"/>
              <w:left w:val="single" w:sz="4" w:space="0" w:color="auto"/>
              <w:bottom w:val="single" w:sz="4" w:space="0" w:color="auto"/>
              <w:right w:val="single" w:sz="4" w:space="0" w:color="auto"/>
            </w:tcBorders>
          </w:tcPr>
          <w:p w14:paraId="5ECA848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1A4A129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adjective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pages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quantity</w:t>
            </w:r>
          </w:p>
        </w:tc>
        <w:tc>
          <w:tcPr>
            <w:tcW w:w="2050" w:type="dxa"/>
            <w:tcBorders>
              <w:top w:val="single" w:sz="4" w:space="0" w:color="auto"/>
              <w:left w:val="single" w:sz="4" w:space="0" w:color="auto"/>
              <w:bottom w:val="single" w:sz="4" w:space="0" w:color="auto"/>
              <w:right w:val="single" w:sz="4" w:space="0" w:color="auto"/>
            </w:tcBorders>
          </w:tcPr>
          <w:p w14:paraId="26B820D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00D1C1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0A012D8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requisition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next to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presented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documents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pages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number </w:t>
            </w:r>
            <w:r xmlns:w="http://schemas.openxmlformats.org/wordprocessingml/2006/main" w:rsidRPr="00E84C88">
              <w:rPr>
                <w:rFonts w:ascii="GHEA Grapalat" w:eastAsia="Times New Roman" w:hAnsi="GHEA Grapalat" w:cs="Times New Roman"/>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need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 provided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bank </w:t>
            </w:r>
            <w:r xmlns:w="http://schemas.openxmlformats.org/wordprocessingml/2006/main" w:rsidRPr="00E84C88">
              <w:rPr>
                <w:rFonts w:ascii="GHEA Grapalat" w:eastAsia="Times New Roman" w:hAnsi="GHEA Grapalat" w:cs="Times New Roman"/>
                <w:sz w:val="20"/>
                <w:szCs w:val="20"/>
                <w:lang w:val="en-US"/>
              </w:rPr>
              <w:t xml:space="preserve">)</w:t>
            </w:r>
          </w:p>
          <w:p w14:paraId="6A3C2F5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If:</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bases </w:t>
            </w:r>
            <w:r xmlns:w="http://schemas.openxmlformats.org/wordprocessingml/2006/main" w:rsidRPr="00E84C88">
              <w:rPr>
                <w:rFonts w:ascii="GHEA Grapalat" w:eastAsia="Times New Roman" w:hAnsi="GHEA Grapalat" w:cs="Sylfae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field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data</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mandatory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en-US"/>
              </w:rPr>
              <w:t xml:space="preserve">​</w:t>
            </w:r>
          </w:p>
        </w:tc>
        <w:tc>
          <w:tcPr>
            <w:tcW w:w="2640" w:type="dxa"/>
            <w:tcBorders>
              <w:top w:val="single" w:sz="4" w:space="0" w:color="auto"/>
              <w:left w:val="single" w:sz="4" w:space="0" w:color="auto"/>
              <w:bottom w:val="single" w:sz="4" w:space="0" w:color="auto"/>
              <w:right w:val="single" w:sz="4" w:space="0" w:color="auto"/>
            </w:tcBorders>
          </w:tcPr>
          <w:p w14:paraId="21F0204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650E16A8" w14:textId="77777777" w:rsidTr="00532D6C">
        <w:tc>
          <w:tcPr>
            <w:tcW w:w="720" w:type="dxa"/>
            <w:tcBorders>
              <w:top w:val="single" w:sz="4" w:space="0" w:color="auto"/>
              <w:left w:val="single" w:sz="4" w:space="0" w:color="auto"/>
              <w:bottom w:val="single" w:sz="4" w:space="0" w:color="auto"/>
              <w:right w:val="single" w:sz="4" w:space="0" w:color="auto"/>
            </w:tcBorders>
          </w:tcPr>
          <w:p w14:paraId="25CA45D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5BE6C52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14:paraId="3F26B79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4B5E2C2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6D1415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this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field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in </w:t>
            </w:r>
            <w:r xmlns:w="http://schemas.openxmlformats.org/wordprocessingml/2006/main" w:rsidRPr="00E84C88">
              <w:rPr>
                <w:rFonts w:ascii="Arial" w:eastAsia="Times New Roman" w:hAnsi="Arial" w:cs="Arial"/>
                <w:sz w:val="20"/>
                <w:szCs w:val="20"/>
                <w:lang w:val="hy-AM"/>
              </w:rPr>
              <w:t xml:space="preserve">case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which</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Payment: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conditions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field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 </w:t>
            </w:r>
            <w:r xmlns:w="http://schemas.openxmlformats.org/wordprocessingml/2006/main" w:rsidRPr="00E84C88">
              <w:rPr>
                <w:rFonts w:ascii="GHEA Grapalat" w:eastAsia="Times New Roman" w:hAnsi="GHEA Grapalat" w:cs="Times New Roman"/>
                <w:sz w:val="20"/>
                <w:szCs w:val="20"/>
                <w:lang w:val="hy-AM"/>
              </w:rPr>
              <w:t xml:space="preserve">&lt; </w:t>
            </w:r>
            <w:r xmlns:w="http://schemas.openxmlformats.org/wordprocessingml/2006/main" w:rsidRPr="00E84C88">
              <w:rPr>
                <w:rFonts w:ascii="Arial" w:eastAsia="Times New Roman" w:hAnsi="Arial" w:cs="Arial"/>
                <w:sz w:val="20"/>
                <w:szCs w:val="20"/>
                <w:lang w:val="hy-AM"/>
              </w:rPr>
              <w:t xml:space="preserve">accepted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payment </w:t>
            </w:r>
            <w:r xmlns:w="http://schemas.openxmlformats.org/wordprocessingml/2006/main" w:rsidRPr="00E84C88">
              <w:rPr>
                <w:rFonts w:ascii="GHEA Grapalat" w:eastAsia="Times New Roman" w:hAnsi="GHEA Grapalat" w:cs="Times New Roman"/>
                <w:sz w:val="20"/>
                <w:szCs w:val="20"/>
                <w:lang w:val="hy-AM"/>
              </w:rPr>
              <w:t xml:space="preserve">&gt; </w:t>
            </w:r>
            <w:r xmlns:w="http://schemas.openxmlformats.org/wordprocessingml/2006/main" w:rsidRPr="00E84C88">
              <w:rPr>
                <w:rFonts w:ascii="Arial" w:eastAsia="Times New Roman" w:hAnsi="Arial" w:cs="Arial"/>
                <w:sz w:val="20"/>
                <w:szCs w:val="20"/>
                <w:lang w:val="hy-AM"/>
              </w:rPr>
              <w:t xml:space="preserve">then</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w:t>
            </w:r>
            <w:r xmlns:w="http://schemas.openxmlformats.org/wordprocessingml/2006/main" w:rsidRPr="00E84C88">
              <w:rPr>
                <w:rFonts w:ascii="Arial" w:eastAsia="Times New Roman" w:hAnsi="Arial" w:cs="Arial"/>
                <w:sz w:val="20"/>
                <w:szCs w:val="20"/>
                <w:lang w:val="en-US"/>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signing</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advance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agree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specified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amount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account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charge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manner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case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 the field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signature </w:t>
            </w:r>
            <w:r xmlns:w="http://schemas.openxmlformats.org/wordprocessingml/2006/main" w:rsidRPr="00E84C88">
              <w:rPr>
                <w:rFonts w:ascii="GHEA Grapalat" w:eastAsia="Times New Roman" w:hAnsi="GHEA Grapalat" w:cs="Times New Roman"/>
                <w:sz w:val="20"/>
                <w:szCs w:val="20"/>
                <w:lang w:val="hy-AM"/>
              </w:rPr>
              <w:t xml:space="preserve">.</w:t>
            </w:r>
          </w:p>
          <w:p w14:paraId="54C3962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E63DB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signed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or</w:t>
            </w:r>
            <w:r xmlns:w="http://schemas.openxmlformats.org/wordprocessingml/2006/main" w:rsidRPr="00E84C88">
              <w:rPr>
                <w:rFonts w:ascii="GHEA Grapalat" w:eastAsia="Times New Roman" w:hAnsi="GHEA Grapalat" w:cs="Times New Roman"/>
                <w:sz w:val="20"/>
                <w:szCs w:val="20"/>
                <w:lang w:val="hy-AM"/>
              </w:rPr>
              <w:t xml:space="preserve"> </w:t>
            </w:r>
          </w:p>
          <w:p w14:paraId="07E8204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electronic</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signature</w:t>
            </w:r>
          </w:p>
          <w:p w14:paraId="6F2B23E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hy-AM"/>
              </w:rPr>
            </w:pPr>
          </w:p>
        </w:tc>
      </w:tr>
      <w:tr w:rsidR="00532D6C" w:rsidRPr="00A406BF" w14:paraId="7DA055B9"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68882A08"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 </w:t>
            </w:r>
            <w:r xmlns:w="http://schemas.openxmlformats.org/wordprocessingml/2006/main" w:rsidRPr="00E84C88">
              <w:rPr>
                <w:rFonts w:ascii="GHEA Grapalat" w:eastAsia="Times New Roman" w:hAnsi="GHEA Grapalat" w:cs="Times New Roman"/>
                <w:sz w:val="20"/>
                <w:szCs w:val="20"/>
                <w:lang w:val="en-US"/>
              </w:rPr>
              <w:t xml:space="preserve">1.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4AC1708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of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14:paraId="7A072C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004BF08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GHEA Grapalat" w:eastAsia="Times New Roman" w:hAnsi="GHEA Grapalat" w:cs="Times New Roman"/>
                <w:sz w:val="20"/>
                <w:szCs w:val="20"/>
                <w:lang w:val="en-US"/>
              </w:rPr>
              <w:t xml:space="preserve">:</w:t>
            </w:r>
          </w:p>
          <w:p w14:paraId="7C5748C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seal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availability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in </w:t>
            </w:r>
            <w:r xmlns:w="http://schemas.openxmlformats.org/wordprocessingml/2006/main" w:rsidRPr="00E84C88">
              <w:rPr>
                <w:rFonts w:ascii="Arial" w:eastAsia="Times New Roman" w:hAnsi="Arial" w:cs="Arial"/>
                <w:sz w:val="20"/>
                <w:szCs w:val="20"/>
                <w:lang w:val="en-US"/>
              </w:rPr>
              <w:t xml:space="preserve">case </w:t>
            </w:r>
            <w:r xmlns:w="http://schemas.openxmlformats.org/wordprocessingml/2006/main" w:rsidRPr="00E84C88">
              <w:rPr>
                <w:rFonts w:ascii="GHEA Grapalat" w:eastAsia="Times New Roman" w:hAnsi="GHEA Grapalat" w:cs="Times New Roman"/>
                <w:sz w:val="20"/>
                <w:szCs w:val="20"/>
                <w:lang w:val="hy-AM"/>
              </w:rPr>
              <w:t xml:space="preserve">when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demand letter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present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manner</w:t>
            </w:r>
          </w:p>
        </w:tc>
        <w:tc>
          <w:tcPr>
            <w:tcW w:w="2640" w:type="dxa"/>
            <w:tcBorders>
              <w:top w:val="single" w:sz="4" w:space="0" w:color="auto"/>
              <w:left w:val="single" w:sz="4" w:space="0" w:color="auto"/>
              <w:bottom w:val="single" w:sz="4" w:space="0" w:color="auto"/>
              <w:right w:val="single" w:sz="4" w:space="0" w:color="auto"/>
            </w:tcBorders>
          </w:tcPr>
          <w:p w14:paraId="3B8FDD0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being sealed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p w14:paraId="19200D0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manner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 presenting</w:t>
            </w:r>
          </w:p>
        </w:tc>
      </w:tr>
      <w:tr w:rsidR="00532D6C" w:rsidRPr="00E84C88" w14:paraId="321A6259" w14:textId="77777777" w:rsidTr="00532D6C">
        <w:tc>
          <w:tcPr>
            <w:tcW w:w="720" w:type="dxa"/>
            <w:tcBorders>
              <w:top w:val="single" w:sz="4" w:space="0" w:color="auto"/>
              <w:left w:val="single" w:sz="4" w:space="0" w:color="auto"/>
              <w:bottom w:val="single" w:sz="4" w:space="0" w:color="auto"/>
              <w:right w:val="single" w:sz="4" w:space="0" w:color="auto"/>
            </w:tcBorders>
          </w:tcPr>
          <w:p w14:paraId="0B05A36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725A705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14:paraId="1295D11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8824A0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p w14:paraId="595EA1A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be completed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bank</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when presenting</w:t>
            </w:r>
          </w:p>
        </w:tc>
        <w:tc>
          <w:tcPr>
            <w:tcW w:w="2640" w:type="dxa"/>
            <w:tcBorders>
              <w:top w:val="single" w:sz="4" w:space="0" w:color="auto"/>
              <w:left w:val="single" w:sz="4" w:space="0" w:color="auto"/>
              <w:bottom w:val="single" w:sz="4" w:space="0" w:color="auto"/>
              <w:right w:val="single" w:sz="4" w:space="0" w:color="auto"/>
            </w:tcBorders>
          </w:tcPr>
          <w:p w14:paraId="1E6C0C2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being signed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p>
        </w:tc>
      </w:tr>
      <w:tr w:rsidR="00532D6C" w:rsidRPr="00A406BF" w14:paraId="5A35C0EE"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393BBCAF"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hy-AM"/>
              </w:rPr>
              <w:t xml:space="preserve">22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43C262E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seal</w:t>
            </w:r>
          </w:p>
        </w:tc>
        <w:tc>
          <w:tcPr>
            <w:tcW w:w="2050" w:type="dxa"/>
            <w:tcBorders>
              <w:top w:val="single" w:sz="4" w:space="0" w:color="auto"/>
              <w:left w:val="single" w:sz="4" w:space="0" w:color="auto"/>
              <w:bottom w:val="single" w:sz="4" w:space="0" w:color="auto"/>
              <w:right w:val="single" w:sz="4" w:space="0" w:color="auto"/>
            </w:tcBorders>
          </w:tcPr>
          <w:p w14:paraId="135A511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0AE629F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 </w:t>
            </w:r>
            <w:r xmlns:w="http://schemas.openxmlformats.org/wordprocessingml/2006/main" w:rsidRPr="00E84C88">
              <w:rPr>
                <w:rFonts w:ascii="GHEA Grapalat" w:eastAsia="Times New Roman" w:hAnsi="GHEA Grapalat" w:cs="Times New Roman"/>
                <w:sz w:val="20"/>
                <w:szCs w:val="20"/>
                <w:lang w:val="en-US"/>
              </w:rPr>
              <w:t xml:space="preserve">:</w:t>
            </w:r>
          </w:p>
          <w:p w14:paraId="3AE4A23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seal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availability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14:paraId="702F649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en-US"/>
              </w:rPr>
              <w:t xml:space="preserve">being sealed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w:t>
            </w:r>
            <w:r xmlns:w="http://schemas.openxmlformats.org/wordprocessingml/2006/main" w:rsidRPr="00E84C88">
              <w:rPr>
                <w:rFonts w:ascii="GHEA Grapalat" w:eastAsia="Times New Roman" w:hAnsi="GHEA Grapalat" w:cs="Times New Roman"/>
                <w:sz w:val="20"/>
                <w:szCs w:val="20"/>
                <w:lang w:val="hy-AM"/>
              </w:rPr>
              <w:t xml:space="preserve"> </w:t>
            </w:r>
          </w:p>
          <w:p w14:paraId="65326AB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paper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manner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bank</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when presenting</w:t>
            </w:r>
          </w:p>
        </w:tc>
      </w:tr>
      <w:tr w:rsidR="00532D6C" w:rsidRPr="00A406BF" w14:paraId="38D9C978" w14:textId="77777777" w:rsidTr="00532D6C">
        <w:tc>
          <w:tcPr>
            <w:tcW w:w="720" w:type="dxa"/>
            <w:tcBorders>
              <w:top w:val="single" w:sz="4" w:space="0" w:color="auto"/>
              <w:left w:val="single" w:sz="4" w:space="0" w:color="auto"/>
              <w:bottom w:val="single" w:sz="4" w:space="0" w:color="auto"/>
              <w:right w:val="single" w:sz="4" w:space="0" w:color="auto"/>
            </w:tcBorders>
          </w:tcPr>
          <w:p w14:paraId="5B3756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74F8D07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employee </w:t>
            </w:r>
            <w:r xmlns:w="http://schemas.openxmlformats.org/wordprocessingml/2006/main" w:rsidRPr="00E84C88">
              <w:rPr>
                <w:rFonts w:ascii="Arial" w:eastAsia="Times New Roman" w:hAnsi="Arial" w:cs="Arial"/>
                <w:sz w:val="20"/>
                <w:szCs w:val="20"/>
                <w:lang w:val="en-US"/>
              </w:rPr>
              <w:t xml:space="preserve">of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14:paraId="0862B5F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4DEC3A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7A7E8C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full </w:t>
            </w:r>
            <w:r xmlns:w="http://schemas.openxmlformats.org/wordprocessingml/2006/main" w:rsidRPr="00E84C88">
              <w:rPr>
                <w:rFonts w:ascii="Arial" w:eastAsia="Times New Roman" w:hAnsi="Arial" w:cs="Arial"/>
                <w:sz w:val="20"/>
                <w:szCs w:val="20"/>
                <w:lang w:val="en-US"/>
              </w:rPr>
              <w:t xml:space="preserve">of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14:paraId="63D68C85"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348A00CD" w14:textId="77777777" w:rsidTr="00532D6C">
        <w:tc>
          <w:tcPr>
            <w:tcW w:w="720" w:type="dxa"/>
            <w:tcBorders>
              <w:top w:val="single" w:sz="4" w:space="0" w:color="auto"/>
              <w:left w:val="single" w:sz="4" w:space="0" w:color="auto"/>
              <w:bottom w:val="single" w:sz="4" w:space="0" w:color="auto"/>
              <w:right w:val="single" w:sz="4" w:space="0" w:color="auto"/>
            </w:tcBorders>
            <w:vAlign w:val="center"/>
          </w:tcPr>
          <w:p w14:paraId="1612E3CD"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6DB9F5D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stamp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14:paraId="1218B55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8F2614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658A352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full </w:t>
            </w:r>
            <w:r xmlns:w="http://schemas.openxmlformats.org/wordprocessingml/2006/main" w:rsidRPr="00E84C88">
              <w:rPr>
                <w:rFonts w:ascii="Arial" w:eastAsia="Times New Roman" w:hAnsi="Arial" w:cs="Arial"/>
                <w:sz w:val="20"/>
                <w:szCs w:val="20"/>
                <w:lang w:val="en-US"/>
              </w:rPr>
              <w:t xml:space="preserve">of</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w:t>
            </w:r>
          </w:p>
        </w:tc>
        <w:tc>
          <w:tcPr>
            <w:tcW w:w="2640" w:type="dxa"/>
            <w:tcBorders>
              <w:top w:val="single" w:sz="4" w:space="0" w:color="auto"/>
              <w:left w:val="single" w:sz="4" w:space="0" w:color="auto"/>
              <w:bottom w:val="single" w:sz="4" w:space="0" w:color="auto"/>
              <w:right w:val="single" w:sz="4" w:space="0" w:color="auto"/>
            </w:tcBorders>
          </w:tcPr>
          <w:p w14:paraId="022730DB"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0C9E575A" w14:textId="77777777" w:rsidTr="00532D6C">
        <w:tc>
          <w:tcPr>
            <w:tcW w:w="720" w:type="dxa"/>
            <w:tcBorders>
              <w:top w:val="single" w:sz="4" w:space="0" w:color="auto"/>
              <w:left w:val="single" w:sz="4" w:space="0" w:color="auto"/>
              <w:bottom w:val="single" w:sz="4" w:space="0" w:color="auto"/>
              <w:right w:val="single" w:sz="4" w:space="0" w:color="auto"/>
            </w:tcBorders>
          </w:tcPr>
          <w:p w14:paraId="2D4D77A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3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c:</w:t>
            </w:r>
          </w:p>
        </w:tc>
        <w:tc>
          <w:tcPr>
            <w:tcW w:w="1938" w:type="dxa"/>
            <w:tcBorders>
              <w:top w:val="single" w:sz="4" w:space="0" w:color="auto"/>
              <w:left w:val="single" w:sz="4" w:space="0" w:color="auto"/>
              <w:bottom w:val="single" w:sz="4" w:space="0" w:color="auto"/>
              <w:right w:val="single" w:sz="4" w:space="0" w:color="auto"/>
            </w:tcBorders>
          </w:tcPr>
          <w:p w14:paraId="0FF39DC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lang w:val="hy-AM"/>
              </w:rPr>
              <w:t xml:space="preserve">to the payer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attendant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financial</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w:t>
            </w:r>
            <w:r xmlns:w="http://schemas.openxmlformats.org/wordprocessingml/2006/main" w:rsidRPr="00E84C88">
              <w:rPr>
                <w:rFonts w:ascii="Arial" w:eastAsia="Times New Roman" w:hAnsi="Arial" w:cs="Arial"/>
                <w:sz w:val="20"/>
                <w:szCs w:val="20"/>
                <w:lang w:val="hy-AM"/>
              </w:rPr>
              <w:t xml:space="preserve">the organization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branch </w:t>
            </w:r>
            <w:r xmlns:w="http://schemas.openxmlformats.org/wordprocessingml/2006/main" w:rsidRPr="00E84C88">
              <w:rPr>
                <w:rFonts w:ascii="GHEA Grapalat" w:eastAsia="Times New Roman" w:hAnsi="GHEA Grapalat" w:cs="Times New Roman"/>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performance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date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hour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minute</w:t>
            </w:r>
          </w:p>
        </w:tc>
        <w:tc>
          <w:tcPr>
            <w:tcW w:w="2050" w:type="dxa"/>
            <w:tcBorders>
              <w:top w:val="single" w:sz="4" w:space="0" w:color="auto"/>
              <w:left w:val="single" w:sz="4" w:space="0" w:color="auto"/>
              <w:bottom w:val="single" w:sz="4" w:space="0" w:color="auto"/>
              <w:right w:val="single" w:sz="4" w:space="0" w:color="auto"/>
            </w:tcBorders>
          </w:tcPr>
          <w:p w14:paraId="0FF8B4E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53410B6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p w14:paraId="015FA0E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payer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by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noted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is</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of demand</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performance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hour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minute</w:t>
            </w:r>
          </w:p>
        </w:tc>
        <w:tc>
          <w:tcPr>
            <w:tcW w:w="2640" w:type="dxa"/>
            <w:tcBorders>
              <w:top w:val="single" w:sz="4" w:space="0" w:color="auto"/>
              <w:left w:val="single" w:sz="4" w:space="0" w:color="auto"/>
              <w:bottom w:val="single" w:sz="4" w:space="0" w:color="auto"/>
              <w:right w:val="single" w:sz="4" w:space="0" w:color="auto"/>
            </w:tcBorders>
          </w:tcPr>
          <w:p w14:paraId="4CAC64A8"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1D44F4D7" w14:textId="77777777" w:rsidTr="00532D6C">
        <w:tc>
          <w:tcPr>
            <w:tcW w:w="720" w:type="dxa"/>
            <w:tcBorders>
              <w:top w:val="single" w:sz="4" w:space="0" w:color="auto"/>
              <w:left w:val="single" w:sz="4" w:space="0" w:color="auto"/>
              <w:bottom w:val="single" w:sz="4" w:space="0" w:color="auto"/>
              <w:right w:val="single" w:sz="4" w:space="0" w:color="auto"/>
            </w:tcBorders>
          </w:tcPr>
          <w:p w14:paraId="3189E0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116BE45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employee </w:t>
            </w:r>
            <w:r xmlns:w="http://schemas.openxmlformats.org/wordprocessingml/2006/main" w:rsidRPr="00E84C88">
              <w:rPr>
                <w:rFonts w:ascii="Arial" w:eastAsia="Times New Roman" w:hAnsi="Arial" w:cs="Arial"/>
                <w:sz w:val="20"/>
                <w:szCs w:val="20"/>
                <w:lang w:val="en-US"/>
              </w:rPr>
              <w:t xml:space="preserve">of 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p>
        </w:tc>
        <w:tc>
          <w:tcPr>
            <w:tcW w:w="2050" w:type="dxa"/>
            <w:tcBorders>
              <w:top w:val="single" w:sz="4" w:space="0" w:color="auto"/>
              <w:left w:val="single" w:sz="4" w:space="0" w:color="auto"/>
              <w:bottom w:val="single" w:sz="4" w:space="0" w:color="auto"/>
              <w:right w:val="single" w:sz="4" w:space="0" w:color="auto"/>
            </w:tcBorders>
          </w:tcPr>
          <w:p w14:paraId="7322C9B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8A09C7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no</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mandatory</w:t>
            </w:r>
          </w:p>
          <w:p w14:paraId="649E486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of </w:t>
            </w:r>
            <w:r xmlns:w="http://schemas.openxmlformats.org/wordprocessingml/2006/main" w:rsidRPr="00E84C88">
              <w:rPr>
                <w:rFonts w:ascii="Arial" w:eastAsia="Times New Roman" w:hAnsi="Arial" w:cs="Arial"/>
                <w:sz w:val="20"/>
                <w:szCs w:val="20"/>
                <w:lang w:val="en-US"/>
              </w:rPr>
              <w:t xml:space="preserve">the organization</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lastRenderedPageBreak xmlns:w="http://schemas.openxmlformats.org/wordprocessingml/2006/main"/>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of an employee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the signature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274BAD52"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2C512CFB" w14:textId="77777777" w:rsidTr="00532D6C">
        <w:tc>
          <w:tcPr>
            <w:tcW w:w="720" w:type="dxa"/>
            <w:tcBorders>
              <w:top w:val="single" w:sz="4" w:space="0" w:color="auto"/>
              <w:left w:val="single" w:sz="4" w:space="0" w:color="auto"/>
              <w:bottom w:val="single" w:sz="4" w:space="0" w:color="auto"/>
              <w:right w:val="single" w:sz="4" w:space="0" w:color="auto"/>
            </w:tcBorders>
          </w:tcPr>
          <w:p w14:paraId="79718B9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 </w:t>
            </w:r>
            <w:r xmlns:w="http://schemas.openxmlformats.org/wordprocessingml/2006/main" w:rsidRPr="00E84C88">
              <w:rPr>
                <w:rFonts w:ascii="GHEA Grapalat" w:eastAsia="Times New Roman" w:hAnsi="GHEA Grapalat" w:cs="Times New Roman"/>
                <w:sz w:val="20"/>
                <w:szCs w:val="20"/>
                <w:lang w:val="en-US"/>
              </w:rPr>
              <w:t xml:space="preserve">.</w:t>
            </w:r>
          </w:p>
        </w:tc>
        <w:tc>
          <w:tcPr>
            <w:tcW w:w="1938" w:type="dxa"/>
            <w:tcBorders>
              <w:top w:val="single" w:sz="4" w:space="0" w:color="auto"/>
              <w:left w:val="single" w:sz="4" w:space="0" w:color="auto"/>
              <w:bottom w:val="single" w:sz="4" w:space="0" w:color="auto"/>
              <w:right w:val="single" w:sz="4" w:space="0" w:color="auto"/>
            </w:tcBorders>
          </w:tcPr>
          <w:p w14:paraId="1405BFA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stamp </w:t>
            </w:r>
            <w:r xmlns:w="http://schemas.openxmlformats.org/wordprocessingml/2006/main" w:rsidRPr="00E84C88">
              <w:rPr>
                <w:rFonts w:ascii="Arial" w:eastAsia="Times New Roman" w:hAnsi="Arial" w:cs="Arial"/>
                <w:sz w:val="20"/>
                <w:szCs w:val="20"/>
                <w:lang w:val="en-US"/>
              </w:rPr>
              <w:t xml:space="preserve">of </w:t>
            </w:r>
            <w:r xmlns:w="http://schemas.openxmlformats.org/wordprocessingml/2006/main" w:rsidRPr="00E84C88">
              <w:rPr>
                <w:rFonts w:ascii="Arial" w:eastAsia="Times New Roman" w:hAnsi="Arial" w:cs="Arial"/>
                <w:sz w:val="20"/>
                <w:szCs w:val="20"/>
                <w:lang w:val="en-US"/>
              </w:rPr>
              <w:t xml:space="preserve">the organization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branch </w:t>
            </w:r>
            <w:r xmlns:w="http://schemas.openxmlformats.org/wordprocessingml/2006/main" w:rsidRPr="00E84C88">
              <w:rPr>
                <w:rFonts w:ascii="GHEA Grapalat" w:eastAsia="Times New Roman" w:hAnsi="GHEA Grapalat" w:cs="Times New Roman"/>
                <w:sz w:val="20"/>
                <w:szCs w:val="20"/>
                <w:lang w:val="en-US"/>
              </w:rPr>
              <w:t xml:space="preserve">).</w:t>
            </w:r>
          </w:p>
        </w:tc>
        <w:tc>
          <w:tcPr>
            <w:tcW w:w="2050" w:type="dxa"/>
            <w:tcBorders>
              <w:top w:val="single" w:sz="4" w:space="0" w:color="auto"/>
              <w:left w:val="single" w:sz="4" w:space="0" w:color="auto"/>
              <w:bottom w:val="single" w:sz="4" w:space="0" w:color="auto"/>
              <w:right w:val="single" w:sz="4" w:space="0" w:color="auto"/>
            </w:tcBorders>
          </w:tcPr>
          <w:p w14:paraId="3B965DB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1296B6A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mandatory</w:t>
            </w:r>
          </w:p>
          <w:p w14:paraId="3AE94DA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latter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stamp</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2355C41C"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r w:rsidR="00532D6C" w:rsidRPr="00A406BF" w14:paraId="124DC843" w14:textId="77777777" w:rsidTr="00532D6C">
        <w:tc>
          <w:tcPr>
            <w:tcW w:w="720" w:type="dxa"/>
            <w:tcBorders>
              <w:top w:val="single" w:sz="4" w:space="0" w:color="auto"/>
              <w:left w:val="single" w:sz="4" w:space="0" w:color="auto"/>
              <w:bottom w:val="single" w:sz="4" w:space="0" w:color="auto"/>
              <w:right w:val="single" w:sz="4" w:space="0" w:color="auto"/>
            </w:tcBorders>
          </w:tcPr>
          <w:p w14:paraId="413765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GHEA Grapalat" w:eastAsia="Times New Roman" w:hAnsi="GHEA Grapalat" w:cs="Times New Roman"/>
                <w:sz w:val="20"/>
                <w:szCs w:val="20"/>
                <w:lang w:val="en-US"/>
              </w:rPr>
              <w:t xml:space="preserve">2 </w:t>
            </w:r>
            <w:r xmlns:w="http://schemas.openxmlformats.org/wordprocessingml/2006/main" w:rsidRPr="00E84C88">
              <w:rPr>
                <w:rFonts w:ascii="GHEA Grapalat" w:eastAsia="Times New Roman" w:hAnsi="GHEA Grapalat" w:cs="Times New Roman"/>
                <w:sz w:val="20"/>
                <w:szCs w:val="20"/>
                <w:lang w:val="hy-AM"/>
              </w:rPr>
              <w:t xml:space="preserve">4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w:t>
            </w:r>
          </w:p>
        </w:tc>
        <w:tc>
          <w:tcPr>
            <w:tcW w:w="1938" w:type="dxa"/>
            <w:tcBorders>
              <w:top w:val="single" w:sz="4" w:space="0" w:color="auto"/>
              <w:left w:val="single" w:sz="4" w:space="0" w:color="auto"/>
              <w:bottom w:val="single" w:sz="4" w:space="0" w:color="auto"/>
              <w:right w:val="single" w:sz="4" w:space="0" w:color="auto"/>
            </w:tcBorders>
          </w:tcPr>
          <w:p w14:paraId="0541F6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to the beneficiary</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attendant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financial</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organization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date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hour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minute</w:t>
            </w:r>
          </w:p>
        </w:tc>
        <w:tc>
          <w:tcPr>
            <w:tcW w:w="2050" w:type="dxa"/>
            <w:tcBorders>
              <w:top w:val="single" w:sz="4" w:space="0" w:color="auto"/>
              <w:left w:val="single" w:sz="4" w:space="0" w:color="auto"/>
              <w:bottom w:val="single" w:sz="4" w:space="0" w:color="auto"/>
              <w:right w:val="single" w:sz="4" w:space="0" w:color="auto"/>
            </w:tcBorders>
          </w:tcPr>
          <w:p w14:paraId="4E87402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en-US"/>
              </w:rPr>
              <w:t xml:space="preserve">mandatory</w:t>
            </w:r>
          </w:p>
        </w:tc>
        <w:tc>
          <w:tcPr>
            <w:tcW w:w="3350" w:type="dxa"/>
            <w:tcBorders>
              <w:top w:val="single" w:sz="4" w:space="0" w:color="auto"/>
              <w:left w:val="single" w:sz="4" w:space="0" w:color="auto"/>
              <w:bottom w:val="single" w:sz="4" w:space="0" w:color="auto"/>
              <w:right w:val="single" w:sz="4" w:space="0" w:color="auto"/>
            </w:tcBorders>
          </w:tcPr>
          <w:p w14:paraId="35B5166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no</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mandatory</w:t>
            </w:r>
          </w:p>
          <w:p w14:paraId="7F2A09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en-US"/>
              </w:rPr>
            </w:pPr>
            <w:r xmlns:w="http://schemas.openxmlformats.org/wordprocessingml/2006/main" w:rsidRPr="00E84C88">
              <w:rPr>
                <w:rFonts w:ascii="Arial" w:eastAsia="Times New Roman" w:hAnsi="Arial" w:cs="Arial"/>
                <w:sz w:val="20"/>
                <w:szCs w:val="20"/>
                <w:lang w:val="hy-AM"/>
              </w:rPr>
              <w:t xml:space="preserve">to be completed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payment</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demand letter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the latter</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to </w:t>
            </w:r>
            <w:r xmlns:w="http://schemas.openxmlformats.org/wordprocessingml/2006/main" w:rsidRPr="00E84C88">
              <w:rPr>
                <w:rFonts w:ascii="Arial" w:eastAsia="Times New Roman" w:hAnsi="Arial" w:cs="Arial"/>
                <w:sz w:val="20"/>
                <w:szCs w:val="20"/>
                <w:lang w:val="en-US"/>
              </w:rPr>
              <w:t xml:space="preserve">present</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case </w:t>
            </w:r>
            <w:r xmlns:w="http://schemas.openxmlformats.org/wordprocessingml/2006/main" w:rsidRPr="00E84C88">
              <w:rPr>
                <w:rFonts w:ascii="GHEA Grapalat" w:eastAsia="Times New Roman" w:hAnsi="GHEA Grapalat" w:cs="Times New Roman"/>
                <w:sz w:val="20"/>
                <w:szCs w:val="20"/>
                <w:lang w:val="hy-AM"/>
              </w:rPr>
              <w:t xml:space="preserve">where</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sidDel="00DF049B">
              <w:rPr>
                <w:rFonts w:ascii="GHEA Grapalat" w:eastAsia="Times New Roman" w:hAnsi="GHEA Grapalat" w:cs="Times New Roman"/>
                <w:sz w:val="20"/>
                <w:szCs w:val="20"/>
                <w:lang w:val="hy-AM"/>
              </w:rPr>
              <w:t xml:space="preserve"> </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hereby</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data</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put</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are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en-US"/>
              </w:rPr>
              <w:t xml:space="preserve">paper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manner</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submitted</w:t>
            </w:r>
            <w:r xmlns:w="http://schemas.openxmlformats.org/wordprocessingml/2006/main" w:rsidRPr="00E84C88">
              <w:rPr>
                <w:rFonts w:ascii="Arial" w:eastAsia="Times New Roman" w:hAnsi="Arial" w:cs="Arial"/>
                <w:sz w:val="20"/>
                <w:szCs w:val="20"/>
                <w:lang w:val="hy-AM"/>
              </w:rPr>
              <w:t xml:space="preserve">​</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demand</w:t>
            </w:r>
            <w:r xmlns:w="http://schemas.openxmlformats.org/wordprocessingml/2006/main" w:rsidRPr="00E84C88">
              <w:rPr>
                <w:rFonts w:ascii="GHEA Grapalat" w:eastAsia="Times New Roman" w:hAnsi="GHEA Grapalat" w:cs="Times New Roma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on</w:t>
            </w:r>
          </w:p>
        </w:tc>
        <w:tc>
          <w:tcPr>
            <w:tcW w:w="2640" w:type="dxa"/>
            <w:tcBorders>
              <w:top w:val="single" w:sz="4" w:space="0" w:color="auto"/>
              <w:left w:val="single" w:sz="4" w:space="0" w:color="auto"/>
              <w:bottom w:val="single" w:sz="4" w:space="0" w:color="auto"/>
              <w:right w:val="single" w:sz="4" w:space="0" w:color="auto"/>
            </w:tcBorders>
          </w:tcPr>
          <w:p w14:paraId="0ABD114F" w14:textId="77777777" w:rsidR="00532D6C" w:rsidRPr="00E84C88" w:rsidRDefault="00532D6C" w:rsidP="00532D6C">
            <w:pPr>
              <w:spacing w:after="0" w:line="240" w:lineRule="auto"/>
              <w:jc w:val="center"/>
              <w:rPr>
                <w:rFonts w:ascii="GHEA Grapalat" w:eastAsia="Times New Roman" w:hAnsi="GHEA Grapalat" w:cs="Times New Roman"/>
                <w:sz w:val="20"/>
                <w:szCs w:val="20"/>
                <w:lang w:val="en-US"/>
              </w:rPr>
            </w:pPr>
          </w:p>
        </w:tc>
      </w:tr>
    </w:tbl>
    <w:p w14:paraId="4D086D88"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575EE747"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6EDB65B5"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71D9C590" w14:textId="77777777" w:rsidR="00532D6C" w:rsidRPr="00E84C88" w:rsidRDefault="00532D6C" w:rsidP="00532D6C">
      <w:pPr>
        <w:spacing w:after="0" w:line="360" w:lineRule="auto"/>
        <w:ind w:firstLine="720"/>
        <w:jc w:val="right"/>
        <w:rPr>
          <w:rFonts w:ascii="GHEA Grapalat" w:eastAsia="Times New Roman" w:hAnsi="GHEA Grapalat" w:cs="Sylfaen"/>
          <w:sz w:val="20"/>
          <w:szCs w:val="20"/>
          <w:lang w:val="en-US"/>
        </w:rPr>
      </w:pPr>
    </w:p>
    <w:p w14:paraId="4A7D2C68"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Sylfaen"/>
          <w:b/>
          <w:sz w:val="20"/>
          <w:szCs w:val="20"/>
          <w:lang w:val="hy-AM"/>
        </w:rPr>
      </w:pPr>
      <w:r xmlns:w="http://schemas.openxmlformats.org/wordprocessingml/2006/main" w:rsidRPr="00E84C88">
        <w:rPr>
          <w:rFonts w:ascii="GHEA Grapalat" w:eastAsia="Times New Roman" w:hAnsi="GHEA Grapalat" w:cs="Times New Roman"/>
          <w:b/>
          <w:sz w:val="20"/>
          <w:szCs w:val="20"/>
          <w:lang w:val="hy-AM"/>
        </w:rPr>
        <w:br xmlns:w="http://schemas.openxmlformats.org/wordprocessingml/2006/main" w:type="page"/>
      </w:r>
      <w:r xmlns:w="http://schemas.openxmlformats.org/wordprocessingml/2006/main" w:rsidRPr="00E84C88">
        <w:rPr>
          <w:rFonts w:ascii="GHEA Grapalat" w:eastAsia="Times New Roman" w:hAnsi="GHEA Grapalat" w:cs="Sylfaen"/>
          <w:b/>
          <w:sz w:val="20"/>
          <w:szCs w:val="20"/>
          <w:lang w:val="hy-AM"/>
        </w:rPr>
        <w:lastRenderedPageBreak xmlns:w="http://schemas.openxmlformats.org/wordprocessingml/2006/main"/>
      </w:r>
      <w:r xmlns:w="http://schemas.openxmlformats.org/wordprocessingml/2006/main" w:rsidRPr="00E84C88">
        <w:rPr>
          <w:rFonts w:ascii="GHEA Grapalat" w:eastAsia="Times New Roman" w:hAnsi="GHEA Grapalat" w:cs="Sylfaen"/>
          <w:b/>
          <w:sz w:val="20"/>
          <w:szCs w:val="20"/>
          <w:lang w:val="hy-AM"/>
        </w:rPr>
        <w:t xml:space="preserve"> </w:t>
      </w:r>
    </w:p>
    <w:p w14:paraId="3F1D7ECD" w14:textId="77777777" w:rsidR="00532D6C" w:rsidRPr="00E84C88" w:rsidRDefault="00532D6C" w:rsidP="00532D6C">
      <w:pPr>
        <w:spacing w:after="0" w:line="240" w:lineRule="auto"/>
        <w:ind w:left="-66"/>
        <w:jc w:val="center"/>
        <w:rPr>
          <w:rFonts w:ascii="GHEA Grapalat" w:eastAsia="Times New Roman" w:hAnsi="GHEA Grapalat" w:cs="Sylfaen"/>
          <w:b/>
          <w:sz w:val="24"/>
          <w:szCs w:val="24"/>
          <w:lang w:val="hy-AM"/>
        </w:rPr>
      </w:pPr>
    </w:p>
    <w:p w14:paraId="69966353"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Sylfaen"/>
          <w:b/>
          <w:sz w:val="20"/>
          <w:szCs w:val="20"/>
          <w:lang w:val="hy-AM"/>
        </w:rPr>
      </w:pPr>
      <w:r xmlns:w="http://schemas.openxmlformats.org/wordprocessingml/2006/main" w:rsidRPr="00E84C88">
        <w:rPr>
          <w:rFonts w:ascii="Arial" w:eastAsia="Times New Roman" w:hAnsi="Arial" w:cs="Arial"/>
          <w:b/>
          <w:sz w:val="20"/>
          <w:szCs w:val="20"/>
          <w:lang w:val="hy-AM"/>
        </w:rPr>
        <w:t xml:space="preserve">Appendix </w:t>
      </w:r>
      <w:r xmlns:w="http://schemas.openxmlformats.org/wordprocessingml/2006/main" w:rsidRPr="00E84C88">
        <w:rPr>
          <w:rFonts w:ascii="GHEA Grapalat" w:eastAsia="Times New Roman" w:hAnsi="GHEA Grapalat" w:cs="Sylfaen"/>
          <w:b/>
          <w:sz w:val="20"/>
          <w:szCs w:val="20"/>
          <w:lang w:val="hy-AM"/>
        </w:rPr>
        <w:t xml:space="preserve">6</w:t>
      </w:r>
    </w:p>
    <w:p w14:paraId="496D53B9" w14:textId="5D5C47BD" w:rsidR="00532D6C" w:rsidRPr="00E84C88" w:rsidRDefault="00A406BF"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Pr>
          <w:rFonts w:ascii="Arial" w:eastAsia="Times New Roman" w:hAnsi="Arial" w:cs="Arial"/>
          <w:b/>
          <w:color w:val="000000"/>
          <w:sz w:val="20"/>
          <w:szCs w:val="27"/>
          <w:lang w:val="af-ZA"/>
        </w:rPr>
        <w:t xml:space="preserve">LM-THAT-GHAPSDB-25/02</w:t>
      </w:r>
      <w:r xmlns:w="http://schemas.openxmlformats.org/wordprocessingml/2006/main" w:rsidR="00532D6C" w:rsidRPr="00E84C88">
        <w:rPr>
          <w:rFonts w:ascii="GHEA Grapalat" w:eastAsia="Times New Roman" w:hAnsi="GHEA Grapalat" w:cs="Times New Roman"/>
          <w:b/>
          <w:color w:val="000000"/>
          <w:sz w:val="20"/>
          <w:szCs w:val="27"/>
          <w:lang w:val="af-ZA"/>
        </w:rPr>
        <w:t xml:space="preserve"> </w:t>
      </w:r>
      <w:r xmlns:w="http://schemas.openxmlformats.org/wordprocessingml/2006/main" w:rsidR="00532D6C" w:rsidRPr="00E84C88">
        <w:rPr>
          <w:rFonts w:ascii="Arial" w:eastAsia="Times New Roman" w:hAnsi="Arial" w:cs="Arial"/>
          <w:b/>
          <w:sz w:val="20"/>
          <w:szCs w:val="20"/>
          <w:lang w:val="es-ES"/>
        </w:rPr>
        <w:t xml:space="preserve">with code</w:t>
      </w:r>
    </w:p>
    <w:p w14:paraId="0231C19E" w14:textId="77777777" w:rsidR="00532D6C" w:rsidRPr="00E84C88" w:rsidRDefault="00532D6C" w:rsidP="00532D6C">
      <w:pPr xmlns:w="http://schemas.openxmlformats.org/wordprocessingml/2006/main">
        <w:spacing w:after="0" w:line="240" w:lineRule="auto"/>
        <w:ind w:firstLine="567"/>
        <w:jc w:val="right"/>
        <w:rPr>
          <w:rFonts w:ascii="GHEA Grapalat" w:eastAsia="Times New Roman" w:hAnsi="GHEA Grapalat" w:cs="Arial"/>
          <w:b/>
          <w:sz w:val="20"/>
          <w:szCs w:val="20"/>
          <w:lang w:val="es-ES"/>
        </w:rPr>
      </w:pPr>
      <w:r xmlns:w="http://schemas.openxmlformats.org/wordprocessingml/2006/main" w:rsidRPr="00E84C88">
        <w:rPr>
          <w:rFonts w:ascii="Arial" w:eastAsia="Times New Roman" w:hAnsi="Arial" w:cs="Arial"/>
          <w:b/>
          <w:sz w:val="20"/>
          <w:szCs w:val="20"/>
          <w:lang w:val="es-ES"/>
        </w:rPr>
        <w:t xml:space="preserve">quote</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inquiry</w:t>
      </w:r>
      <w:r xmlns:w="http://schemas.openxmlformats.org/wordprocessingml/2006/main" w:rsidRPr="00E84C88">
        <w:rPr>
          <w:rFonts w:ascii="GHEA Grapalat" w:eastAsia="Times New Roman" w:hAnsi="GHEA Grapalat" w:cs="Sylfaen"/>
          <w:b/>
          <w:sz w:val="20"/>
          <w:szCs w:val="20"/>
          <w:lang w:val="es-ES"/>
        </w:rPr>
        <w:t xml:space="preserve"> </w:t>
      </w:r>
      <w:r xmlns:w="http://schemas.openxmlformats.org/wordprocessingml/2006/main" w:rsidRPr="00E84C88">
        <w:rPr>
          <w:rFonts w:ascii="GHEA Grapalat" w:eastAsia="Times New Roman" w:hAnsi="GHEA Grapalat" w:cs="Arial"/>
          <w:b/>
          <w:sz w:val="20"/>
          <w:szCs w:val="20"/>
          <w:lang w:val="es-ES"/>
        </w:rPr>
        <w:t xml:space="preserve"> </w:t>
      </w:r>
      <w:r xmlns:w="http://schemas.openxmlformats.org/wordprocessingml/2006/main" w:rsidRPr="00E84C88">
        <w:rPr>
          <w:rFonts w:ascii="Arial" w:eastAsia="Times New Roman" w:hAnsi="Arial" w:cs="Arial"/>
          <w:b/>
          <w:sz w:val="20"/>
          <w:szCs w:val="20"/>
          <w:lang w:val="es-ES"/>
        </w:rPr>
        <w:t xml:space="preserve">of invitation</w:t>
      </w:r>
    </w:p>
    <w:p w14:paraId="49DD82F8" w14:textId="77777777" w:rsidR="00532D6C" w:rsidRPr="00E84C88" w:rsidRDefault="00532D6C" w:rsidP="00532D6C">
      <w:pPr>
        <w:spacing w:after="0" w:line="240" w:lineRule="auto"/>
        <w:jc w:val="right"/>
        <w:rPr>
          <w:rFonts w:ascii="GHEA Grapalat" w:eastAsia="Times New Roman" w:hAnsi="GHEA Grapalat" w:cs="Times New Roman"/>
          <w:sz w:val="20"/>
          <w:szCs w:val="24"/>
          <w:lang w:val="es-ES"/>
        </w:rPr>
      </w:pPr>
    </w:p>
    <w:p w14:paraId="51F64341" w14:textId="77777777" w:rsidR="00532D6C" w:rsidRPr="00E84C88" w:rsidRDefault="00532D6C" w:rsidP="00532D6C">
      <w:pPr>
        <w:tabs>
          <w:tab w:val="left" w:pos="2268"/>
        </w:tabs>
        <w:spacing w:after="0" w:line="240" w:lineRule="auto"/>
        <w:ind w:left="-284" w:firstLine="284"/>
        <w:jc w:val="right"/>
        <w:rPr>
          <w:rFonts w:ascii="GHEA Grapalat" w:eastAsia="Times New Roman" w:hAnsi="GHEA Grapalat" w:cs="Times New Roman"/>
          <w:sz w:val="24"/>
          <w:szCs w:val="24"/>
          <w:lang w:val="hy-AM"/>
        </w:rPr>
      </w:pPr>
    </w:p>
    <w:p w14:paraId="6F7EF950" w14:textId="77777777" w:rsidR="00532D6C" w:rsidRPr="00E84C88" w:rsidRDefault="00532D6C" w:rsidP="00532D6C">
      <w:pPr xmlns:w="http://schemas.openxmlformats.org/wordprocessingml/2006/main">
        <w:spacing w:after="0" w:line="240" w:lineRule="auto"/>
        <w:ind w:left="-142" w:firstLine="142"/>
        <w:jc w:val="center"/>
        <w:rPr>
          <w:rFonts w:ascii="GHEA Grapalat" w:eastAsia="Times New Roman" w:hAnsi="GHEA Grapalat" w:cs="Times New Roman"/>
          <w:b/>
          <w:szCs w:val="24"/>
          <w:lang w:val="hy-AM"/>
        </w:rPr>
      </w:pPr>
      <w:r xmlns:w="http://schemas.openxmlformats.org/wordprocessingml/2006/main" w:rsidRPr="00E84C88">
        <w:rPr>
          <w:rFonts w:ascii="Arial" w:eastAsia="Times New Roman" w:hAnsi="Arial" w:cs="Arial"/>
          <w:b/>
          <w:szCs w:val="24"/>
          <w:lang w:val="hy-AM"/>
        </w:rPr>
        <w:t xml:space="preserve">STATE</w:t>
      </w:r>
      <w:r xmlns:w="http://schemas.openxmlformats.org/wordprocessingml/2006/main" w:rsidRPr="00E84C88">
        <w:rPr>
          <w:rFonts w:ascii="GHEA Grapalat" w:eastAsia="Times New Roman" w:hAnsi="GHEA Grapalat" w:cs="Times Armenian"/>
          <w:b/>
          <w:szCs w:val="24"/>
          <w:lang w:val="hy-AM"/>
        </w:rPr>
        <w:t xml:space="preserve">  </w:t>
      </w:r>
      <w:r xmlns:w="http://schemas.openxmlformats.org/wordprocessingml/2006/main" w:rsidRPr="00E84C88">
        <w:rPr>
          <w:rFonts w:ascii="Arial" w:eastAsia="Times New Roman" w:hAnsi="Arial" w:cs="Arial"/>
          <w:b/>
          <w:szCs w:val="24"/>
          <w:lang w:val="hy-AM"/>
        </w:rPr>
        <w:t xml:space="preserve">NEEDS</w:t>
      </w:r>
      <w:r xmlns:w="http://schemas.openxmlformats.org/wordprocessingml/2006/main" w:rsidRPr="00E84C88">
        <w:rPr>
          <w:rFonts w:ascii="GHEA Grapalat" w:eastAsia="Times New Roman" w:hAnsi="GHEA Grapalat" w:cs="Times Armenian"/>
          <w:b/>
          <w:szCs w:val="24"/>
          <w:lang w:val="hy-AM"/>
        </w:rPr>
        <w:t xml:space="preserve"> </w:t>
      </w:r>
      <w:r xmlns:w="http://schemas.openxmlformats.org/wordprocessingml/2006/main" w:rsidRPr="00E84C88">
        <w:rPr>
          <w:rFonts w:ascii="Arial" w:eastAsia="Times New Roman" w:hAnsi="Arial" w:cs="Arial"/>
          <w:b/>
          <w:szCs w:val="24"/>
          <w:lang w:val="hy-AM"/>
        </w:rPr>
        <w:t xml:space="preserve">FOR:</w:t>
      </w:r>
      <w:r xmlns:w="http://schemas.openxmlformats.org/wordprocessingml/2006/main" w:rsidRPr="00E84C88">
        <w:rPr>
          <w:rFonts w:ascii="GHEA Grapalat" w:eastAsia="Times New Roman" w:hAnsi="GHEA Grapalat" w:cs="Sylfaen"/>
          <w:b/>
          <w:szCs w:val="24"/>
          <w:lang w:val="hy-AM"/>
        </w:rPr>
        <w:t xml:space="preserve"> </w:t>
      </w:r>
      <w:r xmlns:w="http://schemas.openxmlformats.org/wordprocessingml/2006/main" w:rsidRPr="00E84C88">
        <w:rPr>
          <w:rFonts w:ascii="Arial" w:eastAsia="Times New Roman" w:hAnsi="Arial" w:cs="Arial"/>
          <w:b/>
          <w:szCs w:val="24"/>
          <w:lang w:val="hy-AM"/>
        </w:rPr>
        <w:t xml:space="preserve">OF THE PRODUCT</w:t>
      </w:r>
      <w:r xmlns:w="http://schemas.openxmlformats.org/wordprocessingml/2006/main" w:rsidRPr="00E84C88">
        <w:rPr>
          <w:rFonts w:ascii="GHEA Grapalat" w:eastAsia="Times New Roman" w:hAnsi="GHEA Grapalat" w:cs="Sylfaen"/>
          <w:b/>
          <w:szCs w:val="24"/>
          <w:lang w:val="hy-AM"/>
        </w:rPr>
        <w:t xml:space="preserve"> </w:t>
      </w:r>
      <w:r xmlns:w="http://schemas.openxmlformats.org/wordprocessingml/2006/main" w:rsidRPr="00E84C88">
        <w:rPr>
          <w:rFonts w:ascii="Arial" w:eastAsia="Times New Roman" w:hAnsi="Arial" w:cs="Arial"/>
          <w:b/>
          <w:szCs w:val="24"/>
          <w:lang w:val="hy-AM"/>
        </w:rPr>
        <w:t xml:space="preserve">SUPPLY</w:t>
      </w:r>
    </w:p>
    <w:p w14:paraId="752F770F" w14:textId="77777777" w:rsidR="00532D6C" w:rsidRPr="00E84C88" w:rsidRDefault="00532D6C" w:rsidP="00532D6C">
      <w:pPr xmlns:w="http://schemas.openxmlformats.org/wordprocessingml/2006/main">
        <w:spacing w:after="0" w:line="240" w:lineRule="auto"/>
        <w:ind w:left="-142" w:firstLine="142"/>
        <w:jc w:val="center"/>
        <w:rPr>
          <w:rFonts w:ascii="GHEA Grapalat" w:eastAsia="Times New Roman" w:hAnsi="GHEA Grapalat" w:cs="Times Armenian"/>
          <w:b/>
          <w:sz w:val="24"/>
          <w:szCs w:val="24"/>
          <w:lang w:val="hy-AM"/>
        </w:rPr>
      </w:pPr>
      <w:r xmlns:w="http://schemas.openxmlformats.org/wordprocessingml/2006/main" w:rsidRPr="00E84C88">
        <w:rPr>
          <w:rFonts w:ascii="Arial" w:eastAsia="Times New Roman" w:hAnsi="Arial" w:cs="Arial"/>
          <w:b/>
          <w:szCs w:val="24"/>
          <w:lang w:val="hy-AM"/>
        </w:rPr>
        <w:t xml:space="preserve">CONTRACT:</w:t>
      </w:r>
      <w:r xmlns:w="http://schemas.openxmlformats.org/wordprocessingml/2006/main" w:rsidRPr="00E84C88">
        <w:rPr>
          <w:rFonts w:ascii="GHEA Grapalat" w:eastAsia="Times New Roman" w:hAnsi="GHEA Grapalat" w:cs="Times Armenian"/>
          <w:b/>
          <w:szCs w:val="24"/>
          <w:lang w:val="hy-AM"/>
        </w:rPr>
        <w:t xml:space="preserve">   </w:t>
      </w:r>
    </w:p>
    <w:p w14:paraId="38F7642C" w14:textId="77777777" w:rsidR="00532D6C" w:rsidRPr="00E84C88" w:rsidRDefault="00532D6C" w:rsidP="00532D6C">
      <w:pPr xmlns:w="http://schemas.openxmlformats.org/wordprocessingml/2006/main">
        <w:spacing w:after="0" w:line="240" w:lineRule="auto"/>
        <w:ind w:left="-142" w:firstLine="142"/>
        <w:jc w:val="center"/>
        <w:rPr>
          <w:rFonts w:ascii="GHEA Grapalat" w:eastAsia="Times New Roman" w:hAnsi="GHEA Grapalat" w:cs="Times New Roman"/>
          <w:b/>
          <w:sz w:val="24"/>
          <w:szCs w:val="24"/>
          <w:u w:val="single"/>
          <w:lang w:val="hy-AM"/>
        </w:rPr>
      </w:pPr>
      <w:r xmlns:w="http://schemas.openxmlformats.org/wordprocessingml/2006/main" w:rsidRPr="00E84C88">
        <w:rPr>
          <w:rFonts w:ascii="GHEA Grapalat" w:eastAsia="Times New Roman" w:hAnsi="GHEA Grapalat" w:cs="Times New Roman"/>
          <w:b/>
          <w:sz w:val="24"/>
          <w:szCs w:val="24"/>
          <w:lang w:val="hy-AM"/>
        </w:rPr>
        <w:t xml:space="preserve">N:</w:t>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r xmlns:w="http://schemas.openxmlformats.org/wordprocessingml/2006/main" w:rsidRPr="00E84C88">
        <w:rPr>
          <w:rFonts w:ascii="GHEA Grapalat" w:eastAsia="Times New Roman" w:hAnsi="GHEA Grapalat" w:cs="Times New Roman"/>
          <w:b/>
          <w:sz w:val="24"/>
          <w:szCs w:val="24"/>
          <w:u w:val="single"/>
          <w:lang w:val="hy-AM"/>
        </w:rPr>
        <w:tab xmlns:w="http://schemas.openxmlformats.org/wordprocessingml/2006/main"/>
      </w:r>
    </w:p>
    <w:p w14:paraId="05CAD137" w14:textId="77777777" w:rsidR="00532D6C" w:rsidRPr="00E84C88" w:rsidRDefault="00532D6C" w:rsidP="00532D6C">
      <w:pPr>
        <w:spacing w:after="0" w:line="240" w:lineRule="auto"/>
        <w:jc w:val="center"/>
        <w:rPr>
          <w:rFonts w:ascii="GHEA Grapalat" w:eastAsia="Times New Roman" w:hAnsi="GHEA Grapalat" w:cs="Sylfaen"/>
          <w:sz w:val="20"/>
          <w:szCs w:val="24"/>
          <w:lang w:val="hy-AM"/>
        </w:rPr>
      </w:pPr>
    </w:p>
    <w:p w14:paraId="50C8EDAA" w14:textId="77777777" w:rsidR="00532D6C" w:rsidRPr="00E84C88" w:rsidRDefault="00532D6C" w:rsidP="00532D6C">
      <w:pPr xmlns:w="http://schemas.openxmlformats.org/wordprocessingml/2006/main">
        <w:tabs>
          <w:tab w:val="left" w:pos="720"/>
          <w:tab w:val="left" w:pos="1440"/>
          <w:tab w:val="left" w:pos="8865"/>
        </w:tabs>
        <w:spacing w:after="0" w:line="240" w:lineRule="auto"/>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u w:val="single"/>
          <w:lang w:val="hy-AM"/>
        </w:rPr>
        <w:t xml:space="preserv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Times New Roman"/>
          <w:sz w:val="24"/>
          <w:szCs w:val="24"/>
          <w:u w:val="single"/>
          <w:lang w:val="hy-AM"/>
        </w:rPr>
        <w:t xml:space="preserve">     </w:t>
      </w:r>
      <w:r xmlns:w="http://schemas.openxmlformats.org/wordprocessingml/2006/main" w:rsidRPr="00E84C88">
        <w:rPr>
          <w:rFonts w:ascii="GHEA Grapalat" w:eastAsia="Times New Roman" w:hAnsi="GHEA Grapalat" w:cs="Times New Roman"/>
          <w:sz w:val="24"/>
          <w:szCs w:val="24"/>
          <w:lang w:val="hy-AM"/>
        </w:rPr>
        <w:t xml:space="preserve"> </w:t>
      </w:r>
      <w:r xmlns:w="http://schemas.openxmlformats.org/wordprocessingml/2006/main" w:rsidRPr="00E84C88">
        <w:rPr>
          <w:rFonts w:ascii="GHEA Grapalat" w:eastAsia="Times New Roman" w:hAnsi="GHEA Grapalat" w:cs="Times New Roman"/>
          <w:sz w:val="24"/>
          <w:szCs w:val="24"/>
          <w:u w:val="single"/>
          <w:lang w:val="hy-AM"/>
        </w:rPr>
        <w:t xml:space="preserve">          </w:t>
      </w:r>
      <w:r xmlns:w="http://schemas.openxmlformats.org/wordprocessingml/2006/main" w:rsidRPr="00E84C88">
        <w:rPr>
          <w:rFonts w:ascii="GHEA Grapalat" w:eastAsia="Times New Roman" w:hAnsi="GHEA Grapalat" w:cs="Times New Roman"/>
          <w:sz w:val="24"/>
          <w:szCs w:val="24"/>
          <w:lang w:val="hy-AM"/>
        </w:rPr>
        <w:t xml:space="preserve"> </w:t>
      </w:r>
      <w:r xmlns:w="http://schemas.openxmlformats.org/wordprocessingml/2006/main" w:rsidRPr="00E84C88">
        <w:rPr>
          <w:rFonts w:ascii="GHEA Grapalat" w:eastAsia="Times New Roman" w:hAnsi="GHEA Grapalat" w:cs="Sylfaen"/>
          <w:sz w:val="20"/>
          <w:szCs w:val="24"/>
          <w:lang w:val="hy-AM"/>
        </w:rPr>
        <w:t xml:space="preserve">20 </w:t>
      </w:r>
      <w:r xmlns:w="http://schemas.openxmlformats.org/wordprocessingml/2006/main" w:rsidRPr="00E84C88">
        <w:rPr>
          <w:rFonts w:ascii="Arial" w:eastAsia="Times New Roman" w:hAnsi="Arial" w:cs="Arial"/>
          <w:sz w:val="20"/>
          <w:szCs w:val="24"/>
          <w:lang w:val="hy-AM"/>
        </w:rPr>
        <w:t xml:space="preserve">years</w:t>
      </w:r>
      <w:r xmlns:w="http://schemas.openxmlformats.org/wordprocessingml/2006/main" w:rsidRPr="00E84C88">
        <w:rPr>
          <w:rFonts w:ascii="GHEA Grapalat" w:eastAsia="Times New Roman" w:hAnsi="GHEA Grapalat" w:cs="Sylfaen"/>
          <w:sz w:val="20"/>
          <w:szCs w:val="24"/>
          <w:lang w:val="hy-AM"/>
        </w:rPr>
        <w:t xml:space="preserve">​</w:t>
      </w:r>
    </w:p>
    <w:p w14:paraId="475285EC" w14:textId="77777777" w:rsidR="00532D6C" w:rsidRPr="00E84C88" w:rsidRDefault="00532D6C" w:rsidP="00532D6C">
      <w:pPr>
        <w:tabs>
          <w:tab w:val="left" w:pos="720"/>
          <w:tab w:val="left" w:pos="1440"/>
          <w:tab w:val="left" w:pos="8865"/>
        </w:tabs>
        <w:spacing w:after="0" w:line="240" w:lineRule="auto"/>
        <w:jc w:val="both"/>
        <w:rPr>
          <w:rFonts w:ascii="GHEA Grapalat" w:eastAsia="Times New Roman" w:hAnsi="GHEA Grapalat" w:cs="Sylfaen"/>
          <w:sz w:val="20"/>
          <w:szCs w:val="24"/>
          <w:lang w:val="hy-AM"/>
        </w:rPr>
      </w:pPr>
    </w:p>
    <w:p w14:paraId="43E88F8B"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4"/>
          <w:szCs w:val="24"/>
          <w:u w:val="single"/>
          <w:lang w:val="hy-AM"/>
        </w:rPr>
        <w:t xml:space="preserve">______ </w:t>
      </w:r>
      <w:r xmlns:w="http://schemas.openxmlformats.org/wordprocessingml/2006/main" w:rsidRPr="00E84C88">
        <w:rPr>
          <w:rFonts w:ascii="GHEA Grapalat" w:eastAsia="Times New Roman" w:hAnsi="GHEA Grapalat" w:cs="Times New Roman"/>
          <w:sz w:val="20"/>
          <w:szCs w:val="24"/>
          <w:lang w:val="hy-AM"/>
        </w:rPr>
        <w:t xml:space="preserve">is</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face </w:t>
      </w:r>
      <w:r xmlns:w="http://schemas.openxmlformats.org/wordprocessingml/2006/main" w:rsidRPr="00E84C88">
        <w:rPr>
          <w:rFonts w:ascii="GHEA Grapalat" w:eastAsia="Times New Roman" w:hAnsi="GHEA Grapalat" w:cs="Times New Roman"/>
          <w:sz w:val="20"/>
          <w:szCs w:val="24"/>
          <w:lang w:val="hy-AM"/>
        </w:rPr>
        <w:t xml:space="preserve">_____</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of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charter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based 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now 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__________________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director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GHEA Grapalat" w:eastAsia="Times New Roman" w:hAnsi="GHEA Grapalat" w:cs="Times New Roman"/>
          <w:sz w:val="20"/>
          <w:szCs w:val="24"/>
          <w:lang w:val="hy-AM"/>
        </w:rPr>
        <w:t xml:space="preserve">_____________________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of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charter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based 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now 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following: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p>
    <w:p w14:paraId="4BD7950C" w14:textId="77777777" w:rsidR="00532D6C" w:rsidRPr="00E84C88" w:rsidRDefault="00532D6C" w:rsidP="00532D6C">
      <w:pPr>
        <w:spacing w:after="0" w:line="240" w:lineRule="auto"/>
        <w:ind w:firstLine="709"/>
        <w:jc w:val="both"/>
        <w:rPr>
          <w:rFonts w:ascii="GHEA Grapalat" w:eastAsia="Times New Roman" w:hAnsi="GHEA Grapalat" w:cs="Times New Roman"/>
          <w:b/>
          <w:sz w:val="20"/>
          <w:szCs w:val="24"/>
          <w:lang w:val="hy-AM"/>
        </w:rPr>
      </w:pPr>
    </w:p>
    <w:p w14:paraId="287DC720"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Armeni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1. </w:t>
      </w:r>
      <w:r xmlns:w="http://schemas.openxmlformats.org/wordprocessingml/2006/main" w:rsidRPr="00E84C88">
        <w:rPr>
          <w:rFonts w:ascii="Arial" w:eastAsia="Times New Roman" w:hAnsi="Arial" w:cs="Arial"/>
          <w:b/>
          <w:sz w:val="20"/>
          <w:szCs w:val="24"/>
          <w:lang w:val="hy-AM"/>
        </w:rPr>
        <w:t xml:space="preserve">AGREEMENT</w:t>
      </w:r>
      <w:r xmlns:w="http://schemas.openxmlformats.org/wordprocessingml/2006/main" w:rsidRPr="00E84C88">
        <w:rPr>
          <w:rFonts w:ascii="GHEA Grapalat" w:eastAsia="Times New Roman" w:hAnsi="GHEA Grapalat" w:cs="Times Armeni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SUBJECT:</w:t>
      </w:r>
    </w:p>
    <w:p w14:paraId="7C4CE153" w14:textId="77777777" w:rsidR="00532D6C" w:rsidRPr="00E84C88" w:rsidRDefault="00532D6C" w:rsidP="00532D6C">
      <w:pPr>
        <w:spacing w:after="0" w:line="240" w:lineRule="auto"/>
        <w:ind w:firstLine="709"/>
        <w:jc w:val="center"/>
        <w:rPr>
          <w:rFonts w:ascii="GHEA Grapalat" w:eastAsia="Times New Roman" w:hAnsi="GHEA Grapalat" w:cs="Times Armenian"/>
          <w:b/>
          <w:sz w:val="20"/>
          <w:szCs w:val="24"/>
          <w:lang w:val="hy-AM"/>
        </w:rPr>
      </w:pPr>
    </w:p>
    <w:p w14:paraId="2C6D3107"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Armeni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1.1.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undertake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 </w:t>
      </w:r>
      <w:r xmlns:w="http://schemas.openxmlformats.org/wordprocessingml/2006/main" w:rsidRPr="00E84C88">
        <w:rPr>
          <w:rFonts w:ascii="Arial" w:eastAsia="Times New Roman" w:hAnsi="Arial" w:cs="Arial"/>
          <w:sz w:val="20"/>
          <w:szCs w:val="24"/>
          <w:lang w:val="hy-AM"/>
        </w:rPr>
        <w:t xml:space="preserve">by the contract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hereinafter </w:t>
      </w:r>
      <w:r xmlns:w="http://schemas.openxmlformats.org/wordprocessingml/2006/main" w:rsidRPr="00E84C88">
        <w:rPr>
          <w:rFonts w:ascii="GHEA Grapalat" w:eastAsia="Times New Roman" w:hAnsi="GHEA Grapalat" w:cs="Times Armenian"/>
          <w:sz w:val="20"/>
          <w:szCs w:val="24"/>
          <w:lang w:val="hy-AM"/>
        </w:rPr>
        <w:t xml:space="preserve">referred to </w:t>
      </w:r>
      <w:r xmlns:w="http://schemas.openxmlformats.org/wordprocessingml/2006/main" w:rsidRPr="00E84C88">
        <w:rPr>
          <w:rFonts w:ascii="Arial" w:eastAsia="Times New Roman" w:hAnsi="Arial" w:cs="Arial"/>
          <w:sz w:val="20"/>
          <w:szCs w:val="24"/>
          <w:lang w:val="hy-AM"/>
        </w:rPr>
        <w:t xml:space="preserve">as the contract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volumes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Annex </w:t>
      </w:r>
      <w:r xmlns:w="http://schemas.openxmlformats.org/wordprocessingml/2006/main" w:rsidRPr="00E84C88">
        <w:rPr>
          <w:rFonts w:ascii="GHEA Grapalat" w:eastAsia="Times New Roman" w:hAnsi="GHEA Grapalat" w:cs="Times Armenian"/>
          <w:sz w:val="20"/>
          <w:szCs w:val="24"/>
          <w:lang w:val="hy-AM"/>
        </w:rPr>
        <w:t xml:space="preserve">N 1 </w:t>
      </w:r>
      <w:r xmlns:w="http://schemas.openxmlformats.org/wordprocessingml/2006/main" w:rsidRPr="00E84C88">
        <w:rPr>
          <w:rFonts w:ascii="Arial" w:eastAsia="Times New Roman" w:hAnsi="Arial" w:cs="Arial"/>
          <w:sz w:val="20"/>
          <w:szCs w:val="24"/>
          <w:lang w:val="hy-AM"/>
        </w:rPr>
        <w:t xml:space="preserve">of the contract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profile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purchase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schedule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hereinafter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undertake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Armenian"/>
          <w:sz w:val="20"/>
          <w:szCs w:val="24"/>
          <w:lang w:val="hy-AM"/>
        </w:rPr>
        <w:t xml:space="preserve"> </w:t>
      </w:r>
    </w:p>
    <w:p w14:paraId="73FEA764" w14:textId="77777777" w:rsidR="00532D6C" w:rsidRPr="00E84C88" w:rsidRDefault="00532D6C" w:rsidP="00532D6C">
      <w:pPr>
        <w:spacing w:after="0" w:line="240" w:lineRule="auto"/>
        <w:ind w:firstLine="709"/>
        <w:jc w:val="both"/>
        <w:rPr>
          <w:rFonts w:ascii="GHEA Grapalat" w:eastAsia="Times New Roman" w:hAnsi="GHEA Grapalat" w:cs="Times Armenian"/>
          <w:sz w:val="20"/>
          <w:szCs w:val="24"/>
          <w:lang w:val="hy-AM"/>
        </w:rPr>
      </w:pPr>
    </w:p>
    <w:p w14:paraId="0B689CF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b/>
          <w:sz w:val="20"/>
          <w:szCs w:val="24"/>
          <w:lang w:val="hy-AM"/>
        </w:rPr>
        <w:t xml:space="preserve">2. </w:t>
      </w:r>
      <w:r xmlns:w="http://schemas.openxmlformats.org/wordprocessingml/2006/main" w:rsidRPr="00E84C88">
        <w:rPr>
          <w:rFonts w:ascii="Arial" w:eastAsia="Times New Roman" w:hAnsi="Arial" w:cs="Arial"/>
          <w:b/>
          <w:sz w:val="20"/>
          <w:szCs w:val="24"/>
          <w:lang w:val="hy-AM"/>
        </w:rPr>
        <w:t xml:space="preserve">PARTIES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THE RIGHTS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RESPONSIBILITIES</w:t>
      </w:r>
    </w:p>
    <w:p w14:paraId="475A9076"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7864EBC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2.1 </w:t>
      </w:r>
      <w:r xmlns:w="http://schemas.openxmlformats.org/wordprocessingml/2006/main" w:rsidRPr="00E84C88">
        <w:rPr>
          <w:rFonts w:ascii="Arial" w:eastAsia="Times New Roman" w:hAnsi="Arial" w:cs="Arial"/>
          <w:b/>
          <w:sz w:val="20"/>
          <w:szCs w:val="24"/>
          <w:lang w:val="hy-AM"/>
        </w:rPr>
        <w:t xml:space="preserve">The Buyer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right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has </w:t>
      </w:r>
      <w:r xmlns:w="http://schemas.openxmlformats.org/wordprocessingml/2006/main" w:rsidRPr="00E84C88">
        <w:rPr>
          <w:rFonts w:ascii="GHEA Grapalat" w:eastAsia="Times New Roman" w:hAnsi="GHEA Grapalat" w:cs="Times New Roman"/>
          <w:b/>
          <w:sz w:val="20"/>
          <w:szCs w:val="24"/>
          <w:lang w:val="hy-AM"/>
        </w:rPr>
        <w:t xml:space="preserve">:</w:t>
      </w:r>
    </w:p>
    <w:p w14:paraId="52B7687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2.1.1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to deliver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 up</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product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violated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w:t>
      </w:r>
      <w:r xmlns:w="http://schemas.openxmlformats.org/wordprocessingml/2006/main" w:rsidRPr="00E84C88">
        <w:rPr>
          <w:rFonts w:ascii="GHEA Grapalat" w:eastAsia="Times New Roman" w:hAnsi="GHEA Grapalat" w:cs="Times New Roman"/>
          <w:sz w:val="20"/>
          <w:szCs w:val="24"/>
          <w:lang w:val="hy-AM"/>
        </w:rPr>
        <w:t xml:space="preserve">​</w:t>
      </w:r>
    </w:p>
    <w:p w14:paraId="612ECE2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2.1.2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 up</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 </w:t>
      </w:r>
      <w:r xmlns:w="http://schemas.openxmlformats.org/wordprocessingml/2006/main" w:rsidRPr="00E84C88">
        <w:rPr>
          <w:rFonts w:ascii="Arial" w:eastAsia="Times New Roman" w:hAnsi="Arial" w:cs="Arial"/>
          <w:sz w:val="20"/>
          <w:szCs w:val="24"/>
          <w:lang w:val="hy-AM"/>
        </w:rPr>
        <w:t xml:space="preserve">under </w:t>
      </w:r>
      <w:r xmlns:w="http://schemas.openxmlformats.org/wordprocessingml/2006/main" w:rsidRPr="00E84C88">
        <w:rPr>
          <w:rFonts w:ascii="GHEA Grapalat" w:eastAsia="Times New Roman" w:hAnsi="GHEA Grapalat" w:cs="Times New Roman"/>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specification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non-compliant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w:t>
      </w:r>
    </w:p>
    <w:p w14:paraId="5BA8A2B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because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 </w:t>
      </w:r>
      <w:r xmlns:w="http://schemas.openxmlformats.org/wordprocessingml/2006/main" w:rsidRPr="00E84C88">
        <w:rPr>
          <w:rFonts w:ascii="GHEA Grapalat" w:eastAsia="Times New Roman" w:hAnsi="GHEA Grapalat" w:cs="Times New Roman"/>
          <w:sz w:val="20"/>
          <w:szCs w:val="24"/>
          <w:lang w:val="hy-AM"/>
        </w:rPr>
        <w:t xml:space="preserve">.</w:t>
      </w:r>
    </w:p>
    <w:p w14:paraId="6F76FE7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 </w:t>
      </w:r>
      <w:r xmlns:w="http://schemas.openxmlformats.org/wordprocessingml/2006/main" w:rsidRPr="00E84C88">
        <w:rPr>
          <w:rFonts w:ascii="GHEA Grapalat" w:eastAsia="Times New Roman" w:hAnsi="GHEA Grapalat" w:cs="Times New Roman"/>
          <w:sz w:val="20"/>
          <w:szCs w:val="24"/>
          <w:lang w:val="hy-AM"/>
        </w:rPr>
        <w:t xml:space="preserve">is </w:t>
      </w:r>
      <w:r xmlns:w="http://schemas.openxmlformats.org/wordprocessingml/2006/main" w:rsidRPr="00E84C88">
        <w:rPr>
          <w:rFonts w:ascii="Arial" w:eastAsia="Times New Roman" w:hAnsi="Arial" w:cs="Arial"/>
          <w:sz w:val="20"/>
          <w:szCs w:val="24"/>
          <w:lang w:val="hy-AM"/>
        </w:rPr>
        <w:t xml:space="preserve">his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discretion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matching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free of charge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replacement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GHEA Grapalat" w:eastAsia="Times New Roman" w:hAnsi="GHEA Grapalat" w:cs="Times New Roman"/>
          <w:sz w:val="20"/>
          <w:szCs w:val="24"/>
          <w:lang w:val="hy-AM"/>
        </w:rPr>
        <w:t xml:space="preserve">fine</w:t>
      </w:r>
    </w:p>
    <w:p w14:paraId="430C75E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performing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return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paid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amount</w:t>
      </w:r>
    </w:p>
    <w:p w14:paraId="501480D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2.1.3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 up</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determined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quantity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 </w:t>
      </w:r>
      <w:r xmlns:w="http://schemas.openxmlformats.org/wordprocessingml/2006/main" w:rsidRPr="00E84C88">
        <w:rPr>
          <w:rFonts w:ascii="GHEA Grapalat" w:eastAsia="Times New Roman" w:hAnsi="GHEA Grapalat" w:cs="Times New Roman"/>
          <w:sz w:val="20"/>
          <w:szCs w:val="24"/>
          <w:lang w:val="hy-AM"/>
        </w:rPr>
        <w:t xml:space="preserve">:</w:t>
      </w:r>
    </w:p>
    <w:p w14:paraId="3D9F114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complete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surrendered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amount </w:t>
      </w:r>
      <w:r xmlns:w="http://schemas.openxmlformats.org/wordprocessingml/2006/main" w:rsidRPr="00E84C88">
        <w:rPr>
          <w:rFonts w:ascii="GHEA Grapalat" w:eastAsia="Times New Roman" w:hAnsi="GHEA Grapalat" w:cs="Times New Roman"/>
          <w:sz w:val="20"/>
          <w:szCs w:val="24"/>
          <w:lang w:val="hy-AM"/>
        </w:rPr>
        <w:t xml:space="preserve">of</w:t>
      </w:r>
    </w:p>
    <w:p w14:paraId="1A6740A4"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surrendered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paying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paid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return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paid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amount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 </w:t>
      </w:r>
      <w:r xmlns:w="http://schemas.openxmlformats.org/wordprocessingml/2006/main" w:rsidRPr="00E84C88">
        <w:rPr>
          <w:rFonts w:ascii="GHEA Grapalat" w:eastAsia="Times New Roman" w:hAnsi="GHEA Grapalat" w:cs="Times New Roman"/>
          <w:sz w:val="20"/>
          <w:szCs w:val="24"/>
          <w:lang w:val="hy-AM"/>
        </w:rPr>
        <w:t xml:space="preserve">.</w:t>
      </w:r>
    </w:p>
    <w:p w14:paraId="0627979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2.1.4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 up</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kind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choice </w:t>
      </w:r>
      <w:r xmlns:w="http://schemas.openxmlformats.org/wordprocessingml/2006/main" w:rsidRPr="00E84C88">
        <w:rPr>
          <w:rFonts w:ascii="GHEA Grapalat" w:eastAsia="Times New Roman" w:hAnsi="GHEA Grapalat" w:cs="Times New Roman"/>
          <w:sz w:val="20"/>
          <w:szCs w:val="24"/>
          <w:lang w:val="hy-AM"/>
        </w:rPr>
        <w:t xml:space="preserve">:</w:t>
      </w:r>
    </w:p>
    <w:p w14:paraId="37F0392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kind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regarding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matching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 up</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rest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products </w:t>
      </w:r>
      <w:r xmlns:w="http://schemas.openxmlformats.org/wordprocessingml/2006/main" w:rsidRPr="00E84C88">
        <w:rPr>
          <w:rFonts w:ascii="GHEA Grapalat" w:eastAsia="Times New Roman" w:hAnsi="GHEA Grapalat" w:cs="Times New Roman"/>
          <w:sz w:val="20"/>
          <w:szCs w:val="24"/>
          <w:lang w:val="hy-AM"/>
        </w:rPr>
        <w:t xml:space="preserve">.</w:t>
      </w:r>
    </w:p>
    <w:p w14:paraId="15CE56B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surrendered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products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 </w:t>
      </w:r>
      <w:r xmlns:w="http://schemas.openxmlformats.org/wordprocessingml/2006/main" w:rsidRPr="00E84C88">
        <w:rPr>
          <w:rFonts w:ascii="GHEA Grapalat" w:eastAsia="Times New Roman" w:hAnsi="GHEA Grapalat" w:cs="Times New Roman"/>
          <w:sz w:val="20"/>
          <w:szCs w:val="24"/>
          <w:lang w:val="hy-AM"/>
        </w:rPr>
        <w:t xml:space="preserve">.</w:t>
      </w:r>
    </w:p>
    <w:p w14:paraId="27E10BB0"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c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kind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regarding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non-compliant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free of charge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replacement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type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product </w:t>
      </w:r>
      <w:r xmlns:w="http://schemas.openxmlformats.org/wordprocessingml/2006/main" w:rsidRPr="00E84C88">
        <w:rPr>
          <w:rFonts w:ascii="GHEA Grapalat" w:eastAsia="Times New Roman" w:hAnsi="GHEA Grapalat" w:cs="Times New Roman"/>
          <w:sz w:val="20"/>
          <w:szCs w:val="24"/>
          <w:lang w:val="hy-AM"/>
        </w:rPr>
        <w:t xml:space="preserve">.</w:t>
      </w:r>
    </w:p>
    <w:p w14:paraId="7F8A1FA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2.1.5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discretion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new</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w:t>
      </w:r>
    </w:p>
    <w:p w14:paraId="70EE0749"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769A7AD2"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1F66BB82"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16"/>
          <w:szCs w:val="16"/>
          <w:lang w:val="hy-AM" w:eastAsia="ru-RU"/>
        </w:rPr>
      </w:pPr>
      <w:r xmlns:w="http://schemas.openxmlformats.org/wordprocessingml/2006/main" w:rsidRPr="00E84C88">
        <w:rPr>
          <w:rFonts w:ascii="GHEA Grapalat" w:eastAsia="Times New Roman" w:hAnsi="GHEA Grapalat" w:cs="Sylfaen"/>
          <w:sz w:val="16"/>
          <w:szCs w:val="16"/>
          <w:lang w:val="hy-AM" w:eastAsia="ru-RU"/>
        </w:rPr>
        <w:t xml:space="preserve">*</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to be completed</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is</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of the commission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of the secretary</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by </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until</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the invitation</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in the newsletter</w:t>
      </w:r>
      <w:r xmlns:w="http://schemas.openxmlformats.org/wordprocessingml/2006/main" w:rsidRPr="00E84C88">
        <w:rPr>
          <w:rFonts w:ascii="GHEA Grapalat" w:eastAsia="Times New Roman" w:hAnsi="GHEA Grapalat" w:cs="Times New Roman"/>
          <w:sz w:val="16"/>
          <w:szCs w:val="16"/>
          <w:lang w:val="hy-AM"/>
        </w:rPr>
        <w:t xml:space="preserve"> </w:t>
      </w:r>
      <w:r xmlns:w="http://schemas.openxmlformats.org/wordprocessingml/2006/main" w:rsidRPr="00E84C88">
        <w:rPr>
          <w:rFonts w:ascii="Arial" w:eastAsia="Times New Roman" w:hAnsi="Arial" w:cs="Arial"/>
          <w:sz w:val="16"/>
          <w:szCs w:val="16"/>
          <w:lang w:val="hy-AM"/>
        </w:rPr>
        <w:t xml:space="preserve">publishing</w:t>
      </w:r>
      <w:r xmlns:w="http://schemas.openxmlformats.org/wordprocessingml/2006/main" w:rsidRPr="00E84C88">
        <w:rPr>
          <w:rFonts w:ascii="GHEA Grapalat" w:eastAsia="Times New Roman" w:hAnsi="GHEA Grapalat" w:cs="Times New Roman"/>
          <w:sz w:val="16"/>
          <w:szCs w:val="16"/>
          <w:lang w:val="hy-AM"/>
        </w:rPr>
        <w:t xml:space="preserve">​</w:t>
      </w:r>
    </w:p>
    <w:p w14:paraId="43342F63"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440AB58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2.1.6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damages </w:t>
      </w:r>
      <w:r xmlns:w="http://schemas.openxmlformats.org/wordprocessingml/2006/main" w:rsidRPr="00E84C88">
        <w:rPr>
          <w:rFonts w:ascii="GHEA Grapalat" w:eastAsia="Times New Roman" w:hAnsi="GHEA Grapalat" w:cs="Times New Roman"/>
          <w:sz w:val="20"/>
          <w:szCs w:val="24"/>
          <w:lang w:val="hy-AM"/>
        </w:rPr>
        <w:t xml:space="preserve">if</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solution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person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lastRenderedPageBreak xmlns:w="http://schemas.openxmlformats.org/wordprocessingml/2006/main"/>
      </w:r>
      <w:r xmlns:w="http://schemas.openxmlformats.org/wordprocessingml/2006/main" w:rsidRPr="00E84C88">
        <w:rPr>
          <w:rFonts w:ascii="Arial" w:eastAsia="Times New Roman" w:hAnsi="Arial" w:cs="Arial"/>
          <w:sz w:val="20"/>
          <w:szCs w:val="24"/>
          <w:lang w:val="hy-AM"/>
        </w:rPr>
        <w:t xml:space="preserve">more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high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however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a price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buy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under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intended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instead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instead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transaction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prices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between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difference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w:t>
      </w:r>
      <w:r xmlns:w="http://schemas.openxmlformats.org/wordprocessingml/2006/main" w:rsidRPr="00E84C88">
        <w:rPr>
          <w:rFonts w:ascii="Arial" w:eastAsia="Times New Roman" w:hAnsi="Arial" w:cs="Arial"/>
          <w:sz w:val="20"/>
          <w:szCs w:val="24"/>
          <w:lang w:val="hy-AM"/>
        </w:rPr>
        <w:t xml:space="preserve">much </w:t>
      </w:r>
      <w:r xmlns:w="http://schemas.openxmlformats.org/wordprocessingml/2006/main" w:rsidRPr="00E84C88">
        <w:rPr>
          <w:rFonts w:ascii="GHEA Grapalat" w:eastAsia="Times New Roman" w:hAnsi="GHEA Grapalat" w:cs="Times New Roman"/>
          <w:sz w:val="20"/>
          <w:szCs w:val="24"/>
          <w:lang w:val="hy-AM"/>
        </w:rPr>
        <w:t xml:space="preserve">as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person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bring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necessary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w:t>
      </w:r>
      <w:r xmlns:w="http://schemas.openxmlformats.org/wordprocessingml/2006/main" w:rsidRPr="00E84C88">
        <w:rPr>
          <w:rFonts w:ascii="GHEA Grapalat" w:eastAsia="Times New Roman" w:hAnsi="GHEA Grapalat" w:cs="Times New Roman"/>
          <w:sz w:val="20"/>
          <w:szCs w:val="24"/>
          <w:lang w:val="hy-AM"/>
        </w:rPr>
        <w:t xml:space="preserve">​</w:t>
      </w:r>
    </w:p>
    <w:p w14:paraId="69E36165"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2.1.7 </w:t>
      </w:r>
      <w:r xmlns:w="http://schemas.openxmlformats.org/wordprocessingml/2006/main" w:rsidRPr="00E84C88">
        <w:rPr>
          <w:rFonts w:ascii="Arial" w:eastAsia="Times New Roman" w:hAnsi="Arial" w:cs="Arial"/>
          <w:sz w:val="20"/>
          <w:szCs w:val="24"/>
          <w:lang w:val="hy-AM"/>
        </w:rPr>
        <w:t xml:space="preserve">Unilateral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full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partial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significantly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 </w:t>
      </w:r>
      <w:r xmlns:w="http://schemas.openxmlformats.org/wordprocessingml/2006/main" w:rsidRPr="00E84C88">
        <w:rPr>
          <w:rFonts w:ascii="GHEA Grapalat" w:eastAsia="Times New Roman" w:hAnsi="GHEA Grapalat" w:cs="Times New Roman"/>
          <w:sz w:val="20"/>
          <w:szCs w:val="24"/>
          <w:lang w:val="hy-AM"/>
        </w:rPr>
        <w:t xml:space="preserve">.</w:t>
      </w:r>
    </w:p>
    <w:p w14:paraId="531C5FF8"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2.1.7.1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essential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considered </w:t>
      </w:r>
      <w:r xmlns:w="http://schemas.openxmlformats.org/wordprocessingml/2006/main" w:rsidRPr="00E84C88">
        <w:rPr>
          <w:rFonts w:ascii="GHEA Grapalat" w:eastAsia="Times New Roman" w:hAnsi="GHEA Grapalat" w:cs="Times New Roman"/>
          <w:sz w:val="20"/>
          <w:szCs w:val="24"/>
          <w:lang w:val="hy-AM"/>
        </w:rPr>
        <w:t xml:space="preserve">if </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p>
    <w:p w14:paraId="029A85BD"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replaced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term </w:t>
      </w:r>
      <w:r xmlns:w="http://schemas.openxmlformats.org/wordprocessingml/2006/main" w:rsidRPr="00E84C88">
        <w:rPr>
          <w:rFonts w:ascii="GHEA Grapalat" w:eastAsia="Times New Roman" w:hAnsi="GHEA Grapalat" w:cs="Times New Roman"/>
          <w:sz w:val="20"/>
          <w:szCs w:val="24"/>
          <w:lang w:val="hy-AM"/>
        </w:rPr>
        <w:t xml:space="preserve">.</w:t>
      </w:r>
    </w:p>
    <w:p w14:paraId="7D095290"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violated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u w:val="single"/>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w:t>
      </w:r>
      <w:r xmlns:w="http://schemas.openxmlformats.org/wordprocessingml/2006/main" w:rsidRPr="00E84C88">
        <w:rPr>
          <w:rFonts w:ascii="GHEA Grapalat" w:eastAsia="Times New Roman" w:hAnsi="GHEA Grapalat" w:cs="Times New Roman"/>
          <w:sz w:val="20"/>
          <w:szCs w:val="24"/>
          <w:lang w:val="hy-AM"/>
        </w:rPr>
        <w:t xml:space="preserve">​</w:t>
      </w:r>
    </w:p>
    <w:p w14:paraId="69B15347" w14:textId="77777777" w:rsidR="00532D6C" w:rsidRPr="00E84C88" w:rsidRDefault="00532D6C" w:rsidP="00532D6C">
      <w:pPr xmlns:w="http://schemas.openxmlformats.org/wordprocessingml/2006/main">
        <w:tabs>
          <w:tab w:val="left" w:pos="720"/>
        </w:tabs>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2.1.8 </w:t>
      </w:r>
      <w:r xmlns:w="http://schemas.openxmlformats.org/wordprocessingml/2006/main" w:rsidRPr="00E84C88">
        <w:rPr>
          <w:rFonts w:ascii="Arial" w:eastAsia="Times New Roman" w:hAnsi="Arial" w:cs="Arial"/>
          <w:sz w:val="20"/>
          <w:szCs w:val="24"/>
          <w:lang w:val="hy-AM"/>
        </w:rPr>
        <w:t xml:space="preserve">Browse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found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defects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immediately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inform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p>
    <w:p w14:paraId="52D4AA07" w14:textId="77777777" w:rsidR="00532D6C" w:rsidRPr="00E84C88" w:rsidRDefault="00532D6C" w:rsidP="00532D6C">
      <w:pPr>
        <w:tabs>
          <w:tab w:val="left" w:pos="720"/>
        </w:tabs>
        <w:spacing w:after="0" w:line="240" w:lineRule="auto"/>
        <w:ind w:firstLine="709"/>
        <w:jc w:val="both"/>
        <w:rPr>
          <w:rFonts w:ascii="GHEA Grapalat" w:eastAsia="Times New Roman" w:hAnsi="GHEA Grapalat" w:cs="Times New Roman"/>
          <w:sz w:val="12"/>
          <w:szCs w:val="12"/>
          <w:lang w:val="hy-AM"/>
        </w:rPr>
      </w:pPr>
    </w:p>
    <w:p w14:paraId="438BA33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2.2 </w:t>
      </w:r>
      <w:r xmlns:w="http://schemas.openxmlformats.org/wordprocessingml/2006/main" w:rsidRPr="00E84C88">
        <w:rPr>
          <w:rFonts w:ascii="Arial" w:eastAsia="Times New Roman" w:hAnsi="Arial" w:cs="Arial"/>
          <w:b/>
          <w:sz w:val="20"/>
          <w:szCs w:val="24"/>
          <w:lang w:val="hy-AM"/>
        </w:rPr>
        <w:t xml:space="preserve">The Buyer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must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is </w:t>
      </w:r>
      <w:r xmlns:w="http://schemas.openxmlformats.org/wordprocessingml/2006/main" w:rsidRPr="00E84C88">
        <w:rPr>
          <w:rFonts w:ascii="GHEA Grapalat" w:eastAsia="Times New Roman" w:hAnsi="GHEA Grapalat" w:cs="Times New Roman"/>
          <w:b/>
          <w:sz w:val="20"/>
          <w:szCs w:val="24"/>
          <w:lang w:val="hy-AM"/>
        </w:rPr>
        <w:t xml:space="preserve">:</w:t>
      </w:r>
    </w:p>
    <w:p w14:paraId="5F01323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2.2.1 </w:t>
      </w:r>
      <w:r xmlns:w="http://schemas.openxmlformats.org/wordprocessingml/2006/main" w:rsidRPr="00E84C88">
        <w:rPr>
          <w:rFonts w:ascii="Arial" w:eastAsia="Times New Roman" w:hAnsi="Arial" w:cs="Arial"/>
          <w:sz w:val="20"/>
          <w:szCs w:val="24"/>
          <w:lang w:val="hy-AM"/>
        </w:rPr>
        <w:t xml:space="preserve">Perform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necessary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actions </w:t>
      </w:r>
      <w:r xmlns:w="http://schemas.openxmlformats.org/wordprocessingml/2006/main" w:rsidRPr="00E84C88">
        <w:rPr>
          <w:rFonts w:ascii="GHEA Grapalat" w:eastAsia="Times New Roman" w:hAnsi="GHEA Grapalat" w:cs="Times New Roman"/>
          <w:sz w:val="20"/>
          <w:szCs w:val="24"/>
          <w:lang w:val="hy-AM"/>
        </w:rPr>
        <w:t xml:space="preserve">.</w:t>
      </w:r>
    </w:p>
    <w:p w14:paraId="4BEF915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2.2.2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refuse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conservation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immediately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inform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 </w:t>
      </w:r>
      <w:r xmlns:w="http://schemas.openxmlformats.org/wordprocessingml/2006/main" w:rsidRPr="00E84C88">
        <w:rPr>
          <w:rFonts w:ascii="GHEA Grapalat" w:eastAsia="Times New Roman" w:hAnsi="GHEA Grapalat" w:cs="Times New Roman"/>
          <w:sz w:val="20"/>
          <w:szCs w:val="24"/>
          <w:lang w:val="hy-AM"/>
        </w:rPr>
        <w:t xml:space="preserve">:</w:t>
      </w:r>
    </w:p>
    <w:p w14:paraId="40A8778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2.2.3 </w:t>
      </w:r>
      <w:r xmlns:w="http://schemas.openxmlformats.org/wordprocessingml/2006/main" w:rsidRPr="00E84C88">
        <w:rPr>
          <w:rFonts w:ascii="Arial" w:eastAsia="Times New Roman" w:hAnsi="Arial" w:cs="Arial"/>
          <w:sz w:val="20"/>
          <w:szCs w:val="24"/>
          <w:lang w:val="hy-AM"/>
        </w:rPr>
        <w:t xml:space="preserve">Under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 to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money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clause </w:t>
      </w:r>
      <w:r xmlns:w="http://schemas.openxmlformats.org/wordprocessingml/2006/main" w:rsidRPr="00E84C88">
        <w:rPr>
          <w:rFonts w:ascii="GHEA Grapalat" w:eastAsia="Times New Roman" w:hAnsi="GHEA Grapalat" w:cs="Times New Roman"/>
          <w:sz w:val="20"/>
          <w:szCs w:val="24"/>
          <w:lang w:val="hy-AM"/>
        </w:rPr>
        <w:t xml:space="preserve">6.5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w:t>
      </w:r>
    </w:p>
    <w:p w14:paraId="19FE283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2.2.4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quantity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variety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notify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drawback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detection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immediately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in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period </w:t>
      </w:r>
      <w:r xmlns:w="http://schemas.openxmlformats.org/wordprocessingml/2006/main" w:rsidRPr="00E84C88">
        <w:rPr>
          <w:rFonts w:ascii="GHEA Grapalat" w:eastAsia="Times New Roman" w:hAnsi="GHEA Grapalat" w:cs="Times New Roman"/>
          <w:sz w:val="20"/>
          <w:szCs w:val="24"/>
          <w:lang w:val="hy-AM"/>
        </w:rPr>
        <w:t xml:space="preserve">when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found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based </w:t>
      </w:r>
      <w:r xmlns:w="http://schemas.openxmlformats.org/wordprocessingml/2006/main" w:rsidRPr="00E84C88">
        <w:rPr>
          <w:rFonts w:ascii="GHEA Grapalat" w:eastAsia="Times New Roman" w:hAnsi="GHEA Grapalat" w:cs="Times New Roman"/>
          <w:sz w:val="20"/>
          <w:szCs w:val="24"/>
          <w:lang w:val="hy-AM"/>
        </w:rPr>
        <w:t xml:space="preserve">on</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nature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significance.</w:t>
      </w:r>
    </w:p>
    <w:p w14:paraId="465AC730"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2.2.5 </w:t>
      </w:r>
      <w:r xmlns:w="http://schemas.openxmlformats.org/wordprocessingml/2006/main" w:rsidRPr="00E84C88">
        <w:rPr>
          <w:rFonts w:ascii="Arial" w:eastAsia="Times New Roman" w:hAnsi="Arial" w:cs="Arial"/>
          <w:sz w:val="20"/>
          <w:szCs w:val="24"/>
          <w:lang w:val="hy-AM"/>
        </w:rPr>
        <w:t xml:space="preserve">of Clause </w:t>
      </w:r>
      <w:r xmlns:w="http://schemas.openxmlformats.org/wordprocessingml/2006/main" w:rsidRPr="00E84C88">
        <w:rPr>
          <w:rFonts w:ascii="GHEA Grapalat" w:eastAsia="Times New Roman" w:hAnsi="GHEA Grapalat" w:cs="Times New Roman"/>
          <w:sz w:val="20"/>
          <w:szCs w:val="24"/>
          <w:lang w:val="hy-AM"/>
        </w:rPr>
        <w:t xml:space="preserve">2.3.3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solution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caused 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justified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damages.</w:t>
      </w:r>
    </w:p>
    <w:p w14:paraId="23984F29"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25219FC1"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2.3 </w:t>
      </w:r>
      <w:r xmlns:w="http://schemas.openxmlformats.org/wordprocessingml/2006/main" w:rsidRPr="00E84C88">
        <w:rPr>
          <w:rFonts w:ascii="Arial" w:eastAsia="Times New Roman" w:hAnsi="Arial" w:cs="Arial"/>
          <w:b/>
          <w:sz w:val="20"/>
          <w:szCs w:val="24"/>
          <w:lang w:val="hy-AM"/>
        </w:rPr>
        <w:t xml:space="preserve">The Seller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right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has </w:t>
      </w:r>
      <w:r xmlns:w="http://schemas.openxmlformats.org/wordprocessingml/2006/main" w:rsidRPr="00E84C88">
        <w:rPr>
          <w:rFonts w:ascii="GHEA Grapalat" w:eastAsia="Times New Roman" w:hAnsi="GHEA Grapalat" w:cs="Times New Roman"/>
          <w:b/>
          <w:sz w:val="20"/>
          <w:szCs w:val="24"/>
          <w:lang w:val="hy-AM"/>
        </w:rPr>
        <w:t xml:space="preserve">:</w:t>
      </w:r>
    </w:p>
    <w:p w14:paraId="15FA6A03"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2.3.1 </w:t>
      </w:r>
      <w:r xmlns:w="http://schemas.openxmlformats.org/wordprocessingml/2006/main" w:rsidRPr="00E84C88">
        <w:rPr>
          <w:rFonts w:ascii="Arial" w:eastAsia="Times New Roman" w:hAnsi="Arial" w:cs="Arial"/>
          <w:sz w:val="20"/>
          <w:szCs w:val="24"/>
          <w:lang w:val="hy-AM"/>
        </w:rPr>
        <w:t xml:space="preserve">From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volumes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 </w:t>
      </w:r>
      <w:r xmlns:w="http://schemas.openxmlformats.org/wordprocessingml/2006/main" w:rsidRPr="00E84C88">
        <w:rPr>
          <w:rFonts w:ascii="GHEA Grapalat" w:eastAsia="Times New Roman" w:hAnsi="GHEA Grapalat" w:cs="Times New Roman"/>
          <w:sz w:val="20"/>
          <w:szCs w:val="24"/>
          <w:lang w:val="hy-AM"/>
        </w:rPr>
        <w:t xml:space="preserve">:</w:t>
      </w:r>
    </w:p>
    <w:p w14:paraId="42C19FB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2.3.2 </w:t>
      </w:r>
      <w:r xmlns:w="http://schemas.openxmlformats.org/wordprocessingml/2006/main" w:rsidRPr="00E84C88">
        <w:rPr>
          <w:rFonts w:ascii="Arial" w:eastAsia="Times New Roman" w:hAnsi="Arial" w:cs="Arial"/>
          <w:sz w:val="20"/>
          <w:szCs w:val="24"/>
          <w:lang w:val="hy-AM"/>
        </w:rPr>
        <w:t xml:space="preserve">From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volumes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himself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 to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amounts </w:t>
      </w:r>
      <w:r xmlns:w="http://schemas.openxmlformats.org/wordprocessingml/2006/main" w:rsidRPr="00E84C88">
        <w:rPr>
          <w:rFonts w:ascii="GHEA Grapalat" w:eastAsia="Times New Roman" w:hAnsi="GHEA Grapalat" w:cs="Times New Roman"/>
          <w:sz w:val="20"/>
          <w:szCs w:val="24"/>
          <w:lang w:val="hy-AM"/>
        </w:rPr>
        <w:t xml:space="preserve">.</w:t>
      </w:r>
    </w:p>
    <w:p w14:paraId="1919639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2.3.3 </w:t>
      </w:r>
      <w:r xmlns:w="http://schemas.openxmlformats.org/wordprocessingml/2006/main" w:rsidRPr="00E84C88">
        <w:rPr>
          <w:rFonts w:ascii="Arial" w:eastAsia="Times New Roman" w:hAnsi="Arial" w:cs="Arial"/>
          <w:sz w:val="20"/>
          <w:szCs w:val="24"/>
          <w:lang w:val="hy-AM"/>
        </w:rPr>
        <w:t xml:space="preserve">Unilateral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full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partial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significantly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contract</w:t>
      </w:r>
    </w:p>
    <w:p w14:paraId="7E0F249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2.3.3.1 </w:t>
      </w:r>
      <w:r xmlns:w="http://schemas.openxmlformats.org/wordprocessingml/2006/main" w:rsidRPr="00E84C88">
        <w:rPr>
          <w:rFonts w:ascii="Arial" w:eastAsia="Times New Roman" w:hAnsi="Arial" w:cs="Arial"/>
          <w:sz w:val="20"/>
          <w:szCs w:val="24"/>
          <w:lang w:val="hy-AM"/>
        </w:rPr>
        <w:t xml:space="preserve">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violate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essential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considered </w:t>
      </w:r>
      <w:r xmlns:w="http://schemas.openxmlformats.org/wordprocessingml/2006/main" w:rsidRPr="00E84C88">
        <w:rPr>
          <w:rFonts w:ascii="Arial" w:eastAsia="Times New Roman" w:hAnsi="Arial" w:cs="Arial"/>
          <w:sz w:val="20"/>
          <w:szCs w:val="24"/>
          <w:lang w:val="hy-AM"/>
        </w:rPr>
        <w:t xml:space="preserve">if </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repeatedly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violated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dates.</w:t>
      </w:r>
    </w:p>
    <w:p w14:paraId="25FCD68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2.3.4 </w:t>
      </w:r>
      <w:r xmlns:w="http://schemas.openxmlformats.org/wordprocessingml/2006/main" w:rsidRPr="00E84C88">
        <w:rPr>
          <w:rFonts w:ascii="Arial" w:eastAsia="Times New Roman" w:hAnsi="Arial" w:cs="Arial"/>
          <w:sz w:val="20"/>
          <w:szCs w:val="24"/>
          <w:lang w:val="hy-AM"/>
        </w:rPr>
        <w:t xml:space="preserve">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prematurely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p>
    <w:p w14:paraId="6FBDFEAF"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66E0680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2.4 </w:t>
      </w:r>
      <w:r xmlns:w="http://schemas.openxmlformats.org/wordprocessingml/2006/main" w:rsidRPr="00E84C88">
        <w:rPr>
          <w:rFonts w:ascii="Arial" w:eastAsia="Times New Roman" w:hAnsi="Arial" w:cs="Arial"/>
          <w:b/>
          <w:sz w:val="20"/>
          <w:szCs w:val="24"/>
          <w:lang w:val="hy-AM"/>
        </w:rPr>
        <w:t xml:space="preserve">The Seller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must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is </w:t>
      </w:r>
      <w:r xmlns:w="http://schemas.openxmlformats.org/wordprocessingml/2006/main" w:rsidRPr="00E84C88">
        <w:rPr>
          <w:rFonts w:ascii="GHEA Grapalat" w:eastAsia="Times New Roman" w:hAnsi="GHEA Grapalat" w:cs="Times New Roman"/>
          <w:b/>
          <w:sz w:val="20"/>
          <w:szCs w:val="24"/>
          <w:lang w:val="hy-AM"/>
        </w:rPr>
        <w:t xml:space="preserve">:</w:t>
      </w:r>
    </w:p>
    <w:p w14:paraId="4A03901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2.4.1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 </w:t>
      </w:r>
      <w:r xmlns:w="http://schemas.openxmlformats.org/wordprocessingml/2006/main" w:rsidRPr="00E84C88">
        <w:rPr>
          <w:rFonts w:ascii="Arial" w:eastAsia="Times New Roman" w:hAnsi="Arial" w:cs="Arial"/>
          <w:sz w:val="20"/>
          <w:szCs w:val="24"/>
          <w:lang w:val="hy-AM"/>
        </w:rPr>
        <w:t xml:space="preserve">under </w:t>
      </w:r>
      <w:r xmlns:w="http://schemas.openxmlformats.org/wordprocessingml/2006/main" w:rsidRPr="00E84C88">
        <w:rPr>
          <w:rFonts w:ascii="GHEA Grapalat" w:eastAsia="Times New Roman" w:hAnsi="GHEA Grapalat" w:cs="Times New Roman"/>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volumes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at the address </w:t>
      </w:r>
      <w:r xmlns:w="http://schemas.openxmlformats.org/wordprocessingml/2006/main" w:rsidRPr="00E84C88">
        <w:rPr>
          <w:rFonts w:ascii="GHEA Grapalat" w:eastAsia="Times New Roman" w:hAnsi="GHEA Grapalat" w:cs="Times Armenian"/>
          <w:sz w:val="20"/>
          <w:szCs w:val="24"/>
          <w:lang w:val="hy-AM"/>
        </w:rPr>
        <w:t xml:space="preserve">:</w:t>
      </w:r>
    </w:p>
    <w:p w14:paraId="05BC6B8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2.4.2 </w:t>
      </w:r>
      <w:r xmlns:w="http://schemas.openxmlformats.org/wordprocessingml/2006/main" w:rsidRPr="00E84C88">
        <w:rPr>
          <w:rFonts w:ascii="Arial" w:eastAsia="Times New Roman" w:hAnsi="Arial" w:cs="Arial"/>
          <w:sz w:val="20"/>
          <w:szCs w:val="24"/>
          <w:lang w:val="hy-AM"/>
        </w:rPr>
        <w:t xml:space="preserve">Provide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clause </w:t>
      </w:r>
      <w:r xmlns:w="http://schemas.openxmlformats.org/wordprocessingml/2006/main" w:rsidRPr="00E84C88">
        <w:rPr>
          <w:rFonts w:ascii="GHEA Grapalat" w:eastAsia="Times New Roman" w:hAnsi="GHEA Grapalat" w:cs="Times New Roman"/>
          <w:sz w:val="20"/>
          <w:szCs w:val="24"/>
          <w:lang w:val="hy-AM"/>
        </w:rPr>
        <w:t xml:space="preserve">2.1.2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 </w:t>
      </w: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sub-clause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 ) </w:t>
      </w:r>
      <w:r xmlns:w="http://schemas.openxmlformats.org/wordprocessingml/2006/main" w:rsidRPr="00E84C88">
        <w:rPr>
          <w:rFonts w:ascii="Arial" w:eastAsia="Times New Roman" w:hAnsi="Arial" w:cs="Arial"/>
          <w:sz w:val="20"/>
          <w:szCs w:val="24"/>
          <w:lang w:val="hy-AM"/>
        </w:rPr>
        <w:t xml:space="preserve">to clause </w:t>
      </w:r>
      <w:r xmlns:w="http://schemas.openxmlformats.org/wordprocessingml/2006/main" w:rsidRPr="00E84C88">
        <w:rPr>
          <w:rFonts w:ascii="GHEA Grapalat" w:eastAsia="Times New Roman" w:hAnsi="GHEA Grapalat" w:cs="Times New Roman"/>
          <w:sz w:val="20"/>
          <w:szCs w:val="24"/>
          <w:lang w:val="hy-AM"/>
        </w:rPr>
        <w:t xml:space="preserve">2.1.5</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corresponding </w:t>
      </w:r>
      <w:r xmlns:w="http://schemas.openxmlformats.org/wordprocessingml/2006/main" w:rsidRPr="00E84C88">
        <w:rPr>
          <w:rFonts w:ascii="GHEA Grapalat" w:eastAsia="Times New Roman" w:hAnsi="GHEA Grapalat" w:cs="Times New Roman"/>
          <w:sz w:val="20"/>
          <w:szCs w:val="24"/>
          <w:lang w:val="hy-AM"/>
        </w:rPr>
        <w:t xml:space="preserve">to: </w:t>
      </w:r>
      <w:r xmlns:w="http://schemas.openxmlformats.org/wordprocessingml/2006/main" w:rsidRPr="00E84C88">
        <w:rPr>
          <w:rFonts w:ascii="Arial" w:eastAsia="Times New Roman" w:hAnsi="Arial" w:cs="Arial"/>
          <w:sz w:val="20"/>
          <w:szCs w:val="24"/>
          <w:lang w:val="hy-AM"/>
        </w:rPr>
        <w:t xml:space="preserve">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terms </w:t>
      </w:r>
      <w:r xmlns:w="http://schemas.openxmlformats.org/wordprocessingml/2006/main" w:rsidRPr="00E84C88">
        <w:rPr>
          <w:rFonts w:ascii="GHEA Grapalat" w:eastAsia="Times New Roman" w:hAnsi="GHEA Grapalat" w:cs="Times New Roman"/>
          <w:sz w:val="20"/>
          <w:szCs w:val="24"/>
          <w:lang w:val="hy-AM"/>
        </w:rPr>
        <w:t xml:space="preserve">.</w:t>
      </w:r>
    </w:p>
    <w:p w14:paraId="2875B5FE"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2.4.3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third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rights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free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w:t>
      </w:r>
    </w:p>
    <w:p w14:paraId="46D3A19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2.4.5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quantity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 </w:t>
      </w:r>
      <w:r xmlns:w="http://schemas.openxmlformats.org/wordprocessingml/2006/main" w:rsidRPr="00E84C88">
        <w:rPr>
          <w:rFonts w:ascii="GHEA Grapalat" w:eastAsia="Times New Roman" w:hAnsi="GHEA Grapalat" w:cs="Times New Roman"/>
          <w:sz w:val="20"/>
          <w:szCs w:val="24"/>
          <w:lang w:val="hy-AM"/>
        </w:rPr>
        <w:t xml:space="preserve">under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at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address </w:t>
      </w:r>
      <w:r xmlns:w="http://schemas.openxmlformats.org/wordprocessingml/2006/main" w:rsidRPr="00E84C88">
        <w:rPr>
          <w:rFonts w:ascii="GHEA Grapalat" w:eastAsia="Times New Roman" w:hAnsi="GHEA Grapalat" w:cs="Times New Roman"/>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demand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certifier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legislation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documents.</w:t>
      </w:r>
      <w:r xmlns:w="http://schemas.openxmlformats.org/wordprocessingml/2006/main" w:rsidRPr="00E84C88">
        <w:rPr>
          <w:rFonts w:ascii="GHEA Grapalat" w:eastAsia="Times New Roman" w:hAnsi="GHEA Grapalat" w:cs="Times New Roman"/>
          <w:sz w:val="20"/>
          <w:szCs w:val="24"/>
          <w:lang w:val="hy-AM"/>
        </w:rPr>
        <w:t xml:space="preserve"> </w:t>
      </w:r>
    </w:p>
    <w:p w14:paraId="3FEB39A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2.4.6 </w:t>
      </w:r>
      <w:r xmlns:w="http://schemas.openxmlformats.org/wordprocessingml/2006/main" w:rsidRPr="00E84C88">
        <w:rPr>
          <w:rFonts w:ascii="Arial" w:eastAsia="Times New Roman" w:hAnsi="Arial" w:cs="Arial"/>
          <w:sz w:val="20"/>
          <w:szCs w:val="24"/>
          <w:lang w:val="hy-AM"/>
        </w:rPr>
        <w:t xml:space="preserve">Defective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weak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give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case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in </w:t>
      </w:r>
      <w:r xmlns:w="http://schemas.openxmlformats.org/wordprocessingml/2006/main" w:rsidRPr="00E84C88">
        <w:rPr>
          <w:rFonts w:ascii="Arial" w:eastAsia="Times New Roman" w:hAnsi="Arial" w:cs="Arial"/>
          <w:sz w:val="20"/>
          <w:szCs w:val="24"/>
          <w:lang w:val="hy-AM"/>
        </w:rPr>
        <w:t xml:space="preserve">order to </w:t>
      </w:r>
      <w:r xmlns:w="http://schemas.openxmlformats.org/wordprocessingml/2006/main" w:rsidRPr="00E84C88">
        <w:rPr>
          <w:rFonts w:ascii="Arial" w:eastAsia="Times New Roman" w:hAnsi="Arial" w:cs="Arial"/>
          <w:sz w:val="20"/>
          <w:szCs w:val="24"/>
          <w:lang w:val="hy-AM"/>
        </w:rPr>
        <w:t xml:space="preserve">complete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incomplete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p>
    <w:p w14:paraId="3E0EC78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2.4.7 </w:t>
      </w:r>
      <w:r xmlns:w="http://schemas.openxmlformats.org/wordprocessingml/2006/main" w:rsidRPr="00E84C88">
        <w:rPr>
          <w:rFonts w:ascii="Arial" w:eastAsia="Times New Roman" w:hAnsi="Arial" w:cs="Arial"/>
          <w:sz w:val="20"/>
          <w:szCs w:val="24"/>
          <w:lang w:val="hy-AM"/>
        </w:rPr>
        <w:t xml:space="preserve">Back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take away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clause </w:t>
      </w:r>
      <w:r xmlns:w="http://schemas.openxmlformats.org/wordprocessingml/2006/main" w:rsidRPr="00E84C88">
        <w:rPr>
          <w:rFonts w:ascii="GHEA Grapalat" w:eastAsia="Times New Roman" w:hAnsi="GHEA Grapalat" w:cs="Times New Roman"/>
          <w:sz w:val="20"/>
          <w:szCs w:val="24"/>
          <w:lang w:val="hy-AM"/>
        </w:rPr>
        <w:t xml:space="preserve">2.2.2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protection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manage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 </w:t>
      </w:r>
      <w:r xmlns:w="http://schemas.openxmlformats.org/wordprocessingml/2006/main" w:rsidRPr="00E84C88">
        <w:rPr>
          <w:rFonts w:ascii="GHEA Grapalat" w:eastAsia="Times New Roman" w:hAnsi="GHEA Grapalat" w:cs="Times New Roman"/>
          <w:sz w:val="20"/>
          <w:szCs w:val="24"/>
          <w:lang w:val="hy-AM"/>
        </w:rPr>
        <w:t xml:space="preserve">how</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protection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to </w:t>
      </w:r>
      <w:r xmlns:w="http://schemas.openxmlformats.org/wordprocessingml/2006/main" w:rsidRPr="00E84C88">
        <w:rPr>
          <w:rFonts w:ascii="Arial" w:eastAsia="Times New Roman" w:hAnsi="Arial" w:cs="Arial"/>
          <w:sz w:val="20"/>
          <w:szCs w:val="24"/>
          <w:lang w:val="hy-AM"/>
        </w:rPr>
        <w:t xml:space="preserve">accept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realize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return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connected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necessary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w:t>
      </w:r>
    </w:p>
    <w:p w14:paraId="5809716A"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2.4.8 </w:t>
      </w:r>
      <w:r xmlns:w="http://schemas.openxmlformats.org/wordprocessingml/2006/main" w:rsidRPr="00E84C88">
        <w:rPr>
          <w:rFonts w:ascii="Arial" w:eastAsia="Times New Roman" w:hAnsi="Arial" w:cs="Arial"/>
          <w:sz w:val="20"/>
          <w:szCs w:val="24"/>
          <w:lang w:val="hy-AM"/>
        </w:rPr>
        <w:t xml:space="preserve">Under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clauses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fine.</w:t>
      </w:r>
    </w:p>
    <w:p w14:paraId="7D50D48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2.4.9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 over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belongings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appropriate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documents.</w:t>
      </w:r>
    </w:p>
    <w:p w14:paraId="20F579B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2.4.10 </w:t>
      </w:r>
      <w:r xmlns:w="http://schemas.openxmlformats.org/wordprocessingml/2006/main" w:rsidRPr="00E84C88">
        <w:rPr>
          <w:rFonts w:ascii="Arial" w:eastAsia="Times New Roman" w:hAnsi="Arial" w:cs="Arial"/>
          <w:sz w:val="20"/>
          <w:szCs w:val="24"/>
          <w:lang w:val="hy-AM"/>
        </w:rPr>
        <w:t xml:space="preserve">of Clause </w:t>
      </w:r>
      <w:r xmlns:w="http://schemas.openxmlformats.org/wordprocessingml/2006/main" w:rsidRPr="00E84C88">
        <w:rPr>
          <w:rFonts w:ascii="GHEA Grapalat" w:eastAsia="Times New Roman" w:hAnsi="GHEA Grapalat" w:cs="Times New Roman"/>
          <w:sz w:val="20"/>
          <w:szCs w:val="24"/>
          <w:lang w:val="hy-AM"/>
        </w:rPr>
        <w:t xml:space="preserve">2.1.7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solution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caused 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justified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damages.</w:t>
      </w:r>
    </w:p>
    <w:p w14:paraId="044BFA8A"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2.4.11 </w:t>
      </w:r>
      <w:r xmlns:w="http://schemas.openxmlformats.org/wordprocessingml/2006/main" w:rsidRPr="00E84C88">
        <w:rPr>
          <w:rFonts w:ascii="Arial" w:eastAsia="Times New Roman" w:hAnsi="Arial" w:cs="Arial"/>
          <w:sz w:val="20"/>
          <w:szCs w:val="24"/>
          <w:lang w:val="hy-AM"/>
        </w:rPr>
        <w:t xml:space="preserve">Qualification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 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person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must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provisions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action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liquidation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bankruptcy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process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start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advance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writing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inform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p>
    <w:p w14:paraId="71D7406B" w14:textId="77777777" w:rsidR="00532D6C" w:rsidRPr="00E84C88" w:rsidRDefault="00532D6C" w:rsidP="00532D6C">
      <w:pPr>
        <w:spacing w:after="0" w:line="240" w:lineRule="auto"/>
        <w:ind w:firstLine="709"/>
        <w:jc w:val="both"/>
        <w:rPr>
          <w:rFonts w:ascii="GHEA Grapalat" w:eastAsia="Times New Roman" w:hAnsi="GHEA Grapalat" w:cs="Times New Roman"/>
          <w:sz w:val="24"/>
          <w:szCs w:val="24"/>
          <w:lang w:val="hy-AM"/>
        </w:rPr>
      </w:pPr>
    </w:p>
    <w:p w14:paraId="69CF433A"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3. </w:t>
      </w:r>
      <w:r xmlns:w="http://schemas.openxmlformats.org/wordprocessingml/2006/main" w:rsidRPr="00E84C88">
        <w:rPr>
          <w:rFonts w:ascii="Arial" w:eastAsia="Times New Roman" w:hAnsi="Arial" w:cs="Arial"/>
          <w:b/>
          <w:sz w:val="20"/>
          <w:szCs w:val="24"/>
          <w:lang w:val="hy-AM"/>
        </w:rPr>
        <w:t xml:space="preserve">AGREEMENT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PRICE:</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PAYMENT: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THE PROCEDURE</w:t>
      </w:r>
    </w:p>
    <w:p w14:paraId="4F52F9B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3.1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price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make up</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Times New Roman"/>
          <w:sz w:val="20"/>
          <w:szCs w:val="24"/>
          <w:lang w:val="hy-AM"/>
        </w:rPr>
        <w:t xml:space="preserve">________________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AMD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including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VAT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vertAlign w:val="superscript"/>
          <w:lang w:val="hy-AM"/>
        </w:rPr>
        <w:t xml:space="preserve">17 </w:t>
      </w:r>
      <w:r xmlns:w="http://schemas.openxmlformats.org/wordprocessingml/2006/main" w:rsidRPr="00E84C88">
        <w:rPr>
          <w:rFonts w:ascii="GHEA Grapalat" w:eastAsia="Times New Roman" w:hAnsi="GHEA Grapalat" w:cs="Times New Roman"/>
          <w:color w:val="FFFFFF"/>
          <w:sz w:val="20"/>
          <w:szCs w:val="24"/>
          <w:vertAlign w:val="superscript"/>
          <w:lang w:val="hy-AM"/>
        </w:rPr>
        <w:t xml:space="preserve">29 </w:t>
      </w:r>
      <w:r xmlns:w="http://schemas.openxmlformats.org/wordprocessingml/2006/main" w:rsidRPr="00E84C88">
        <w:rPr>
          <w:rFonts w:ascii="GHEA Grapalat" w:eastAsia="Times New Roman" w:hAnsi="GHEA Grapalat" w:cs="Times New Roman"/>
          <w:color w:val="FFFFFF"/>
          <w:sz w:val="20"/>
          <w:szCs w:val="24"/>
          <w:vertAlign w:val="superscript"/>
          <w:lang w:val="hy-AM"/>
        </w:rPr>
        <w:footnoteReference xmlns:w="http://schemas.openxmlformats.org/wordprocessingml/2006/main" w:id="10"/>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GHEA Grapalat" w:eastAsia="Times New Roman" w:hAnsi="GHEA Grapalat" w:cs="Times New Roman"/>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price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provide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purpose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done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fees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including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taxes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duties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transportation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insurance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expenses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rewards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expected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profit.</w:t>
      </w:r>
    </w:p>
    <w:p w14:paraId="3D439031"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supply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does not have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add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reduce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price.</w:t>
      </w:r>
    </w:p>
    <w:p w14:paraId="63FF7B0B"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3.2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w:t>
      </w:r>
      <w:r xmlns:w="http://schemas.openxmlformats.org/wordprocessingml/2006/main" w:rsidRPr="00E84C88">
        <w:rPr>
          <w:rFonts w:ascii="Arial" w:eastAsia="Times New Roman" w:hAnsi="Arial" w:cs="Arial"/>
          <w:sz w:val="20"/>
          <w:szCs w:val="24"/>
          <w:lang w:val="hy-AM"/>
        </w:rPr>
        <w:t xml:space="preserve">price </w:t>
      </w:r>
      <w:r xmlns:w="http://schemas.openxmlformats.org/wordprocessingml/2006/main" w:rsidRPr="00E84C88">
        <w:rPr>
          <w:rFonts w:ascii="GHEA Grapalat" w:eastAsia="Times New Roman" w:hAnsi="GHEA Grapalat" w:cs="Times Armenian"/>
          <w:sz w:val="20"/>
          <w:szCs w:val="24"/>
          <w:lang w:val="hy-AM"/>
        </w:rPr>
        <w:t xml:space="preserve">to</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GHEA Grapalat" w:eastAsia="Times New Roman" w:hAnsi="GHEA Grapalat" w:cs="Times Armenian"/>
          <w:sz w:val="20"/>
          <w:szCs w:val="24"/>
          <w:u w:val="single"/>
          <w:lang w:val="hy-AM"/>
        </w:rPr>
        <w:t xml:space="preserve">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AMD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transfer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banking</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account </w:t>
      </w:r>
      <w:r xmlns:w="http://schemas.openxmlformats.org/wordprocessingml/2006/main" w:rsidRPr="00E84C88">
        <w:rPr>
          <w:rFonts w:ascii="GHEA Grapalat" w:eastAsia="Times New Roman" w:hAnsi="GHEA Grapalat" w:cs="Times Armenian"/>
          <w:sz w:val="20"/>
          <w:szCs w:val="24"/>
          <w:lang w:val="hy-AM"/>
        </w:rPr>
        <w:t xml:space="preserve">as</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advance payment.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Advance payment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redemption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being implemented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protocols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based on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performed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payments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make </w:t>
      </w:r>
      <w:r xmlns:w="http://schemas.openxmlformats.org/wordprocessingml/2006/main" w:rsidRPr="00E84C88">
        <w:rPr>
          <w:rFonts w:ascii="Arial" w:eastAsia="Times New Roman" w:hAnsi="Arial" w:cs="Arial"/>
          <w:sz w:val="20"/>
          <w:szCs w:val="24"/>
          <w:lang w:val="hy-AM"/>
        </w:rPr>
        <w:t xml:space="preserve">deductions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deductions </w:t>
      </w:r>
      <w:r xmlns:w="http://schemas.openxmlformats.org/wordprocessingml/2006/main" w:rsidRPr="00E84C88">
        <w:rPr>
          <w:rFonts w:ascii="GHEA Grapalat" w:eastAsia="Times New Roman" w:hAnsi="GHEA Grapalat" w:cs="Times Armenian"/>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form.</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advance payment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repayment </w:t>
      </w:r>
      <w:r xmlns:w="http://schemas.openxmlformats.org/wordprocessingml/2006/main" w:rsidRPr="00E84C88">
        <w:rPr>
          <w:rFonts w:ascii="Arial" w:eastAsia="Times New Roman" w:hAnsi="Arial" w:cs="Arial"/>
          <w:sz w:val="20"/>
          <w:szCs w:val="24"/>
          <w:lang w:val="hy-AM"/>
        </w:rPr>
        <w:t xml:space="preserve">to the </w:t>
      </w:r>
      <w:r xmlns:w="http://schemas.openxmlformats.org/wordprocessingml/2006/main" w:rsidRPr="00E84C88">
        <w:rPr>
          <w:rFonts w:ascii="GHEA Grapalat" w:eastAsia="Times New Roman" w:hAnsi="GHEA Grapalat" w:cs="Times Armenian"/>
          <w:sz w:val="20"/>
          <w:szCs w:val="24"/>
          <w:lang w:val="hy-AM"/>
        </w:rPr>
        <w:t xml:space="preserve">Seller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they are not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performed </w:t>
      </w:r>
      <w:r xmlns:w="http://schemas.openxmlformats.org/wordprocessingml/2006/main" w:rsidRPr="00E84C88">
        <w:rPr>
          <w:rFonts w:ascii="GHEA Grapalat" w:eastAsia="Times New Roman" w:hAnsi="GHEA Grapalat" w:cs="Sylfaen"/>
          <w:sz w:val="20"/>
          <w:szCs w:val="24"/>
          <w:lang w:val="hy-AM"/>
        </w:rPr>
        <w:t xml:space="preserve">at </w:t>
      </w:r>
      <w:r xmlns:w="http://schemas.openxmlformats.org/wordprocessingml/2006/main" w:rsidRPr="00E84C88">
        <w:rPr>
          <w:rFonts w:ascii="GHEA Grapalat" w:eastAsia="Times New Roman" w:hAnsi="GHEA Grapalat" w:cs="Sylfaen"/>
          <w:sz w:val="20"/>
          <w:szCs w:val="24"/>
          <w:vertAlign w:val="superscript"/>
          <w:lang w:val="hy-AM"/>
        </w:rPr>
        <w:t xml:space="preserve">6:30 </w:t>
      </w:r>
      <w:r xmlns:w="http://schemas.openxmlformats.org/wordprocessingml/2006/main" w:rsidRPr="00E84C88">
        <w:rPr>
          <w:rFonts w:ascii="GHEA Grapalat" w:eastAsia="Times New Roman" w:hAnsi="GHEA Grapalat" w:cs="Sylfaen"/>
          <w:color w:val="FFFFFF"/>
          <w:sz w:val="20"/>
          <w:szCs w:val="24"/>
          <w:vertAlign w:val="superscript"/>
          <w:lang w:val="hy-AM"/>
        </w:rPr>
        <w:t xml:space="preserve">p.m</w:t>
      </w:r>
      <w:r xmlns:w="http://schemas.openxmlformats.org/wordprocessingml/2006/main" w:rsidRPr="00E84C88">
        <w:rPr>
          <w:rFonts w:ascii="GHEA Grapalat" w:eastAsia="Times New Roman" w:hAnsi="GHEA Grapalat" w:cs="Sylfaen"/>
          <w:color w:val="FFFFFF"/>
          <w:sz w:val="20"/>
          <w:szCs w:val="24"/>
          <w:vertAlign w:val="superscript"/>
          <w:lang w:val="hy-AM"/>
        </w:rPr>
        <w:footnoteReference xmlns:w="http://schemas.openxmlformats.org/wordprocessingml/2006/main" w:id="11"/>
      </w:r>
      <w:r xmlns:w="http://schemas.openxmlformats.org/wordprocessingml/2006/main" w:rsidRPr="00E84C88">
        <w:rPr>
          <w:rFonts w:ascii="GHEA Grapalat" w:eastAsia="Times New Roman" w:hAnsi="GHEA Grapalat" w:cs="Times New Roman"/>
          <w:sz w:val="20"/>
          <w:szCs w:val="24"/>
          <w:lang w:val="hy-AM"/>
        </w:rPr>
        <w:t xml:space="preserve"> </w:t>
      </w:r>
    </w:p>
    <w:p w14:paraId="5B204DA1"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3.3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himself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front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AMD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non-cash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means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computational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account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transfer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through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Monetary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funds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transfer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happening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handover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protocol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based 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GHEA Grapalat" w:eastAsia="Times New Roman" w:hAnsi="GHEA Grapalat" w:cs="Times New Roman"/>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scheduled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appendix </w:t>
      </w:r>
      <w:r xmlns:w="http://schemas.openxmlformats.org/wordprocessingml/2006/main" w:rsidRPr="00E84C88">
        <w:rPr>
          <w:rFonts w:ascii="GHEA Grapalat" w:eastAsia="Times New Roman" w:hAnsi="GHEA Grapalat" w:cs="Times New Roman"/>
          <w:sz w:val="20"/>
          <w:szCs w:val="24"/>
          <w:lang w:val="hy-AM"/>
        </w:rPr>
        <w:t xml:space="preserve">N 2) </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size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amines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record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made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w:t>
      </w:r>
      <w:r xmlns:w="http://schemas.openxmlformats.org/wordprocessingml/2006/main" w:rsidRPr="00E84C88">
        <w:rPr>
          <w:rFonts w:ascii="GHEA Grapalat" w:eastAsia="Times New Roman" w:hAnsi="GHEA Grapalat" w:cs="Times New Roman"/>
          <w:sz w:val="20"/>
          <w:szCs w:val="24"/>
          <w:lang w:val="hy-AM"/>
        </w:rPr>
        <w:t xml:space="preserve">the 20th </w:t>
      </w:r>
      <w:r xmlns:w="http://schemas.openxmlformats.org/wordprocessingml/2006/main" w:rsidRPr="00E84C88">
        <w:rPr>
          <w:rFonts w:ascii="Arial" w:eastAsia="Times New Roman" w:hAnsi="Arial" w:cs="Arial"/>
          <w:sz w:val="20"/>
          <w:szCs w:val="24"/>
          <w:lang w:val="hy-AM"/>
        </w:rPr>
        <w:t xml:space="preserve">of the month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 month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schedule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financial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means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being implemented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up to </w:t>
      </w:r>
      <w:r xmlns:w="http://schemas.openxmlformats.org/wordprocessingml/2006/main" w:rsidRPr="00E84C88">
        <w:rPr>
          <w:rFonts w:ascii="GHEA Grapalat" w:eastAsia="Times New Roman" w:hAnsi="GHEA Grapalat" w:cs="Times New Roman"/>
          <w:sz w:val="20"/>
          <w:szCs w:val="24"/>
          <w:lang w:val="hy-AM"/>
        </w:rPr>
        <w:t xml:space="preserve">30 </w:t>
      </w:r>
      <w:r xmlns:w="http://schemas.openxmlformats.org/wordprocessingml/2006/main" w:rsidRPr="00E84C88">
        <w:rPr>
          <w:rFonts w:ascii="Arial" w:eastAsia="Times New Roman" w:hAnsi="Arial" w:cs="Arial"/>
          <w:sz w:val="20"/>
          <w:szCs w:val="24"/>
          <w:lang w:val="hy-AM"/>
        </w:rPr>
        <w:t xml:space="preserve">working days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during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later </w:t>
      </w:r>
      <w:r xmlns:w="http://schemas.openxmlformats.org/wordprocessingml/2006/main" w:rsidRPr="00E84C88">
        <w:rPr>
          <w:rFonts w:ascii="Arial" w:eastAsia="Times New Roman" w:hAnsi="Arial" w:cs="Arial"/>
          <w:sz w:val="20"/>
          <w:szCs w:val="24"/>
          <w:lang w:val="hy-AM"/>
        </w:rPr>
        <w:t xml:space="preserve">than</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year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December </w:t>
      </w:r>
      <w:r xmlns:w="http://schemas.openxmlformats.org/wordprocessingml/2006/main" w:rsidRPr="00E84C88">
        <w:rPr>
          <w:rFonts w:ascii="GHEA Grapalat" w:eastAsia="Times New Roman" w:hAnsi="GHEA Grapalat" w:cs="Times New Roman"/>
          <w:sz w:val="20"/>
          <w:szCs w:val="24"/>
          <w:lang w:val="hy-AM"/>
        </w:rPr>
        <w:t xml:space="preserve">30 </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Arial" w:eastAsia="Times New Roman" w:hAnsi="Arial" w:cs="Arial"/>
          <w:sz w:val="20"/>
          <w:szCs w:val="24"/>
          <w:lang w:val="hy-AM"/>
        </w:rPr>
        <w:t xml:space="preserve">​</w:t>
      </w:r>
    </w:p>
    <w:p w14:paraId="014F0444"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4F6351F6"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4. </w:t>
      </w:r>
      <w:r xmlns:w="http://schemas.openxmlformats.org/wordprocessingml/2006/main" w:rsidRPr="00E84C88">
        <w:rPr>
          <w:rFonts w:ascii="Arial" w:eastAsia="Times New Roman" w:hAnsi="Arial" w:cs="Arial"/>
          <w:b/>
          <w:sz w:val="20"/>
          <w:szCs w:val="24"/>
          <w:lang w:val="hy-AM"/>
        </w:rPr>
        <w:t xml:space="preserve">OF THE PRODUCT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QUALITY</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WARRANTY</w:t>
      </w:r>
    </w:p>
    <w:p w14:paraId="304C191F"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4.1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guarantee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compliance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standard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requirements.</w:t>
      </w:r>
      <w:r xmlns:w="http://schemas.openxmlformats.org/wordprocessingml/2006/main" w:rsidRPr="00E84C88">
        <w:rPr>
          <w:rFonts w:ascii="GHEA Grapalat" w:eastAsia="Times New Roman" w:hAnsi="GHEA Grapalat" w:cs="Times New Roman"/>
          <w:sz w:val="20"/>
          <w:szCs w:val="24"/>
          <w:lang w:val="hy-AM"/>
        </w:rPr>
        <w:t xml:space="preserve"> </w:t>
      </w:r>
    </w:p>
    <w:p w14:paraId="726C7587" w14:textId="77777777" w:rsidR="00532D6C" w:rsidRPr="00E84C88" w:rsidRDefault="00532D6C" w:rsidP="00532D6C">
      <w:pPr xmlns:w="http://schemas.openxmlformats.org/wordprocessingml/2006/main">
        <w:spacing w:after="0" w:line="240" w:lineRule="auto"/>
        <w:ind w:firstLine="702"/>
        <w:jc w:val="both"/>
        <w:rPr>
          <w:rFonts w:ascii="GHEA Grapalat" w:eastAsia="Times New Roman" w:hAnsi="GHEA Grapalat" w:cs="Sylfaen"/>
          <w:sz w:val="20"/>
          <w:szCs w:val="24"/>
          <w:lang w:val="pt-BR"/>
        </w:rPr>
      </w:pPr>
      <w:r xmlns:w="http://schemas.openxmlformats.org/wordprocessingml/2006/main" w:rsidRPr="00E84C88">
        <w:rPr>
          <w:rFonts w:ascii="GHEA Grapalat" w:eastAsia="Times New Roman" w:hAnsi="GHEA Grapalat" w:cs="Times Armenian"/>
          <w:sz w:val="20"/>
          <w:szCs w:val="24"/>
          <w:lang w:val="pt-BR"/>
        </w:rPr>
        <w:t xml:space="preserve">4.2 </w:t>
      </w:r>
      <w:r xmlns:w="http://schemas.openxmlformats.org/wordprocessingml/2006/main" w:rsidRPr="00E84C88">
        <w:rPr>
          <w:rFonts w:ascii="Arial" w:eastAsia="Times New Roman" w:hAnsi="Arial" w:cs="Arial"/>
          <w:sz w:val="20"/>
          <w:szCs w:val="24"/>
          <w:lang w:val="pt-BR"/>
        </w:rPr>
        <w:t xml:space="preserve">Basic</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means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being</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goods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for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warranty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term:</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Buyer's: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product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be accepted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on the day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next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from the date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including</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GHEA Grapalat" w:eastAsia="Times New Roman" w:hAnsi="GHEA Grapalat" w:cs="Sylfaen"/>
          <w:sz w:val="20"/>
          <w:szCs w:val="24"/>
          <w:u w:val="single"/>
          <w:lang w:val="pt-BR"/>
        </w:rPr>
        <w:t xml:space="preserve">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calendar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day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If</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warranty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period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during</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application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are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came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supplied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the product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disadvantages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seller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must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her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at the expense of </w:t>
      </w:r>
      <w:r xmlns:w="http://schemas.openxmlformats.org/wordprocessingml/2006/main" w:rsidRPr="00E84C88">
        <w:rPr>
          <w:rFonts w:ascii="Arial" w:eastAsia="Times New Roman" w:hAnsi="Arial" w:cs="Arial"/>
          <w:sz w:val="20"/>
          <w:szCs w:val="24"/>
          <w:lang w:val="pt-BR"/>
        </w:rPr>
        <w:t xml:space="preserve">the </w:t>
      </w:r>
      <w:r xmlns:w="http://schemas.openxmlformats.org/wordprocessingml/2006/main" w:rsidRPr="00E84C88">
        <w:rPr>
          <w:rFonts w:ascii="GHEA Grapalat" w:eastAsia="Times New Roman" w:hAnsi="GHEA Grapalat" w:cs="Sylfaen"/>
          <w:sz w:val="20"/>
          <w:szCs w:val="24"/>
          <w:lang w:val="pt-BR"/>
        </w:rPr>
        <w:t xml:space="preserve">Buyer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reasonable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within the deadline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eliminate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disadvantages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GHEA Grapalat" w:eastAsia="Times New Roman" w:hAnsi="GHEA Grapalat" w:cs="Sylfaen"/>
          <w:sz w:val="20"/>
          <w:szCs w:val="24"/>
          <w:vertAlign w:val="superscript"/>
          <w:lang w:val="pt-BR"/>
        </w:rPr>
        <w:t xml:space="preserve">19 </w:t>
      </w:r>
      <w:r xmlns:w="http://schemas.openxmlformats.org/wordprocessingml/2006/main" w:rsidRPr="00E84C88">
        <w:rPr>
          <w:rFonts w:ascii="GHEA Grapalat" w:eastAsia="Times New Roman" w:hAnsi="GHEA Grapalat" w:cs="Sylfaen"/>
          <w:color w:val="FFFFFF"/>
          <w:sz w:val="20"/>
          <w:szCs w:val="24"/>
          <w:vertAlign w:val="superscript"/>
          <w:lang w:val="pt-BR"/>
        </w:rPr>
        <w:t xml:space="preserve">31</w:t>
      </w:r>
      <w:r xmlns:w="http://schemas.openxmlformats.org/wordprocessingml/2006/main" w:rsidRPr="00E84C88">
        <w:rPr>
          <w:rFonts w:ascii="GHEA Grapalat" w:eastAsia="Times New Roman" w:hAnsi="GHEA Grapalat" w:cs="Sylfaen"/>
          <w:color w:val="FFFFFF"/>
          <w:sz w:val="20"/>
          <w:szCs w:val="24"/>
          <w:vertAlign w:val="superscript"/>
          <w:lang w:val="pt-BR"/>
        </w:rPr>
        <w:footnoteReference xmlns:w="http://schemas.openxmlformats.org/wordprocessingml/2006/main" w:id="12"/>
      </w:r>
    </w:p>
    <w:p w14:paraId="45E5AFE2"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1799440D"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5. </w:t>
      </w:r>
      <w:r xmlns:w="http://schemas.openxmlformats.org/wordprocessingml/2006/main" w:rsidRPr="00E84C88">
        <w:rPr>
          <w:rFonts w:ascii="Arial" w:eastAsia="Times New Roman" w:hAnsi="Arial" w:cs="Arial"/>
          <w:b/>
          <w:sz w:val="20"/>
          <w:szCs w:val="24"/>
          <w:lang w:val="hy-AM"/>
        </w:rPr>
        <w:t xml:space="preserve">OF THE PRODUCT</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WITHDRAWAL</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ACCEPTANCE</w:t>
      </w:r>
    </w:p>
    <w:p w14:paraId="6DD45D1E"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5.1 </w:t>
      </w:r>
      <w:r xmlns:w="http://schemas.openxmlformats.org/wordprocessingml/2006/main" w:rsidRPr="00E84C88">
        <w:rPr>
          <w:rFonts w:ascii="Arial" w:eastAsia="Times New Roman" w:hAnsi="Arial" w:cs="Arial"/>
          <w:sz w:val="20"/>
          <w:szCs w:val="24"/>
          <w:lang w:val="hy-AM"/>
        </w:rPr>
        <w:t xml:space="preserve">Provided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between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protocol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signature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deliver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fixed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between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bilateral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document: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document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composition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GHEA Grapalat" w:eastAsia="Times New Roman" w:hAnsi="GHEA Grapalat" w:cs="Sylfaen"/>
          <w:sz w:val="20"/>
          <w:szCs w:val="24"/>
          <w:lang w:val="hy-AM"/>
        </w:rPr>
        <w:t xml:space="preserve">date</w:t>
      </w:r>
    </w:p>
    <w:p w14:paraId="07054329"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0"/>
          <w:lang w:val="hy-AM"/>
        </w:rPr>
      </w:pPr>
      <w:r xmlns:w="http://schemas.openxmlformats.org/wordprocessingml/2006/main" w:rsidRPr="00E84C88">
        <w:rPr>
          <w:rFonts w:ascii="Arial" w:eastAsia="Times New Roman" w:hAnsi="Arial" w:cs="Arial"/>
          <w:sz w:val="20"/>
          <w:szCs w:val="20"/>
          <w:lang w:val="hy-AM"/>
        </w:rPr>
        <w:t xml:space="preserve">Until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 contract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product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supply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for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planned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day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inclusive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seller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buyer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is</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providing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her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by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signed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product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the buyer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to deliver</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fact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fixing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the document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appendix </w:t>
      </w:r>
      <w:r xmlns:w="http://schemas.openxmlformats.org/wordprocessingml/2006/main" w:rsidRPr="00E84C88">
        <w:rPr>
          <w:rFonts w:ascii="GHEA Grapalat" w:eastAsia="Times New Roman" w:hAnsi="GHEA Grapalat" w:cs="Sylfaen"/>
          <w:sz w:val="20"/>
          <w:szCs w:val="20"/>
          <w:lang w:val="hy-AM"/>
        </w:rPr>
        <w:t xml:space="preserve">N 3.1) </w:t>
      </w:r>
      <w:r xmlns:w="http://schemas.openxmlformats.org/wordprocessingml/2006/main" w:rsidRPr="00E84C88">
        <w:rPr>
          <w:rFonts w:ascii="Arial" w:eastAsia="Times New Roman" w:hAnsi="Arial" w:cs="Arial"/>
          <w:sz w:val="20"/>
          <w:szCs w:val="20"/>
          <w:lang w:val="hy-AM"/>
        </w:rPr>
        <w:t xml:space="preserve">and</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delivery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acceptance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protocol</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0"/>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example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appendix </w:t>
      </w:r>
      <w:r xmlns:w="http://schemas.openxmlformats.org/wordprocessingml/2006/main" w:rsidRPr="00E84C88">
        <w:rPr>
          <w:rFonts w:ascii="GHEA Grapalat" w:eastAsia="Times New Roman" w:hAnsi="GHEA Grapalat" w:cs="Sylfaen"/>
          <w:sz w:val="20"/>
          <w:szCs w:val="20"/>
          <w:lang w:val="hy-AM"/>
        </w:rPr>
        <w:t xml:space="preserve">N 3).</w:t>
      </w:r>
    </w:p>
    <w:p w14:paraId="6FEE27BA"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5.2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record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signed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pt-BR"/>
        </w:rPr>
        <w:t xml:space="preserve">supplied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product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match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conditions.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Opposite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results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they are not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handover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record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signed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 </w:t>
      </w:r>
      <w:r xmlns:w="http://schemas.openxmlformats.org/wordprocessingml/2006/main" w:rsidRPr="00E84C88">
        <w:rPr>
          <w:rFonts w:ascii="GHEA Grapalat" w:eastAsia="Times New Roman" w:hAnsi="GHEA Grapalat" w:cs="Sylfaen"/>
          <w:sz w:val="20"/>
          <w:szCs w:val="24"/>
          <w:lang w:val="hy-AM"/>
        </w:rPr>
        <w:t xml:space="preserve">:</w:t>
      </w:r>
    </w:p>
    <w:p w14:paraId="1E76EE61"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a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question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regulation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undertaking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like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situation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means </w:t>
      </w:r>
      <w:r xmlns:w="http://schemas.openxmlformats.org/wordprocessingml/2006/main" w:rsidRPr="00E84C88">
        <w:rPr>
          <w:rFonts w:ascii="GHEA Grapalat" w:eastAsia="Times New Roman" w:hAnsi="GHEA Grapalat" w:cs="Sylfaen"/>
          <w:sz w:val="20"/>
          <w:szCs w:val="24"/>
          <w:lang w:val="hy-AM"/>
        </w:rPr>
        <w:t xml:space="preserve">.</w:t>
      </w:r>
    </w:p>
    <w:p w14:paraId="53A3B09D"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towards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responsibility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means.</w:t>
      </w:r>
    </w:p>
    <w:p w14:paraId="49BB6BC6"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5.3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record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receive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0"/>
          <w:lang w:val="hy-AM"/>
        </w:rPr>
        <w:t xml:space="preserve">on the day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next</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working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from the date</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including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GHEA Grapalat" w:eastAsia="Times New Roman" w:hAnsi="GHEA Grapalat" w:cs="Sylfaen"/>
          <w:sz w:val="20"/>
          <w:szCs w:val="20"/>
          <w:u w:val="single"/>
          <w:lang w:val="hy-AM"/>
        </w:rPr>
        <w:t xml:space="preserve">     </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working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of the day</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during</w:t>
      </w:r>
      <w:r xmlns:w="http://schemas.openxmlformats.org/wordprocessingml/2006/main" w:rsidRPr="00E84C88">
        <w:rPr>
          <w:rFonts w:ascii="GHEA Grapalat" w:eastAsia="Times New Roman" w:hAnsi="GHEA Grapalat" w:cs="Sylfaen"/>
          <w:sz w:val="20"/>
          <w:szCs w:val="20"/>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signed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protocol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example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to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reasoned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rejection.</w:t>
      </w:r>
    </w:p>
    <w:p w14:paraId="3622649F"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Times New Roma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5.4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Sylfaen"/>
          <w:sz w:val="20"/>
          <w:szCs w:val="24"/>
          <w:lang w:val="hy-AM"/>
        </w:rPr>
        <w:t xml:space="preserve">5.3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refusal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considered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Sylfaen"/>
          <w:sz w:val="20"/>
          <w:szCs w:val="24"/>
          <w:lang w:val="hy-AM"/>
        </w:rPr>
        <w:t xml:space="preserve">5.3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 the deadline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next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day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signed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statue </w:t>
      </w:r>
      <w:r xmlns:w="http://schemas.openxmlformats.org/wordprocessingml/2006/main" w:rsidRPr="00E84C88">
        <w:rPr>
          <w:rFonts w:ascii="GHEA Grapalat" w:eastAsia="Times New Roman" w:hAnsi="GHEA Grapalat" w:cs="Sylfaen"/>
          <w:sz w:val="20"/>
          <w:szCs w:val="24"/>
          <w:lang w:val="hy-AM"/>
        </w:rPr>
        <w:softHyphen xmlns:w="http://schemas.openxmlformats.org/wordprocessingml/2006/main"/>
      </w:r>
      <w:r xmlns:w="http://schemas.openxmlformats.org/wordprocessingml/2006/main" w:rsidRPr="00E84C88">
        <w:rPr>
          <w:rFonts w:ascii="Arial" w:eastAsia="Times New Roman" w:hAnsi="Arial" w:cs="Arial"/>
          <w:sz w:val="20"/>
          <w:szCs w:val="24"/>
          <w:lang w:val="hy-AM"/>
        </w:rPr>
        <w:t xml:space="preserve">inscription </w:t>
      </w:r>
      <w:r xmlns:w="http://schemas.openxmlformats.org/wordprocessingml/2006/main" w:rsidRPr="00E84C88">
        <w:rPr>
          <w:rFonts w:ascii="GHEA Grapalat" w:eastAsia="Times New Roman" w:hAnsi="GHEA Grapalat" w:cs="Sylfaen"/>
          <w:sz w:val="20"/>
          <w:szCs w:val="24"/>
          <w:lang w:val="hy-AM"/>
        </w:rPr>
        <w:t xml:space="preserve">.</w:t>
      </w:r>
    </w:p>
    <w:p w14:paraId="607AEB7F" w14:textId="77777777" w:rsidR="00532D6C" w:rsidRPr="00E84C88" w:rsidRDefault="00532D6C" w:rsidP="00532D6C">
      <w:pPr>
        <w:spacing w:after="0" w:line="240" w:lineRule="auto"/>
        <w:ind w:firstLine="720"/>
        <w:jc w:val="both"/>
        <w:rPr>
          <w:rFonts w:ascii="GHEA Grapalat" w:eastAsia="Times New Roman" w:hAnsi="GHEA Grapalat" w:cs="Sylfaen"/>
          <w:sz w:val="20"/>
          <w:szCs w:val="24"/>
          <w:lang w:val="hy-AM"/>
        </w:rPr>
      </w:pPr>
    </w:p>
    <w:p w14:paraId="66A948C4"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07597B0C"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6. </w:t>
      </w:r>
      <w:r xmlns:w="http://schemas.openxmlformats.org/wordprocessingml/2006/main" w:rsidRPr="00E84C88">
        <w:rPr>
          <w:rFonts w:ascii="Arial" w:eastAsia="Times New Roman" w:hAnsi="Arial" w:cs="Arial"/>
          <w:b/>
          <w:sz w:val="20"/>
          <w:szCs w:val="24"/>
          <w:lang w:val="hy-AM"/>
        </w:rPr>
        <w:t xml:space="preserve">PARTIES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RESPONSIBILITY</w:t>
      </w:r>
    </w:p>
    <w:p w14:paraId="0ED227C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6.1 </w:t>
      </w:r>
      <w:r xmlns:w="http://schemas.openxmlformats.org/wordprocessingml/2006/main" w:rsidRPr="00E84C88">
        <w:rPr>
          <w:rFonts w:ascii="Arial" w:eastAsia="Times New Roman" w:hAnsi="Arial" w:cs="Arial"/>
          <w:sz w:val="20"/>
          <w:szCs w:val="24"/>
          <w:lang w:val="hy-AM"/>
        </w:rPr>
        <w:t xml:space="preserve">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responsibility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wearing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quality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maintenance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p>
    <w:p w14:paraId="2F4D6592"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overdue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charged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penalty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 to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however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supplied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0.05 </w:t>
      </w:r>
      <w:r xmlns:w="http://schemas.openxmlformats.org/wordprocessingml/2006/main" w:rsidRPr="00E84C88">
        <w:rPr>
          <w:rFonts w:ascii="Arial" w:eastAsia="Times New Roman" w:hAnsi="Arial" w:cs="Arial"/>
          <w:sz w:val="20"/>
          <w:szCs w:val="24"/>
          <w:lang w:val="hy-AM"/>
        </w:rPr>
        <w:t xml:space="preserve">of the price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zero: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hundredths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percent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size.</w:t>
      </w:r>
    </w:p>
    <w:p w14:paraId="473E6F2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In Clause </w:t>
      </w:r>
      <w:r xmlns:w="http://schemas.openxmlformats.org/wordprocessingml/2006/main" w:rsidRPr="00E84C88">
        <w:rPr>
          <w:rFonts w:ascii="GHEA Grapalat" w:eastAsia="Times New Roman" w:hAnsi="GHEA Grapalat" w:cs="Times New Roman"/>
          <w:sz w:val="20"/>
          <w:szCs w:val="24"/>
          <w:lang w:val="hy-AM"/>
        </w:rPr>
        <w:t xml:space="preserve">1.1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specification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non-compliant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charged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penalty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0.5 </w:t>
      </w:r>
      <w:r xmlns:w="http://schemas.openxmlformats.org/wordprocessingml/2006/main" w:rsidRPr="00E84C88">
        <w:rPr>
          <w:rFonts w:ascii="Arial" w:eastAsia="Times New Roman" w:hAnsi="Arial" w:cs="Arial"/>
          <w:sz w:val="20"/>
          <w:szCs w:val="24"/>
          <w:lang w:val="hy-AM"/>
        </w:rPr>
        <w:t xml:space="preserve">of the price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zero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decimal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percent</w:t>
      </w:r>
      <w:r xmlns:w="http://schemas.openxmlformats.org/wordprocessingml/2006/main" w:rsidRPr="00E84C88" w:rsidDel="009B7E9C">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amount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vertAlign w:val="superscript"/>
          <w:lang w:val="hy-AM"/>
        </w:rPr>
        <w:t xml:space="preserve">20 </w:t>
      </w:r>
      <w:r xmlns:w="http://schemas.openxmlformats.org/wordprocessingml/2006/main" w:rsidRPr="00E84C88">
        <w:rPr>
          <w:rFonts w:ascii="GHEA Grapalat" w:eastAsia="Times New Roman" w:hAnsi="GHEA Grapalat" w:cs="Times New Roman"/>
          <w:color w:val="FFFFFF"/>
          <w:sz w:val="20"/>
          <w:szCs w:val="24"/>
          <w:vertAlign w:val="superscript"/>
          <w:lang w:val="hy-AM"/>
        </w:rPr>
        <w:t xml:space="preserve">32 </w:t>
      </w:r>
      <w:r xmlns:w="http://schemas.openxmlformats.org/wordprocessingml/2006/main" w:rsidRPr="00E84C88">
        <w:rPr>
          <w:rFonts w:ascii="GHEA Grapalat" w:eastAsia="Times New Roman" w:hAnsi="GHEA Grapalat" w:cs="Times New Roman"/>
          <w:color w:val="FFFFFF"/>
          <w:sz w:val="20"/>
          <w:szCs w:val="24"/>
          <w:vertAlign w:val="superscript"/>
          <w:lang w:val="hy-AM"/>
        </w:rPr>
        <w:footnoteReference xmlns:w="http://schemas.openxmlformats.org/wordprocessingml/2006/main" w:id="13"/>
      </w:r>
      <w:r xmlns:w="http://schemas.openxmlformats.org/wordprocessingml/2006/main" w:rsidRPr="00E84C88">
        <w:rPr>
          <w:rFonts w:ascii="Arial" w:eastAsia="Times New Roman" w:hAnsi="Arial" w:cs="Arial"/>
          <w:sz w:val="20"/>
          <w:szCs w:val="24"/>
          <w:lang w:val="hy-AM"/>
        </w:rPr>
        <w:t xml:space="preserve">Total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calculated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supply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 the deadline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perform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however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client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to be accepted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GHEA Grapalat" w:eastAsia="Times New Roman" w:hAnsi="GHEA Grapalat" w:cs="Times New Roman"/>
          <w:sz w:val="20"/>
          <w:szCs w:val="24"/>
          <w:lang w:val="hy-AM"/>
        </w:rPr>
        <w:t xml:space="preserve">case</w:t>
      </w:r>
    </w:p>
    <w:p w14:paraId="413BE2B8"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6.4 </w:t>
      </w:r>
      <w:r xmlns:w="http://schemas.openxmlformats.org/wordprocessingml/2006/main" w:rsidRPr="00E84C88">
        <w:rPr>
          <w:rFonts w:ascii="Arial" w:eastAsia="Times New Roman" w:hAnsi="Arial" w:cs="Arial"/>
          <w:sz w:val="20"/>
          <w:szCs w:val="24"/>
          <w:lang w:val="hy-AM"/>
        </w:rPr>
        <w:t xml:space="preserve">Clauses </w:t>
      </w:r>
      <w:r xmlns:w="http://schemas.openxmlformats.org/wordprocessingml/2006/main" w:rsidRPr="00E84C88">
        <w:rPr>
          <w:rFonts w:ascii="GHEA Grapalat" w:eastAsia="Times New Roman" w:hAnsi="GHEA Grapalat" w:cs="Times New Roman"/>
          <w:sz w:val="20"/>
          <w:szCs w:val="24"/>
          <w:lang w:val="hy-AM"/>
        </w:rPr>
        <w:t xml:space="preserve">6.2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6.3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penalty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calculated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offset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 to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money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w:t>
      </w:r>
    </w:p>
    <w:p w14:paraId="317590B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6.5 </w:t>
      </w:r>
      <w:r xmlns:w="http://schemas.openxmlformats.org/wordprocessingml/2006/main" w:rsidRPr="00E84C88">
        <w:rPr>
          <w:rFonts w:ascii="Arial" w:eastAsia="Times New Roman" w:hAnsi="Arial" w:cs="Arial"/>
          <w:sz w:val="20"/>
          <w:szCs w:val="24"/>
          <w:lang w:val="hy-AM"/>
        </w:rPr>
        <w:t xml:space="preserve">Buyer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 clause </w:t>
      </w:r>
      <w:r xmlns:w="http://schemas.openxmlformats.org/wordprocessingml/2006/main" w:rsidRPr="00E84C88">
        <w:rPr>
          <w:rFonts w:ascii="GHEA Grapalat" w:eastAsia="Times New Roman" w:hAnsi="GHEA Grapalat" w:cs="Times New Roman"/>
          <w:sz w:val="20"/>
          <w:szCs w:val="24"/>
          <w:lang w:val="hy-AM"/>
        </w:rPr>
        <w:t xml:space="preserve">3.3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towards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overdue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working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day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calculated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penalty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 to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however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unpaid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0.05 </w:t>
      </w:r>
      <w:r xmlns:w="http://schemas.openxmlformats.org/wordprocessingml/2006/main" w:rsidRPr="00E84C88">
        <w:rPr>
          <w:rFonts w:ascii="Arial" w:eastAsia="Times New Roman" w:hAnsi="Arial" w:cs="Arial"/>
          <w:sz w:val="20"/>
          <w:szCs w:val="24"/>
          <w:lang w:val="hy-AM"/>
        </w:rPr>
        <w:t xml:space="preserve">of the amount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zero: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whole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hundredths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percent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size.</w:t>
      </w:r>
    </w:p>
    <w:p w14:paraId="063DE7EC"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6.6 </w:t>
      </w:r>
      <w:r xmlns:w="http://schemas.openxmlformats.org/wordprocessingml/2006/main" w:rsidRPr="00E84C88">
        <w:rPr>
          <w:rFonts w:ascii="Arial" w:eastAsia="Times New Roman" w:hAnsi="Arial" w:cs="Arial"/>
          <w:sz w:val="20"/>
          <w:szCs w:val="24"/>
          <w:lang w:val="hy-AM"/>
        </w:rPr>
        <w:t xml:space="preserve">Under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unplanned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their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fail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proper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perform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responsibility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wearing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legislation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p>
    <w:p w14:paraId="0FF6ECA1"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6.7 </w:t>
      </w:r>
      <w:r xmlns:w="http://schemas.openxmlformats.org/wordprocessingml/2006/main" w:rsidRPr="00E84C88">
        <w:rPr>
          <w:rFonts w:ascii="Arial" w:eastAsia="Times New Roman" w:hAnsi="Arial" w:cs="Arial"/>
          <w:sz w:val="20"/>
          <w:szCs w:val="24"/>
          <w:lang w:val="hy-AM"/>
        </w:rPr>
        <w:t xml:space="preserve">Penalties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 fine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payment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parties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release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their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contractual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full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performing.</w:t>
      </w:r>
    </w:p>
    <w:p w14:paraId="0EE09031"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58086803"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558B2E7A"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7. </w:t>
      </w:r>
      <w:r xmlns:w="http://schemas.openxmlformats.org/wordprocessingml/2006/main" w:rsidRPr="00E84C88">
        <w:rPr>
          <w:rFonts w:ascii="Arial" w:eastAsia="Times New Roman" w:hAnsi="Arial" w:cs="Arial"/>
          <w:b/>
          <w:sz w:val="20"/>
          <w:szCs w:val="24"/>
          <w:lang w:val="hy-AM"/>
        </w:rPr>
        <w:t xml:space="preserve">INVINCIBLE</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STRENGTH</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IMPACT </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FORCE </w:t>
      </w:r>
      <w:r xmlns:w="http://schemas.openxmlformats.org/wordprocessingml/2006/main" w:rsidRPr="00E84C88">
        <w:rPr>
          <w:rFonts w:ascii="GHEA Grapalat" w:eastAsia="Times New Roman" w:hAnsi="GHEA Grapalat" w:cs="Times New Roman"/>
          <w:b/>
          <w:sz w:val="20"/>
          <w:szCs w:val="24"/>
          <w:lang w:val="hy-AM"/>
        </w:rPr>
        <w:t xml:space="preserve">MAJEURE </w:t>
      </w:r>
      <w:r xmlns:w="http://schemas.openxmlformats.org/wordprocessingml/2006/main" w:rsidRPr="00E84C88">
        <w:rPr>
          <w:rFonts w:ascii="GHEA Grapalat" w:eastAsia="Times New Roman" w:hAnsi="GHEA Grapalat" w:cs="Times New Roman"/>
          <w:b/>
          <w:sz w:val="20"/>
          <w:szCs w:val="24"/>
          <w:lang w:val="hy-AM"/>
        </w:rPr>
        <w:t xml:space="preserve">)</w:t>
      </w:r>
      <w:r xmlns:w="http://schemas.openxmlformats.org/wordprocessingml/2006/main" w:rsidRPr="00E84C88">
        <w:rPr>
          <w:rFonts w:ascii="Arial" w:eastAsia="Times New Roman" w:hAnsi="Arial" w:cs="Arial"/>
          <w:b/>
          <w:sz w:val="20"/>
          <w:szCs w:val="24"/>
          <w:lang w:val="hy-AM"/>
        </w:rPr>
        <w:t xml:space="preserve">​</w:t>
      </w:r>
    </w:p>
    <w:p w14:paraId="5782F408"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55D8BE75"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completely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partially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fail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getting rid of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GHEA Grapalat" w:eastAsia="Times New Roman" w:hAnsi="GHEA Grapalat" w:cs="Times New Roman"/>
          <w:sz w:val="20"/>
          <w:szCs w:val="24"/>
          <w:lang w:val="hy-AM"/>
        </w:rPr>
        <w:t xml:space="preserve">from </w:t>
      </w:r>
      <w:r xmlns:w="http://schemas.openxmlformats.org/wordprocessingml/2006/main" w:rsidRPr="00E84C88">
        <w:rPr>
          <w:rFonts w:ascii="Arial" w:eastAsia="Times New Roman" w:hAnsi="Arial" w:cs="Arial"/>
          <w:sz w:val="20"/>
          <w:szCs w:val="24"/>
          <w:lang w:val="hy-AM"/>
        </w:rPr>
        <w:t xml:space="preserve">responsibility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was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insurmountable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strength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impact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 </w:t>
      </w:r>
      <w:r xmlns:w="http://schemas.openxmlformats.org/wordprocessingml/2006/main" w:rsidRPr="00E84C88">
        <w:rPr>
          <w:rFonts w:ascii="GHEA Grapalat" w:eastAsia="Times New Roman" w:hAnsi="GHEA Grapalat" w:cs="Times New Roman"/>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arise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sealing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were not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predict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prevent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Such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situations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earthquake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flood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fire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war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military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emergency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situation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announcing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political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agitations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strikes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communication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funds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work</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termination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state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bodies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acts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etc.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Times New Roman"/>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impossible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makes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emergency</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strength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effect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continues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GHEA Grapalat" w:eastAsia="Times New Roman" w:hAnsi="GHEA Grapalat" w:cs="Times New Roman"/>
          <w:sz w:val="20"/>
          <w:szCs w:val="24"/>
          <w:lang w:val="hy-AM"/>
        </w:rPr>
        <w:t xml:space="preserve">3 ( </w:t>
      </w:r>
      <w:r xmlns:w="http://schemas.openxmlformats.org/wordprocessingml/2006/main" w:rsidRPr="00E84C88">
        <w:rPr>
          <w:rFonts w:ascii="Arial" w:eastAsia="Times New Roman" w:hAnsi="Arial" w:cs="Arial"/>
          <w:sz w:val="20"/>
          <w:szCs w:val="24"/>
          <w:lang w:val="hy-AM"/>
        </w:rPr>
        <w:t xml:space="preserve">three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months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more </w:t>
      </w:r>
      <w:r xmlns:w="http://schemas.openxmlformats.org/wordprocessingml/2006/main" w:rsidRPr="00E84C88">
        <w:rPr>
          <w:rFonts w:ascii="GHEA Grapalat" w:eastAsia="Times New Roman" w:hAnsi="GHEA Grapalat" w:cs="Times New Roman"/>
          <w:sz w:val="20"/>
          <w:szCs w:val="24"/>
          <w:lang w:val="hy-AM"/>
        </w:rPr>
        <w:t xml:space="preserve">then</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sides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 one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advance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aware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keeping</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w:t>
      </w:r>
    </w:p>
    <w:p w14:paraId="770F6964"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254B07D5" w14:textId="77777777" w:rsidR="00532D6C" w:rsidRPr="00E84C88" w:rsidRDefault="00532D6C" w:rsidP="00532D6C">
      <w:pPr xmlns:w="http://schemas.openxmlformats.org/wordprocessingml/2006/main">
        <w:spacing w:after="0" w:line="240" w:lineRule="auto"/>
        <w:ind w:firstLine="709"/>
        <w:jc w:val="center"/>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8. </w:t>
      </w:r>
      <w:r xmlns:w="http://schemas.openxmlformats.org/wordprocessingml/2006/main" w:rsidRPr="00E84C88">
        <w:rPr>
          <w:rFonts w:ascii="Arial" w:eastAsia="Times New Roman" w:hAnsi="Arial" w:cs="Arial"/>
          <w:b/>
          <w:sz w:val="20"/>
          <w:szCs w:val="24"/>
          <w:lang w:val="hy-AM"/>
        </w:rPr>
        <w:t xml:space="preserve">OTHER:</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TERMS:</w:t>
      </w:r>
    </w:p>
    <w:p w14:paraId="4A783C70" w14:textId="77777777" w:rsidR="00532D6C" w:rsidRPr="00E84C88" w:rsidRDefault="00532D6C" w:rsidP="00532D6C">
      <w:pPr>
        <w:spacing w:after="0" w:line="240" w:lineRule="auto"/>
        <w:ind w:firstLine="709"/>
        <w:jc w:val="center"/>
        <w:rPr>
          <w:rFonts w:ascii="GHEA Grapalat" w:eastAsia="Times New Roman" w:hAnsi="GHEA Grapalat" w:cs="Times New Roman"/>
          <w:b/>
          <w:sz w:val="20"/>
          <w:szCs w:val="24"/>
          <w:lang w:val="hy-AM"/>
        </w:rPr>
      </w:pPr>
    </w:p>
    <w:p w14:paraId="01B36829"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Armeni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8.1 </w:t>
      </w:r>
      <w:r xmlns:w="http://schemas.openxmlformats.org/wordprocessingml/2006/main" w:rsidRPr="00E84C88">
        <w:rPr>
          <w:rFonts w:ascii="Arial" w:eastAsia="Times New Roman" w:hAnsi="Arial" w:cs="Arial"/>
          <w:sz w:val="20"/>
          <w:szCs w:val="24"/>
          <w:lang w:val="hy-AM"/>
        </w:rPr>
        <w:t xml:space="preserve">The Agreement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strength</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enter</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signing</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moment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action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agreement </w:t>
      </w:r>
      <w:r xmlns:w="http://schemas.openxmlformats.org/wordprocessingml/2006/main" w:rsidRPr="00E84C88">
        <w:rPr>
          <w:rFonts w:ascii="GHEA Grapalat" w:eastAsia="Times New Roman" w:hAnsi="GHEA Grapalat" w:cs="Sylfaen"/>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the parties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undertaken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alive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volume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Armenian"/>
          <w:sz w:val="20"/>
          <w:szCs w:val="24"/>
          <w:lang w:val="hy-AM"/>
        </w:rPr>
        <w:t xml:space="preserve"> </w:t>
      </w:r>
    </w:p>
    <w:p w14:paraId="5AAFADB5"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By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rights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duties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finance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Ministry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accounted 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circumstance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vertAlign w:val="superscript"/>
          <w:lang w:val="hy-AM"/>
        </w:rPr>
        <w:t xml:space="preserve">21 </w:t>
      </w:r>
      <w:r xmlns:w="http://schemas.openxmlformats.org/wordprocessingml/2006/main" w:rsidRPr="00E84C88">
        <w:rPr>
          <w:rFonts w:ascii="GHEA Grapalat" w:eastAsia="Times New Roman" w:hAnsi="GHEA Grapalat" w:cs="Sylfaen"/>
          <w:color w:val="FFFFFF"/>
          <w:sz w:val="20"/>
          <w:szCs w:val="24"/>
          <w:vertAlign w:val="superscript"/>
          <w:lang w:val="hy-AM"/>
        </w:rPr>
        <w:t xml:space="preserve">33</w:t>
      </w:r>
      <w:r xmlns:w="http://schemas.openxmlformats.org/wordprocessingml/2006/main" w:rsidRPr="00E84C88">
        <w:rPr>
          <w:rFonts w:ascii="GHEA Grapalat" w:eastAsia="Times New Roman" w:hAnsi="GHEA Grapalat" w:cs="Sylfaen"/>
          <w:color w:val="FFFFFF"/>
          <w:sz w:val="20"/>
          <w:szCs w:val="24"/>
          <w:vertAlign w:val="superscript"/>
          <w:lang w:val="hy-AM"/>
        </w:rPr>
        <w:footnoteReference xmlns:w="http://schemas.openxmlformats.org/wordprocessingml/2006/main" w:id="14"/>
      </w:r>
    </w:p>
    <w:p w14:paraId="20A7D72B"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8.2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originated by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paid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stop</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arose </w:t>
      </w:r>
      <w:r xmlns:w="http://schemas.openxmlformats.org/wordprocessingml/2006/main" w:rsidRPr="00E84C88">
        <w:rPr>
          <w:rFonts w:ascii="GHEA Grapalat" w:eastAsia="Times New Roman" w:hAnsi="GHEA Grapalat" w:cs="Sylfaen"/>
          <w:sz w:val="20"/>
          <w:szCs w:val="24"/>
          <w:lang w:val="hy-AM"/>
        </w:rPr>
        <w:t xml:space="preserve">against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account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writing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 seal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originated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demand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right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transferred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 </w:t>
      </w:r>
      <w:r xmlns:w="http://schemas.openxmlformats.org/wordprocessingml/2006/main" w:rsidRPr="00E84C88">
        <w:rPr>
          <w:rFonts w:ascii="GHEA Grapalat" w:eastAsia="Times New Roman" w:hAnsi="GHEA Grapalat" w:cs="Sylfaen"/>
          <w:sz w:val="20"/>
          <w:szCs w:val="24"/>
          <w:lang w:val="hy-AM"/>
        </w:rPr>
        <w:t xml:space="preserve">without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debtor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writing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agreement.</w:t>
      </w:r>
      <w:r xmlns:w="http://schemas.openxmlformats.org/wordprocessingml/2006/main" w:rsidRPr="00E84C88">
        <w:rPr>
          <w:rFonts w:ascii="GHEA Grapalat" w:eastAsia="Times New Roman" w:hAnsi="GHEA Grapalat" w:cs="Sylfaen"/>
          <w:sz w:val="20"/>
          <w:szCs w:val="24"/>
          <w:lang w:val="hy-AM"/>
        </w:rPr>
        <w:t xml:space="preserve"> </w:t>
      </w:r>
    </w:p>
    <w:p w14:paraId="61F65201" w14:textId="77777777" w:rsidR="00532D6C" w:rsidRPr="00E84C88" w:rsidRDefault="00532D6C" w:rsidP="00532D6C">
      <w:pPr xmlns:w="http://schemas.openxmlformats.org/wordprocessingml/2006/main">
        <w:shd w:val="clear" w:color="auto" w:fill="FFFFFF"/>
        <w:spacing w:after="0" w:line="240" w:lineRule="auto"/>
        <w:ind w:firstLine="375"/>
        <w:jc w:val="both"/>
        <w:rPr>
          <w:rFonts w:ascii="GHEA Grapalat" w:eastAsia="Times New Roman" w:hAnsi="GHEA Grapalat" w:cs="Times New Roman"/>
          <w:color w:val="000000"/>
          <w:sz w:val="24"/>
          <w:szCs w:val="24"/>
          <w:lang w:val="hy-AM"/>
        </w:rPr>
      </w:pPr>
      <w:r xmlns:w="http://schemas.openxmlformats.org/wordprocessingml/2006/main" w:rsidRPr="00E84C88">
        <w:rPr>
          <w:rFonts w:ascii="GHEA Grapalat" w:eastAsia="Times New Roman" w:hAnsi="GHEA Grapalat" w:cs="Sylfaen"/>
          <w:sz w:val="20"/>
          <w:szCs w:val="24"/>
          <w:lang w:val="hy-AM"/>
        </w:rPr>
        <w:lastRenderedPageBreak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8.3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t>
      </w:r>
      <w:r xmlns:w="http://schemas.openxmlformats.org/wordprocessingml/2006/main" w:rsidRPr="00E84C88">
        <w:rPr>
          <w:rFonts w:ascii="Arial" w:eastAsia="Times New Roman" w:hAnsi="Arial" w:cs="Arial"/>
          <w:sz w:val="20"/>
          <w:szCs w:val="24"/>
          <w:lang w:val="hy-AM"/>
        </w:rPr>
        <w:t xml:space="preserve">case </w:t>
      </w:r>
      <w:r xmlns:w="http://schemas.openxmlformats.org/wordprocessingml/2006/main" w:rsidRPr="00E84C88">
        <w:rPr>
          <w:rFonts w:ascii="GHEA Grapalat" w:eastAsia="Times New Roman" w:hAnsi="GHEA Grapalat" w:cs="Sylfaen"/>
          <w:sz w:val="20"/>
          <w:szCs w:val="24"/>
          <w:lang w:val="hy-AM"/>
        </w:rPr>
        <w:t xml:space="preserve">when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law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planned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law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requirements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towards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control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control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complaints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exam</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recorded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a story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organized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purchase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w:t>
      </w:r>
      <w:r xmlns:w="http://schemas.openxmlformats.org/wordprocessingml/2006/main" w:rsidRPr="00E84C88">
        <w:rPr>
          <w:rFonts w:ascii="GHEA Grapalat" w:eastAsia="Times New Roman" w:hAnsi="GHEA Grapalat" w:cs="Sylfaen"/>
          <w:sz w:val="20"/>
          <w:szCs w:val="24"/>
          <w:lang w:val="hy-AM"/>
        </w:rPr>
        <w:t xml:space="preserve">process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Sealing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presented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false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documents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data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participant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recognize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decision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match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legislation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foundations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application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after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unilaterally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solution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hy-AM"/>
        </w:rPr>
        <w:t xml:space="preserve">contract </w:t>
      </w:r>
      <w:r xmlns:w="http://schemas.openxmlformats.org/wordprocessingml/2006/main" w:rsidRPr="00E84C88">
        <w:rPr>
          <w:rFonts w:ascii="GHEA Grapalat" w:eastAsia="Times New Roman" w:hAnsi="GHEA Grapalat" w:cs="Sylfaen"/>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recorded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violations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famous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shopping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about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legislation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according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basis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would meet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not to seal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which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wearing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unilateral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solution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as a result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emerging</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damages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open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left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benefit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risk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latter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must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law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order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compensate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sin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damages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volume </w:t>
      </w:r>
      <w:r xmlns:w="http://schemas.openxmlformats.org/wordprocessingml/2006/main" w:rsidRPr="00E84C88">
        <w:rPr>
          <w:rFonts w:ascii="GHEA Grapalat" w:eastAsia="Times New Roman" w:hAnsi="GHEA Grapalat" w:cs="Sylfaen"/>
          <w:sz w:val="20"/>
          <w:szCs w:val="24"/>
          <w:lang w:val="hy-AM"/>
        </w:rPr>
        <w:t xml:space="preserve">of </w:t>
      </w:r>
      <w:r xmlns:w="http://schemas.openxmlformats.org/wordprocessingml/2006/main" w:rsidRPr="00E84C88">
        <w:rPr>
          <w:rFonts w:ascii="Arial" w:eastAsia="Times New Roman" w:hAnsi="Arial" w:cs="Arial"/>
          <w:sz w:val="20"/>
          <w:szCs w:val="24"/>
          <w:lang w:val="hy-AM"/>
        </w:rPr>
        <w:t xml:space="preserve">which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part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resolved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color w:val="000000"/>
          <w:sz w:val="24"/>
          <w:szCs w:val="24"/>
          <w:lang w:val="hy-AM"/>
        </w:rPr>
        <w:t xml:space="preserve"> </w:t>
      </w:r>
    </w:p>
    <w:p w14:paraId="41B4D1D8"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8.4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connected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disputes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subject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exam</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Armenia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courts.</w:t>
      </w:r>
    </w:p>
    <w:p w14:paraId="50E3315F"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GHEA Grapalat" w:eastAsia="Times New Roman" w:hAnsi="GHEA Grapalat" w:cs="Sylfaen"/>
          <w:sz w:val="20"/>
          <w:szCs w:val="24"/>
          <w:lang w:val="hy-AM"/>
        </w:rPr>
        <w:t xml:space="preserve">8.5 </w:t>
      </w:r>
      <w:r xmlns:w="http://schemas.openxmlformats.org/wordprocessingml/2006/main" w:rsidRPr="00E84C88">
        <w:rPr>
          <w:rFonts w:ascii="GHEA Grapalat" w:eastAsia="Times New Roman" w:hAnsi="GHEA Grapalat" w:cs="Sylfae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changes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additions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only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mutual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agreement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through </w:t>
      </w:r>
      <w:r xmlns:w="http://schemas.openxmlformats.org/wordprocessingml/2006/main" w:rsidRPr="00E84C88">
        <w:rPr>
          <w:rFonts w:ascii="GHEA Grapalat" w:eastAsia="Times New Roman" w:hAnsi="GHEA Grapalat" w:cs="Sylfaen"/>
          <w:sz w:val="20"/>
          <w:szCs w:val="24"/>
          <w:lang w:val="hy-AM"/>
        </w:rPr>
        <w:t xml:space="preserve">which</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will be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inseparable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w:t>
      </w:r>
      <w:r xmlns:w="http://schemas.openxmlformats.org/wordprocessingml/2006/main" w:rsidRPr="00E84C88">
        <w:rPr>
          <w:rFonts w:ascii="GHEA Grapalat" w:eastAsia="Times New Roman" w:hAnsi="GHEA Grapalat" w:cs="Sylfaen"/>
          <w:sz w:val="20"/>
          <w:szCs w:val="24"/>
          <w:lang w:val="hy-AM"/>
        </w:rPr>
        <w:t xml:space="preserve"> </w:t>
      </w:r>
    </w:p>
    <w:p w14:paraId="36E9E48D"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Prohibited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contract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if</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factorial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also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next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next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years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agreement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such</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changes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leads to</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bought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volumes</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be brought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product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unit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price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artificial</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change.</w:t>
      </w:r>
    </w:p>
    <w:p w14:paraId="45F1C34C"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Armenian"/>
          <w:sz w:val="20"/>
          <w:szCs w:val="24"/>
          <w:lang w:val="hy-AM"/>
        </w:rPr>
      </w:pP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sides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independently</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factors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influence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change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each</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definition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Armenia</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Republic</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government.</w:t>
      </w:r>
    </w:p>
    <w:p w14:paraId="66DE1EC9"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pt-BR"/>
        </w:rPr>
        <w:t xml:space="preserve">8.6 </w:t>
      </w:r>
      <w:r xmlns:w="http://schemas.openxmlformats.org/wordprocessingml/2006/main" w:rsidRPr="00E84C88">
        <w:rPr>
          <w:rFonts w:ascii="Arial" w:eastAsia="Times New Roman" w:hAnsi="Arial" w:cs="Arial"/>
          <w:sz w:val="20"/>
          <w:szCs w:val="24"/>
          <w:lang w:val="pt-BR"/>
        </w:rPr>
        <w:t xml:space="preserve">If:</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carried out </w:t>
      </w:r>
      <w:r xmlns:w="http://schemas.openxmlformats.org/wordprocessingml/2006/main" w:rsidRPr="00E84C88">
        <w:rPr>
          <w:rFonts w:ascii="Arial" w:eastAsia="Times New Roman" w:hAnsi="Arial" w:cs="Arial"/>
          <w:sz w:val="20"/>
          <w:szCs w:val="24"/>
          <w:lang w:val="hy-AM"/>
        </w:rPr>
        <w:t xml:space="preserve">by whom?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agency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seal</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through</w:t>
      </w:r>
      <w:r xmlns:w="http://schemas.openxmlformats.org/wordprocessingml/2006/main" w:rsidRPr="00E84C88">
        <w:rPr>
          <w:rFonts w:ascii="GHEA Grapalat" w:eastAsia="Times New Roman" w:hAnsi="GHEA Grapalat" w:cs="Times New Roman"/>
          <w:sz w:val="20"/>
          <w:szCs w:val="24"/>
          <w:lang w:val="pt-BR"/>
        </w:rPr>
        <w:t xml:space="preserve">​</w:t>
      </w:r>
    </w:p>
    <w:p w14:paraId="724FFF99"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New Roman"/>
          <w:sz w:val="20"/>
          <w:szCs w:val="24"/>
          <w:lang w:val="hy-AM"/>
        </w:rPr>
        <w:t xml:space="preserve">1)</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pt-BR"/>
        </w:rPr>
        <w:t xml:space="preserve">seller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responsibility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wearing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agent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obligations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default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no</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proper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performance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for</w:t>
      </w:r>
      <w:r xmlns:w="http://schemas.openxmlformats.org/wordprocessingml/2006/main" w:rsidRPr="00E84C88">
        <w:rPr>
          <w:rFonts w:ascii="GHEA Grapalat" w:eastAsia="Times New Roman" w:hAnsi="GHEA Grapalat" w:cs="Times New Roman"/>
          <w:sz w:val="20"/>
          <w:szCs w:val="24"/>
          <w:lang w:val="pt-BR"/>
        </w:rPr>
        <w:t xml:space="preserve">​</w:t>
      </w:r>
    </w:p>
    <w:p w14:paraId="020D9715"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New Roman"/>
          <w:sz w:val="20"/>
          <w:szCs w:val="24"/>
          <w:lang w:val="pt-BR"/>
        </w:rPr>
        <w:t xml:space="preserve">2) </w:t>
      </w:r>
      <w:r xmlns:w="http://schemas.openxmlformats.org/wordprocessingml/2006/main" w:rsidRPr="00E84C88">
        <w:rPr>
          <w:rFonts w:ascii="Arial" w:eastAsia="Times New Roman" w:hAnsi="Arial" w:cs="Arial"/>
          <w:sz w:val="20"/>
          <w:szCs w:val="24"/>
          <w:lang w:val="pt-BR"/>
        </w:rPr>
        <w:t xml:space="preserve">of the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performance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during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agent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change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case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The </w:t>
      </w:r>
      <w:r xmlns:w="http://schemas.openxmlformats.org/wordprocessingml/2006/main" w:rsidRPr="00E84C88">
        <w:rPr>
          <w:rFonts w:ascii="Arial" w:eastAsia="Times New Roman" w:hAnsi="Arial" w:cs="Arial"/>
          <w:sz w:val="20"/>
          <w:szCs w:val="24"/>
          <w:lang w:val="pt-BR"/>
        </w:rPr>
        <w:t xml:space="preserve">seller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 writing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informs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Buyer: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providing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agency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the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 copy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and: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it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side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being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person</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data:</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change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be done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from the date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five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working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the day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during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GHEA Grapalat" w:eastAsia="Times New Roman" w:hAnsi="GHEA Grapalat" w:cs="Times New Roman"/>
          <w:sz w:val="20"/>
          <w:szCs w:val="24"/>
          <w:vertAlign w:val="superscript"/>
          <w:lang w:val="pt-BR"/>
        </w:rPr>
        <w:t xml:space="preserve">22 :</w:t>
      </w:r>
      <w:r xmlns:w="http://schemas.openxmlformats.org/wordprocessingml/2006/main" w:rsidRPr="00E84C88">
        <w:rPr>
          <w:rFonts w:ascii="GHEA Grapalat" w:eastAsia="Times New Roman" w:hAnsi="GHEA Grapalat" w:cs="Times New Roman"/>
          <w:color w:val="FFFFFF"/>
          <w:sz w:val="20"/>
          <w:szCs w:val="24"/>
          <w:vertAlign w:val="superscript"/>
          <w:lang w:val="pt-BR"/>
        </w:rPr>
        <w:footnoteReference xmlns:w="http://schemas.openxmlformats.org/wordprocessingml/2006/main" w:id="15"/>
      </w:r>
    </w:p>
    <w:p w14:paraId="5E69B5E7"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New Roman"/>
          <w:sz w:val="20"/>
          <w:szCs w:val="24"/>
          <w:lang w:val="pt-BR"/>
        </w:rPr>
        <w:t xml:space="preserve">8.7 </w:t>
      </w:r>
      <w:r xmlns:w="http://schemas.openxmlformats.org/wordprocessingml/2006/main" w:rsidRPr="00E84C88">
        <w:rPr>
          <w:rFonts w:ascii="Arial" w:eastAsia="Times New Roman" w:hAnsi="Arial" w:cs="Arial"/>
          <w:sz w:val="20"/>
          <w:szCs w:val="24"/>
          <w:lang w:val="pt-BR"/>
        </w:rPr>
        <w:t xml:space="preserve">If:</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 being implemented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together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activity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consortium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seal</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through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then</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that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the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participants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wearing</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are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together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and: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jointly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Responsibility </w:t>
      </w:r>
      <w:r xmlns:w="http://schemas.openxmlformats.org/wordprocessingml/2006/main" w:rsidRPr="00E84C88">
        <w:rPr>
          <w:rFonts w:ascii="GHEA Grapalat" w:eastAsia="Times New Roman" w:hAnsi="GHEA Grapalat" w:cs="Times New Roman"/>
          <w:sz w:val="20"/>
          <w:szCs w:val="24"/>
          <w:lang w:val="pt-BR"/>
        </w:rPr>
        <w:t xml:space="preserve">:</w:t>
      </w:r>
      <w:r xmlns:w="http://schemas.openxmlformats.org/wordprocessingml/2006/main" w:rsidRPr="00E84C88">
        <w:rPr>
          <w:rFonts w:ascii="Arial" w:eastAsia="Times New Roman" w:hAnsi="Arial" w:cs="Arial"/>
          <w:sz w:val="20"/>
          <w:szCs w:val="24"/>
          <w:lang w:val="pt-BR"/>
        </w:rPr>
        <w:t xml:space="preserv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 which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the consortium</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member</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from the consortium</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out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 come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case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the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unilaterally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being resolved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and: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the consortium</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members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towards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applies</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are</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by contract</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planned</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responsibility</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means </w:t>
      </w:r>
      <w:r xmlns:w="http://schemas.openxmlformats.org/wordprocessingml/2006/main" w:rsidRPr="00E84C88">
        <w:rPr>
          <w:rFonts w:ascii="GHEA Grapalat" w:eastAsia="Times New Roman" w:hAnsi="GHEA Grapalat" w:cs="Times New Roman"/>
          <w:sz w:val="20"/>
          <w:szCs w:val="24"/>
          <w:lang w:val="pt-BR"/>
        </w:rPr>
        <w:t xml:space="preserve">: </w:t>
      </w:r>
      <w:r xmlns:w="http://schemas.openxmlformats.org/wordprocessingml/2006/main" w:rsidRPr="00E84C88">
        <w:rPr>
          <w:rFonts w:ascii="GHEA Grapalat" w:eastAsia="Times New Roman" w:hAnsi="GHEA Grapalat" w:cs="Times New Roman"/>
          <w:sz w:val="20"/>
          <w:szCs w:val="24"/>
          <w:vertAlign w:val="superscript"/>
          <w:lang w:val="pt-BR"/>
        </w:rPr>
        <w:t xml:space="preserve">23</w:t>
      </w:r>
      <w:r xmlns:w="http://schemas.openxmlformats.org/wordprocessingml/2006/main" w:rsidRPr="00E84C88">
        <w:rPr>
          <w:rFonts w:ascii="GHEA Grapalat" w:eastAsia="Times New Roman" w:hAnsi="GHEA Grapalat" w:cs="Times New Roman"/>
          <w:color w:val="FFFFFF"/>
          <w:sz w:val="20"/>
          <w:szCs w:val="24"/>
          <w:vertAlign w:val="superscript"/>
          <w:lang w:val="pt-BR"/>
        </w:rPr>
        <w:footnoteReference xmlns:w="http://schemas.openxmlformats.org/wordprocessingml/2006/main" w:id="16"/>
      </w:r>
    </w:p>
    <w:p w14:paraId="18743E62" w14:textId="77777777" w:rsidR="00532D6C" w:rsidRPr="00E84C88" w:rsidRDefault="00532D6C" w:rsidP="00532D6C">
      <w:pPr xmlns:w="http://schemas.openxmlformats.org/wordprocessingml/2006/main">
        <w:tabs>
          <w:tab w:val="left" w:pos="1276"/>
        </w:tabs>
        <w:spacing w:after="0" w:line="240" w:lineRule="auto"/>
        <w:ind w:firstLine="720"/>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Times Armenian"/>
          <w:sz w:val="20"/>
          <w:szCs w:val="24"/>
          <w:lang w:val="pt-BR"/>
        </w:rPr>
        <w:t xml:space="preserve">8 </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GHEA Grapalat" w:eastAsia="Times New Roman" w:hAnsi="GHEA Grapalat" w:cs="Times Armenian"/>
          <w:sz w:val="20"/>
          <w:szCs w:val="24"/>
          <w:lang w:val="pt-BR"/>
        </w:rPr>
        <w:t xml:space="preserve">8 o'clock</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w:t>
      </w:r>
      <w:r xmlns:w="http://schemas.openxmlformats.org/wordprocessingml/2006/main" w:rsidRPr="00E84C88">
        <w:rPr>
          <w:rFonts w:ascii="Arial" w:eastAsia="Times New Roman" w:hAnsi="Arial" w:cs="Arial"/>
          <w:sz w:val="20"/>
          <w:szCs w:val="24"/>
          <w:lang w:val="en-US"/>
        </w:rPr>
        <w:t xml:space="preserve">life</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mata </w:t>
      </w:r>
      <w:r xmlns:w="http://schemas.openxmlformats.org/wordprocessingml/2006/main" w:rsidRPr="00E84C88">
        <w:rPr>
          <w:rFonts w:ascii="Arial" w:eastAsia="Times New Roman" w:hAnsi="Arial" w:cs="Arial"/>
          <w:sz w:val="20"/>
          <w:szCs w:val="24"/>
          <w:lang w:val="hy-AM"/>
        </w:rPr>
        <w:t xml:space="preserve">ka </w:t>
      </w:r>
      <w:r xmlns:w="http://schemas.openxmlformats.org/wordprocessingml/2006/main" w:rsidRPr="00E84C88">
        <w:rPr>
          <w:rFonts w:ascii="Arial" w:eastAsia="Times New Roman" w:hAnsi="Arial" w:cs="Arial"/>
          <w:sz w:val="20"/>
          <w:szCs w:val="24"/>
          <w:lang w:val="hy-AM"/>
        </w:rPr>
        <w:t xml:space="preserve">r </w:t>
      </w:r>
      <w:r xmlns:w="http://schemas.openxmlformats.org/wordprocessingml/2006/main" w:rsidRPr="00E84C88">
        <w:rPr>
          <w:rFonts w:ascii="Arial" w:eastAsia="Times New Roman" w:hAnsi="Arial" w:cs="Arial"/>
          <w:sz w:val="20"/>
          <w:szCs w:val="24"/>
          <w:lang w:val="en-US"/>
        </w:rPr>
        <w:t xml:space="preserve">arman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extended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 the epigram </w:t>
      </w:r>
      <w:r xmlns:w="http://schemas.openxmlformats.org/wordprocessingml/2006/main" w:rsidRPr="00E84C88">
        <w:rPr>
          <w:rFonts w:ascii="Arial" w:eastAsia="Times New Roman" w:hAnsi="Arial" w:cs="Arial"/>
          <w:sz w:val="20"/>
          <w:szCs w:val="24"/>
          <w:lang w:val="en-US"/>
        </w:rPr>
        <w:t xml:space="preserve">p</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Expiration </w:t>
      </w:r>
      <w:r xmlns:w="http://schemas.openxmlformats.org/wordprocessingml/2006/main" w:rsidRPr="00E84C88">
        <w:rPr>
          <w:rFonts w:ascii="GHEA Grapalat" w:eastAsia="Times New Roman" w:hAnsi="GHEA Grapalat" w:cs="Sylfaen"/>
          <w:sz w:val="20"/>
          <w:szCs w:val="24"/>
          <w:lang w:val="pt-BR"/>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Seller's:</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of recommendation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availability</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GHEA Grapalat" w:eastAsia="Times New Roman" w:hAnsi="GHEA Grapalat" w:cs="Times Armenian"/>
          <w:sz w:val="20"/>
          <w:szCs w:val="24"/>
          <w:lang w:val="pt-BR"/>
        </w:rPr>
        <w:t xml:space="preserve">in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provided </w:t>
      </w:r>
      <w:r xmlns:w="http://schemas.openxmlformats.org/wordprocessingml/2006/main" w:rsidRPr="00E84C88">
        <w:rPr>
          <w:rFonts w:ascii="Arial" w:eastAsia="Times New Roman" w:hAnsi="Arial" w:cs="Arial"/>
          <w:sz w:val="20"/>
          <w:szCs w:val="24"/>
          <w:lang w:val="hy-AM"/>
        </w:rPr>
        <w:t xml:space="preserve">that </w:t>
      </w:r>
      <w:r xmlns:w="http://schemas.openxmlformats.org/wordprocessingml/2006/main" w:rsidRPr="00E84C88">
        <w:rPr>
          <w:rFonts w:ascii="GHEA Grapalat" w:eastAsia="Times New Roman" w:hAnsi="GHEA Grapalat" w:cs="Times Armenian"/>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Buyer </w:t>
      </w:r>
      <w:r xmlns:w="http://schemas.openxmlformats.org/wordprocessingml/2006/main" w:rsidRPr="00E84C88">
        <w:rPr>
          <w:rFonts w:ascii="Arial" w:eastAsia="Times New Roman" w:hAnsi="Arial" w:cs="Arial"/>
          <w:sz w:val="20"/>
          <w:szCs w:val="24"/>
          <w:lang w:val="hy-AM"/>
        </w:rPr>
        <w:t xml:space="preserve">in: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approx</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gone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of the product</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of use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requirement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and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Seller's: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the suggestion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presented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no</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later </w:t>
      </w:r>
      <w:r xmlns:w="http://schemas.openxmlformats.org/wordprocessingml/2006/main" w:rsidRPr="00E84C88">
        <w:rPr>
          <w:rFonts w:ascii="Arial" w:eastAsia="Times New Roman" w:hAnsi="Arial" w:cs="Arial"/>
          <w:sz w:val="20"/>
          <w:szCs w:val="24"/>
          <w:lang w:val="en-US"/>
        </w:rPr>
        <w:t xml:space="preserve">than</w:t>
      </w:r>
      <w:r xmlns:w="http://schemas.openxmlformats.org/wordprocessingml/2006/main" w:rsidRPr="00E84C88">
        <w:rPr>
          <w:rFonts w:ascii="GHEA Grapalat" w:eastAsia="Times New Roman" w:hAnsi="GHEA Grapalat" w:cs="Sylfaen"/>
          <w:sz w:val="20"/>
          <w:szCs w:val="24"/>
          <w:lang w:val="pt-BR"/>
        </w:rPr>
        <w:t xml:space="preserv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by contract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in: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initially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of supply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for</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period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upon expiry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at least </w:t>
      </w:r>
      <w:r xmlns:w="http://schemas.openxmlformats.org/wordprocessingml/2006/main" w:rsidRPr="00E84C88">
        <w:rPr>
          <w:rFonts w:ascii="GHEA Grapalat" w:eastAsia="Times New Roman" w:hAnsi="GHEA Grapalat" w:cs="Sylfaen"/>
          <w:sz w:val="20"/>
          <w:szCs w:val="24"/>
          <w:lang w:val="pt-BR"/>
        </w:rPr>
        <w:t xml:space="preserve">5 </w:t>
      </w:r>
      <w:r xmlns:w="http://schemas.openxmlformats.org/wordprocessingml/2006/main" w:rsidRPr="00E84C88">
        <w:rPr>
          <w:rFonts w:ascii="Arial" w:eastAsia="Times New Roman" w:hAnsi="Arial" w:cs="Arial"/>
          <w:sz w:val="20"/>
          <w:szCs w:val="24"/>
          <w:lang w:val="en-US"/>
        </w:rPr>
        <w:t xml:space="preserve">calendar days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day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before</w:t>
      </w:r>
      <w:r xmlns:w="http://schemas.openxmlformats.org/wordprocessingml/2006/main" w:rsidRPr="00E84C88">
        <w:rPr>
          <w:rFonts w:ascii="GHEA Grapalat" w:eastAsia="Times New Roman" w:hAnsi="GHEA Grapalat" w:cs="Sylfaen"/>
          <w:sz w:val="20"/>
          <w:szCs w:val="24"/>
          <w:lang w:val="pt-BR"/>
        </w:rPr>
        <w:t xml:space="preserve">​</w:t>
      </w:r>
      <w:r xmlns:w="http://schemas.openxmlformats.org/wordprocessingml/2006/main" w:rsidRPr="00E84C88">
        <w:rPr>
          <w:rFonts w:ascii="Arial" w:eastAsia="Times New Roman" w:hAnsi="Arial" w:cs="Arial"/>
          <w:sz w:val="20"/>
          <w:szCs w:val="24"/>
          <w:lang w:val="pt-BR"/>
        </w:rPr>
        <w:t xml:space="preserv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in which</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hereby</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with a point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case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long </w:t>
      </w:r>
      <w:r xmlns:w="http://schemas.openxmlformats.org/wordprocessingml/2006/main" w:rsidRPr="00E84C88">
        <w:rPr>
          <w:rFonts w:ascii="Arial" w:eastAsia="Times New Roman" w:hAnsi="Arial" w:cs="Arial"/>
          <w:sz w:val="20"/>
          <w:szCs w:val="24"/>
          <w:lang w:val="pt-BR"/>
        </w:rPr>
        <w:t xml:space="preserve">live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delivered</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period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extended</w:t>
      </w:r>
      <w:r xmlns:w="http://schemas.openxmlformats.org/wordprocessingml/2006/main" w:rsidRPr="00E84C88">
        <w:rPr>
          <w:rFonts w:ascii="GHEA Grapalat" w:eastAsia="Times New Roman" w:hAnsi="GHEA Grapalat" w:cs="Times Armenia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one</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times</w:t>
      </w:r>
      <w:r xmlns:w="http://schemas.openxmlformats.org/wordprocessingml/2006/main" w:rsidRPr="00E84C88">
        <w:rPr>
          <w:rFonts w:ascii="GHEA Grapalat" w:eastAsia="Times New Roman" w:hAnsi="GHEA Grapalat" w:cs="Times Armenian"/>
          <w:sz w:val="20"/>
          <w:szCs w:val="24"/>
          <w:lang w:val="pt-BR"/>
        </w:rPr>
        <w:t xml:space="preserve"> </w:t>
      </w:r>
      <w:r xmlns:w="http://schemas.openxmlformats.org/wordprocessingml/2006/main" w:rsidRPr="00E84C88">
        <w:rPr>
          <w:rFonts w:ascii="Arial" w:eastAsia="Times New Roman" w:hAnsi="Arial" w:cs="Arial"/>
          <w:sz w:val="20"/>
          <w:szCs w:val="24"/>
          <w:lang w:val="hy-AM"/>
        </w:rPr>
        <w:t xml:space="preserve">up to </w:t>
      </w:r>
      <w:r xmlns:w="http://schemas.openxmlformats.org/wordprocessingml/2006/main" w:rsidRPr="00E84C88">
        <w:rPr>
          <w:rFonts w:ascii="GHEA Grapalat" w:eastAsia="Times New Roman" w:hAnsi="GHEA Grapalat" w:cs="Sylfaen"/>
          <w:sz w:val="20"/>
          <w:szCs w:val="24"/>
          <w:lang w:val="pt-BR"/>
        </w:rPr>
        <w:t xml:space="preserve">30 </w:t>
      </w:r>
      <w:r xmlns:w="http://schemas.openxmlformats.org/wordprocessingml/2006/main" w:rsidRPr="00E84C88">
        <w:rPr>
          <w:rFonts w:ascii="Arial" w:eastAsia="Times New Roman" w:hAnsi="Arial" w:cs="Arial"/>
          <w:sz w:val="20"/>
          <w:szCs w:val="24"/>
          <w:lang w:val="en-US"/>
        </w:rPr>
        <w:t xml:space="preserve">calendar days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by day </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but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no</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more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than</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by contract</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defined</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the term</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pt-BR"/>
        </w:rPr>
        <w:t xml:space="preserve">​</w:t>
      </w:r>
    </w:p>
    <w:p w14:paraId="3E89E974" w14:textId="77777777" w:rsidR="00532D6C" w:rsidRPr="00E84C88" w:rsidRDefault="00532D6C" w:rsidP="00532D6C">
      <w:pPr xmlns:w="http://schemas.openxmlformats.org/wordprocessingml/2006/main">
        <w:tabs>
          <w:tab w:val="left" w:pos="720"/>
        </w:tabs>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8.9 </w:t>
      </w:r>
      <w:r xmlns:w="http://schemas.openxmlformats.org/wordprocessingml/2006/main" w:rsidRPr="00E84C88">
        <w:rPr>
          <w:rFonts w:ascii="Arial" w:eastAsia="Times New Roman" w:hAnsi="Arial" w:cs="Arial"/>
          <w:sz w:val="20"/>
          <w:szCs w:val="24"/>
          <w:lang w:val="hy-AM"/>
        </w:rPr>
        <w:t xml:space="preserve">of the Agreement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proper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conditions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Buyer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benefits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savings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damages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given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side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benefit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worn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damage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p>
    <w:p w14:paraId="4BCDD54A" w14:textId="77777777" w:rsidR="00532D6C" w:rsidRPr="00E84C88" w:rsidRDefault="00532D6C" w:rsidP="00532D6C">
      <w:pPr xmlns:w="http://schemas.openxmlformats.org/wordprocessingml/2006/main">
        <w:tabs>
          <w:tab w:val="num" w:pos="0"/>
          <w:tab w:val="left" w:pos="720"/>
          <w:tab w:val="num" w:pos="900"/>
        </w:tabs>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parties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third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persons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towards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inclusive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frame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Seller's: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other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transactions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derived from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out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regulation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from the field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they are not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influence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result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accept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on.</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transactions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them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derived from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obligations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performance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connected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relationship</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being regulated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that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of transactions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connected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relationship</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regulator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by norms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them</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for</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responsible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is</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seller.</w:t>
      </w:r>
    </w:p>
    <w:p w14:paraId="327C6308"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8.10 </w:t>
      </w:r>
      <w:r xmlns:w="http://schemas.openxmlformats.org/wordprocessingml/2006/main" w:rsidRPr="00E84C88">
        <w:rPr>
          <w:rFonts w:ascii="Arial" w:eastAsia="Times New Roman" w:hAnsi="Arial" w:cs="Arial"/>
          <w:sz w:val="20"/>
          <w:szCs w:val="24"/>
          <w:lang w:val="hy-AM"/>
        </w:rPr>
        <w:t xml:space="preserve">P </w:t>
      </w:r>
      <w:r xmlns:w="http://schemas.openxmlformats.org/wordprocessingml/2006/main" w:rsidRPr="00E84C88">
        <w:rPr>
          <w:rFonts w:ascii="Arial" w:eastAsia="Times New Roman" w:hAnsi="Arial" w:cs="Arial"/>
          <w:spacing w:val="-4"/>
          <w:sz w:val="20"/>
          <w:szCs w:val="20"/>
          <w:lang w:val="hy-AM" w:eastAsia="ru-RU"/>
        </w:rPr>
        <w:t xml:space="preserve">Agreement</w:t>
      </w:r>
      <w:r xmlns:w="http://schemas.openxmlformats.org/wordprocessingml/2006/main" w:rsidRPr="00E84C88">
        <w:rPr>
          <w:rFonts w:ascii="GHEA Grapalat" w:eastAsia="Times New Roman" w:hAnsi="GHEA Grapalat" w:cs="Times New Roman"/>
          <w:spacing w:val="-4"/>
          <w:sz w:val="20"/>
          <w:szCs w:val="20"/>
          <w:lang w:val="hy-AM" w:eastAsia="ru-RU"/>
        </w:rPr>
        <w:t xml:space="preserve"> </w:t>
      </w:r>
      <w:r xmlns:w="http://schemas.openxmlformats.org/wordprocessingml/2006/main" w:rsidRPr="00E84C88">
        <w:rPr>
          <w:rFonts w:ascii="Arial" w:eastAsia="Times New Roman" w:hAnsi="Arial" w:cs="Arial"/>
          <w:spacing w:val="-4"/>
          <w:sz w:val="20"/>
          <w:szCs w:val="20"/>
          <w:lang w:val="hy-AM" w:eastAsia="ru-RU"/>
        </w:rPr>
        <w:t xml:space="preserve">no</w:t>
      </w:r>
      <w:r xmlns:w="http://schemas.openxmlformats.org/wordprocessingml/2006/main" w:rsidRPr="00E84C88">
        <w:rPr>
          <w:rFonts w:ascii="GHEA Grapalat" w:eastAsia="Times New Roman" w:hAnsi="GHEA Grapalat" w:cs="Times New Roman"/>
          <w:spacing w:val="-4"/>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can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change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ower </w:t>
      </w:r>
      <w:r xmlns:w="http://schemas.openxmlformats.org/wordprocessingml/2006/main" w:rsidRPr="00E84C88">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E84C88">
        <w:rPr>
          <w:rFonts w:ascii="Arial" w:eastAsia="Times New Roman" w:hAnsi="Arial" w:cs="Arial"/>
          <w:sz w:val="20"/>
          <w:szCs w:val="20"/>
          <w:lang w:val="hy-AM" w:eastAsia="ru-RU"/>
        </w:rPr>
        <w:t xml:space="preserve">tunes</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default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as a result</w:t>
      </w:r>
      <w:r xmlns:w="http://schemas.openxmlformats.org/wordprocessingml/2006/main" w:rsidRPr="00E84C88" w:rsidDel="00591DE3">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completely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be resolved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mutual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 agreement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except </w:t>
      </w:r>
      <w:r xmlns:w="http://schemas.openxmlformats.org/wordprocessingml/2006/main" w:rsidRPr="00E84C88">
        <w:rPr>
          <w:rFonts w:ascii="GHEA Grapalat" w:eastAsia="Times New Roman" w:hAnsi="GHEA Grapalat" w:cs="Times New Roman"/>
          <w:sz w:val="20"/>
          <w:szCs w:val="20"/>
          <w:lang w:val="hy-AM" w:eastAsia="ru-RU"/>
        </w:rPr>
        <w:t xml:space="preserve">for </w:t>
      </w:r>
      <w:r xmlns:w="http://schemas.openxmlformats.org/wordprocessingml/2006/main" w:rsidRPr="00E84C88">
        <w:rPr>
          <w:rFonts w:ascii="Arial" w:eastAsia="Times New Roman" w:hAnsi="Arial" w:cs="Arial"/>
          <w:sz w:val="20"/>
          <w:szCs w:val="20"/>
          <w:lang w:val="hy-AM" w:eastAsia="ru-RU"/>
        </w:rPr>
        <w:t xml:space="preserve">Armenia</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Republic</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 legislation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defined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order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the product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supply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necessary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financial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allocations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reduction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cases </w:t>
      </w:r>
      <w:r xmlns:w="http://schemas.openxmlformats.org/wordprocessingml/2006/main" w:rsidRPr="00E84C88">
        <w:rPr>
          <w:rFonts w:ascii="GHEA Grapalat" w:eastAsia="Times New Roman" w:hAnsi="GHEA Grapalat" w:cs="Times New Roman"/>
          <w:sz w:val="20"/>
          <w:szCs w:val="20"/>
          <w:lang w:val="hy-AM" w:eastAsia="ru-RU"/>
        </w:rPr>
        <w:t xml:space="preserve">:</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which </w:t>
      </w:r>
      <w:r xmlns:w="http://schemas.openxmlformats.org/wordprocessingml/2006/main" w:rsidRPr="00E84C88">
        <w:rPr>
          <w:rFonts w:ascii="GHEA Grapalat" w:eastAsia="Times New Roman" w:hAnsi="GHEA Grapalat" w:cs="Times New Roman"/>
          <w:sz w:val="20"/>
          <w:szCs w:val="20"/>
          <w:lang w:val="hy-AM" w:eastAsia="ru-RU"/>
        </w:rPr>
        <w:t xml:space="preserve">the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obligations </w:t>
      </w:r>
      <w:r xmlns:w="http://schemas.openxmlformats.org/wordprocessingml/2006/main" w:rsidRPr="00E84C88">
        <w:rPr>
          <w:rFonts w:ascii="GHEA Grapalat" w:eastAsia="Times New Roman" w:hAnsi="GHEA Grapalat" w:cs="Times New Roman"/>
          <w:sz w:val="20"/>
          <w:szCs w:val="20"/>
          <w:lang w:val="hy-AM" w:eastAsia="ru-RU"/>
        </w:rPr>
        <w:t xml:space="preserve">of </w:t>
      </w:r>
      <w:r xmlns:w="http://schemas.openxmlformats.org/wordprocessingml/2006/main" w:rsidRPr="00E84C88">
        <w:rPr>
          <w:rFonts w:ascii="Arial" w:eastAsia="Times New Roman" w:hAnsi="Arial" w:cs="Arial"/>
          <w:sz w:val="20"/>
          <w:szCs w:val="20"/>
          <w:lang w:val="hy-AM" w:eastAsia="ru-RU"/>
        </w:rPr>
        <w:t xml:space="preserve">the parties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default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completely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solution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mutual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consent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necessary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hand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bring</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before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Armenia</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Republic</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 legislation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defined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order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the product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supply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necessary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financial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allocations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deduction </w:t>
      </w:r>
      <w:r xmlns:w="http://schemas.openxmlformats.org/wordprocessingml/2006/main" w:rsidRPr="00E84C88">
        <w:rPr>
          <w:rFonts w:ascii="GHEA Grapalat" w:eastAsia="Times New Roman" w:hAnsi="GHEA Grapalat" w:cs="Times New Roman"/>
          <w:sz w:val="20"/>
          <w:szCs w:val="20"/>
          <w:lang w:val="hy-AM" w:eastAsia="ru-RU"/>
        </w:rPr>
        <w:t xml:space="preserve">.</w:t>
      </w:r>
    </w:p>
    <w:p w14:paraId="68EFFA01"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lastRenderedPageBreak xmlns:w="http://schemas.openxmlformats.org/wordprocessingml/2006/main"/>
      </w:r>
      <w:r xmlns:w="http://schemas.openxmlformats.org/wordprocessingml/2006/main" w:rsidRPr="00E84C88">
        <w:rPr>
          <w:rFonts w:ascii="GHEA Grapalat" w:eastAsia="Times New Roman" w:hAnsi="GHEA Grapalat" w:cs="Times New Roman"/>
          <w:sz w:val="20"/>
          <w:szCs w:val="20"/>
          <w:lang w:val="hy-AM" w:eastAsia="ru-RU"/>
        </w:rPr>
        <w:tab xmlns:w="http://schemas.openxmlformats.org/wordprocessingml/2006/main"/>
      </w:r>
      <w:r xmlns:w="http://schemas.openxmlformats.org/wordprocessingml/2006/main" w:rsidRPr="00E84C88">
        <w:rPr>
          <w:rFonts w:ascii="GHEA Grapalat" w:eastAsia="Times New Roman" w:hAnsi="GHEA Grapalat" w:cs="Times New Roman"/>
          <w:sz w:val="20"/>
          <w:szCs w:val="20"/>
          <w:lang w:val="hy-AM" w:eastAsia="ru-RU"/>
        </w:rPr>
        <w:t xml:space="preserve">8.11 </w:t>
      </w:r>
      <w:r xmlns:w="http://schemas.openxmlformats.org/wordprocessingml/2006/main" w:rsidRPr="00E84C88">
        <w:rPr>
          <w:rFonts w:ascii="Arial" w:eastAsia="Times New Roman" w:hAnsi="Arial" w:cs="Arial"/>
          <w:sz w:val="20"/>
          <w:szCs w:val="20"/>
          <w:lang w:val="hy-AM" w:eastAsia="ru-RU"/>
        </w:rPr>
        <w:t xml:space="preserve">Seller's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undertaken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obligations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not to </w:t>
      </w:r>
      <w:r xmlns:w="http://schemas.openxmlformats.org/wordprocessingml/2006/main" w:rsidRPr="00E84C88">
        <w:rPr>
          <w:rFonts w:ascii="GHEA Grapalat" w:eastAsia="Times New Roman" w:hAnsi="GHEA Grapalat" w:cs="Times New Roman"/>
          <w:sz w:val="20"/>
          <w:szCs w:val="20"/>
          <w:lang w:val="hy-AM" w:eastAsia="ru-RU"/>
        </w:rPr>
        <w:softHyphen xmlns:w="http://schemas.openxmlformats.org/wordprocessingml/2006/main"/>
      </w:r>
      <w:r xmlns:w="http://schemas.openxmlformats.org/wordprocessingml/2006/main" w:rsidRPr="00E84C88">
        <w:rPr>
          <w:rFonts w:ascii="Arial" w:eastAsia="Times New Roman" w:hAnsi="Arial" w:cs="Arial"/>
          <w:sz w:val="20"/>
          <w:szCs w:val="20"/>
          <w:lang w:val="hy-AM" w:eastAsia="ru-RU"/>
        </w:rPr>
        <w:t xml:space="preserve">do</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proper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perform</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based 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completely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unilateral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solve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notification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buyer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publication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at </w:t>
      </w:r>
      <w:r xmlns:w="http://schemas.openxmlformats.org/wordprocessingml/2006/main" w:rsidRPr="00E84C88">
        <w:rPr>
          <w:rFonts w:ascii="GHEA Grapalat" w:eastAsia="Times New Roman" w:hAnsi="GHEA Grapalat" w:cs="Times New Roman"/>
          <w:sz w:val="20"/>
          <w:szCs w:val="20"/>
          <w:lang w:val="hy-AM" w:eastAsia="ru-RU"/>
        </w:rPr>
        <w:t xml:space="preserve">www.procurement.am</w:t>
      </w:r>
      <w:r xmlns:w="http://schemas.openxmlformats.org/wordprocessingml/2006/main" w:rsidRPr="00E84C88">
        <w:rPr>
          <w:rFonts w:ascii="Arial" w:eastAsia="Times New Roman" w:hAnsi="Arial" w:cs="Arial"/>
          <w:sz w:val="20"/>
          <w:szCs w:val="20"/>
          <w:lang w:val="hy-AM" w:eastAsia="ru-RU"/>
        </w:rPr>
        <w:t xml:space="preser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active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internet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website: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unilateral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solve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notifications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section </w:t>
      </w:r>
      <w:r xmlns:w="http://schemas.openxmlformats.org/wordprocessingml/2006/main" w:rsidRPr="00E84C88">
        <w:rPr>
          <w:rFonts w:ascii="Arial" w:eastAsia="Times New Roman" w:hAnsi="Arial" w:cs="Arial"/>
          <w:sz w:val="20"/>
          <w:szCs w:val="20"/>
          <w:lang w:val="hy-AM" w:eastAsia="ru-RU"/>
        </w:rPr>
        <w:t xml:space="preserve">by </w:t>
      </w:r>
      <w:r xmlns:w="http://schemas.openxmlformats.org/wordprocessingml/2006/main" w:rsidRPr="00E84C88">
        <w:rPr>
          <w:rFonts w:ascii="GHEA Grapalat" w:eastAsia="Times New Roman" w:hAnsi="GHEA Grapalat" w:cs="Times New Roman"/>
          <w:sz w:val="20"/>
          <w:szCs w:val="20"/>
          <w:lang w:val="hy-AM" w:eastAsia="ru-RU"/>
        </w:rPr>
        <w:t xml:space="preserve">specifying</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publication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Date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Seller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unilateral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solve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regarding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considered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proper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notified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notice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hereof</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with a point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defined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be published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next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From </w:t>
      </w:r>
      <w:r xmlns:w="http://schemas.openxmlformats.org/wordprocessingml/2006/main" w:rsidRPr="00E84C88">
        <w:rPr>
          <w:rFonts w:ascii="GHEA Grapalat" w:eastAsia="Times New Roman" w:hAnsi="GHEA Grapalat" w:cs="Times New Roman"/>
          <w:sz w:val="20"/>
          <w:szCs w:val="20"/>
          <w:lang w:val="hy-AM" w:eastAsia="ru-RU"/>
        </w:rPr>
        <w:t xml:space="preserve">: </w:t>
      </w:r>
      <w:bookmarkStart xmlns:w="http://schemas.openxmlformats.org/wordprocessingml/2006/main" w:id="16" w:name="_Hlk23253914"/>
      <w:r xmlns:w="http://schemas.openxmlformats.org/wordprocessingml/2006/main" w:rsidRPr="00E84C88">
        <w:rPr>
          <w:rFonts w:ascii="Arial" w:eastAsia="Times New Roman" w:hAnsi="Arial" w:cs="Arial"/>
          <w:sz w:val="20"/>
          <w:szCs w:val="20"/>
          <w:lang w:val="hy-AM" w:eastAsia="ru-RU"/>
        </w:rPr>
        <w:t xml:space="preserve">The 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completely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unilateral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solve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about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notification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the newsletter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be published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day</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buyer</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being sent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also</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Seller's: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electronic</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the post office </w:t>
      </w:r>
      <w:r xmlns:w="http://schemas.openxmlformats.org/wordprocessingml/2006/main" w:rsidRPr="00E84C88">
        <w:rPr>
          <w:rFonts w:ascii="GHEA Grapalat" w:eastAsia="Times New Roman" w:hAnsi="GHEA Grapalat" w:cs="Times New Roman"/>
          <w:sz w:val="20"/>
          <w:szCs w:val="20"/>
          <w:lang w:val="hy-AM" w:eastAsia="ru-RU"/>
        </w:rPr>
        <w:t xml:space="preserve">.</w:t>
      </w:r>
      <w:bookmarkEnd xmlns:w="http://schemas.openxmlformats.org/wordprocessingml/2006/main" w:id="16"/>
      <w:r xmlns:w="http://schemas.openxmlformats.org/wordprocessingml/2006/main" w:rsidRPr="00E84C88">
        <w:rPr>
          <w:rFonts w:ascii="GHEA Grapalat" w:eastAsia="Times New Roman" w:hAnsi="GHEA Grapalat" w:cs="Times New Roman"/>
          <w:sz w:val="20"/>
          <w:szCs w:val="20"/>
          <w:lang w:val="hy-AM" w:eastAsia="ru-RU"/>
        </w:rPr>
        <w:t xml:space="preserve">   </w:t>
      </w:r>
    </w:p>
    <w:p w14:paraId="5956D8DF"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t xml:space="preserve">8.12 </w:t>
      </w:r>
      <w:r xmlns:w="http://schemas.openxmlformats.org/wordprocessingml/2006/main" w:rsidRPr="00E84C88">
        <w:rPr>
          <w:rFonts w:ascii="GHEA Grapalat" w:eastAsia="Times New Roman" w:hAnsi="GHEA Grapalat" w:cs="Times New Roman"/>
          <w:sz w:val="20"/>
          <w:szCs w:val="20"/>
          <w:lang w:val="hy-AM" w:eastAsia="ru-RU"/>
        </w:rPr>
        <w:tab xmlns:w="http://schemas.openxmlformats.org/wordprocessingml/2006/main"/>
      </w:r>
      <w:r xmlns:w="http://schemas.openxmlformats.org/wordprocessingml/2006/main" w:rsidRPr="00E84C88">
        <w:rPr>
          <w:rFonts w:ascii="Arial" w:eastAsia="Times New Roman" w:hAnsi="Arial" w:cs="Arial"/>
          <w:sz w:val="20"/>
          <w:szCs w:val="20"/>
          <w:lang w:val="hy-AM" w:eastAsia="ru-RU"/>
        </w:rPr>
        <w:t xml:space="preserve">of the Agreement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regarding</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originated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disputes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being resolved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are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negotiations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through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Agreement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hand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not to bring</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case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disputes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being resolved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are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judicial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 order.</w:t>
      </w:r>
    </w:p>
    <w:p w14:paraId="73CABB0D"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t xml:space="preserve">8.13 </w:t>
      </w:r>
      <w:r xmlns:w="http://schemas.openxmlformats.org/wordprocessingml/2006/main" w:rsidRPr="00E84C88">
        <w:rPr>
          <w:rFonts w:ascii="Arial" w:eastAsia="Times New Roman" w:hAnsi="Arial" w:cs="Arial"/>
          <w:sz w:val="20"/>
          <w:szCs w:val="20"/>
          <w:lang w:val="hy-AM" w:eastAsia="ru-RU"/>
        </w:rPr>
        <w:t xml:space="preserve">The Agreement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made up</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 from </w:t>
      </w:r>
      <w:r xmlns:w="http://schemas.openxmlformats.org/wordprocessingml/2006/main" w:rsidRPr="00E84C88">
        <w:rPr>
          <w:rFonts w:ascii="GHEA Grapalat" w:eastAsia="Times New Roman" w:hAnsi="GHEA Grapalat" w:cs="Times New Roman"/>
          <w:sz w:val="20"/>
          <w:szCs w:val="20"/>
          <w:lang w:val="hy-AM" w:eastAsia="ru-RU"/>
        </w:rPr>
        <w:t xml:space="preserve">____ </w:t>
      </w:r>
      <w:r xmlns:w="http://schemas.openxmlformats.org/wordprocessingml/2006/main" w:rsidRPr="00E84C88">
        <w:rPr>
          <w:rFonts w:ascii="Arial" w:eastAsia="Times New Roman" w:hAnsi="Arial" w:cs="Arial"/>
          <w:sz w:val="20"/>
          <w:szCs w:val="20"/>
          <w:lang w:val="hy-AM" w:eastAsia="ru-RU"/>
        </w:rPr>
        <w:t xml:space="preserve">page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sealed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two</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from example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which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have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equal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legal</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power </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each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 the side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given</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one each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for example.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Annexes </w:t>
      </w:r>
      <w:r xmlns:w="http://schemas.openxmlformats.org/wordprocessingml/2006/main" w:rsidRPr="00E84C88">
        <w:rPr>
          <w:rFonts w:ascii="GHEA Grapalat" w:eastAsia="Times New Roman" w:hAnsi="GHEA Grapalat" w:cs="Times New Roman"/>
          <w:sz w:val="20"/>
          <w:szCs w:val="20"/>
          <w:lang w:val="hy-AM" w:eastAsia="ru-RU"/>
        </w:rPr>
        <w:t xml:space="preserve">N 1, N 2, N 3 </w:t>
      </w:r>
      <w:r xmlns:w="http://schemas.openxmlformats.org/wordprocessingml/2006/main" w:rsidRPr="00E84C88">
        <w:rPr>
          <w:rFonts w:ascii="Arial" w:eastAsia="Times New Roman" w:hAnsi="Arial" w:cs="Arial"/>
          <w:sz w:val="20"/>
          <w:szCs w:val="20"/>
          <w:lang w:val="hy-AM" w:eastAsia="ru-RU"/>
        </w:rPr>
        <w:t xml:space="preserve">and </w:t>
      </w:r>
      <w:r xmlns:w="http://schemas.openxmlformats.org/wordprocessingml/2006/main" w:rsidRPr="00E84C88">
        <w:rPr>
          <w:rFonts w:ascii="GHEA Grapalat" w:eastAsia="Times New Roman" w:hAnsi="GHEA Grapalat" w:cs="Times New Roman"/>
          <w:sz w:val="20"/>
          <w:szCs w:val="20"/>
          <w:lang w:val="hy-AM" w:eastAsia="ru-RU"/>
        </w:rPr>
        <w:t xml:space="preserve">N 3.1 </w:t>
      </w:r>
      <w:r xmlns:w="http://schemas.openxmlformats.org/wordprocessingml/2006/main" w:rsidRPr="00E84C88">
        <w:rPr>
          <w:rFonts w:ascii="Arial" w:eastAsia="Times New Roman" w:hAnsi="Arial" w:cs="Arial"/>
          <w:sz w:val="20"/>
          <w:szCs w:val="20"/>
          <w:lang w:val="hy-AM" w:eastAsia="ru-RU"/>
        </w:rPr>
        <w:t xml:space="preserve">of the contract </w:t>
      </w:r>
      <w:r xmlns:w="http://schemas.openxmlformats.org/wordprocessingml/2006/main" w:rsidRPr="00E84C88">
        <w:rPr>
          <w:rFonts w:ascii="Arial" w:eastAsia="Times New Roman" w:hAnsi="Arial" w:cs="Arial"/>
          <w:sz w:val="20"/>
          <w:szCs w:val="20"/>
          <w:lang w:val="hy-AM" w:eastAsia="ru-RU"/>
        </w:rPr>
        <w:t xml:space="preserve">are </w:t>
      </w:r>
      <w:r xmlns:w="http://schemas.openxmlformats.org/wordprocessingml/2006/main" w:rsidRPr="00E84C88">
        <w:rPr>
          <w:rFonts w:ascii="GHEA Grapalat" w:eastAsia="Times New Roman" w:hAnsi="GHEA Grapalat" w:cs="Times New Roman"/>
          <w:sz w:val="20"/>
          <w:szCs w:val="20"/>
          <w:lang w:val="hy-AM" w:eastAsia="ru-RU"/>
        </w:rPr>
        <w:t xml:space="preserve">considered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are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the contract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inseparable</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part.</w:t>
      </w:r>
    </w:p>
    <w:p w14:paraId="4376CBF9" w14:textId="77777777" w:rsidR="00532D6C" w:rsidRPr="00E84C88" w:rsidRDefault="00532D6C" w:rsidP="00532D6C">
      <w:pPr xmlns:w="http://schemas.openxmlformats.org/wordprocessingml/2006/main">
        <w:spacing w:after="0" w:line="240" w:lineRule="auto"/>
        <w:ind w:firstLine="567"/>
        <w:jc w:val="both"/>
        <w:rPr>
          <w:rFonts w:ascii="GHEA Grapalat" w:eastAsia="Times New Roman" w:hAnsi="GHEA Grapalat" w:cs="Times New Roman"/>
          <w:sz w:val="20"/>
          <w:szCs w:val="20"/>
          <w:lang w:val="hy-AM" w:eastAsia="ru-RU"/>
        </w:rPr>
      </w:pPr>
      <w:r xmlns:w="http://schemas.openxmlformats.org/wordprocessingml/2006/main" w:rsidRPr="00E84C88">
        <w:rPr>
          <w:rFonts w:ascii="GHEA Grapalat" w:eastAsia="Times New Roman" w:hAnsi="GHEA Grapalat" w:cs="Times New Roman"/>
          <w:sz w:val="20"/>
          <w:szCs w:val="20"/>
          <w:lang w:val="hy-AM" w:eastAsia="ru-RU"/>
        </w:rPr>
        <w:t xml:space="preserve">8.14 </w:t>
      </w:r>
      <w:r xmlns:w="http://schemas.openxmlformats.org/wordprocessingml/2006/main" w:rsidRPr="00E84C88">
        <w:rPr>
          <w:rFonts w:ascii="Arial" w:eastAsia="Times New Roman" w:hAnsi="Arial" w:cs="Arial"/>
          <w:sz w:val="20"/>
          <w:szCs w:val="20"/>
          <w:lang w:val="hy-AM" w:eastAsia="ru-RU"/>
        </w:rPr>
        <w:t xml:space="preserve">of the Agreement</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with</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connected</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relations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towards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applies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is</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of Armenia</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Republic</w:t>
      </w:r>
      <w:r xmlns:w="http://schemas.openxmlformats.org/wordprocessingml/2006/main" w:rsidRPr="00E84C88">
        <w:rPr>
          <w:rFonts w:ascii="GHEA Grapalat" w:eastAsia="Times New Roman" w:hAnsi="GHEA Grapalat" w:cs="Times New Roman"/>
          <w:sz w:val="20"/>
          <w:szCs w:val="20"/>
          <w:lang w:val="hy-AM" w:eastAsia="ru-RU"/>
        </w:rPr>
        <w:t xml:space="preserve"> </w:t>
      </w:r>
      <w:r xmlns:w="http://schemas.openxmlformats.org/wordprocessingml/2006/main" w:rsidRPr="00E84C88">
        <w:rPr>
          <w:rFonts w:ascii="Arial" w:eastAsia="Times New Roman" w:hAnsi="Arial" w:cs="Arial"/>
          <w:sz w:val="20"/>
          <w:szCs w:val="20"/>
          <w:lang w:val="hy-AM" w:eastAsia="ru-RU"/>
        </w:rPr>
        <w:t xml:space="preserve">the right.</w:t>
      </w:r>
    </w:p>
    <w:p w14:paraId="3F7BD8D0" w14:textId="77777777" w:rsidR="00532D6C" w:rsidRPr="00E84C88" w:rsidRDefault="00532D6C" w:rsidP="00532D6C">
      <w:pPr>
        <w:spacing w:after="0" w:line="240" w:lineRule="auto"/>
        <w:ind w:firstLine="567"/>
        <w:jc w:val="both"/>
        <w:rPr>
          <w:rFonts w:ascii="GHEA Grapalat" w:eastAsia="Times New Roman" w:hAnsi="GHEA Grapalat" w:cs="Sylfaen"/>
          <w:sz w:val="20"/>
          <w:szCs w:val="24"/>
          <w:u w:val="single"/>
          <w:lang w:val="hy-AM"/>
        </w:rPr>
      </w:pPr>
      <w:r w:rsidRPr="00E84C88">
        <w:rPr>
          <w:rFonts w:ascii="GHEA Grapalat" w:eastAsia="Times New Roman" w:hAnsi="GHEA Grapalat" w:cs="Times New Roman"/>
          <w:sz w:val="20"/>
          <w:szCs w:val="20"/>
          <w:lang w:val="hy-AM" w:eastAsia="ru-RU"/>
        </w:rPr>
        <w:tab/>
      </w:r>
    </w:p>
    <w:p w14:paraId="0D3976BD"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b/>
          <w:sz w:val="20"/>
          <w:szCs w:val="24"/>
          <w:lang w:val="hy-AM"/>
        </w:rPr>
      </w:pPr>
      <w:r xmlns:w="http://schemas.openxmlformats.org/wordprocessingml/2006/main" w:rsidRPr="00E84C88">
        <w:rPr>
          <w:rFonts w:ascii="GHEA Grapalat" w:eastAsia="Times New Roman" w:hAnsi="GHEA Grapalat" w:cs="Times New Roman"/>
          <w:b/>
          <w:sz w:val="20"/>
          <w:szCs w:val="24"/>
          <w:lang w:val="hy-AM"/>
        </w:rPr>
        <w:t xml:space="preserve">9. </w:t>
      </w:r>
      <w:r xmlns:w="http://schemas.openxmlformats.org/wordprocessingml/2006/main" w:rsidRPr="00E84C88">
        <w:rPr>
          <w:rFonts w:ascii="Arial" w:eastAsia="Times New Roman" w:hAnsi="Arial" w:cs="Arial"/>
          <w:b/>
          <w:sz w:val="20"/>
          <w:szCs w:val="24"/>
          <w:lang w:val="hy-AM"/>
        </w:rPr>
        <w:t xml:space="preserve">Parties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addresses </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banking</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valid conditions</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and:</w:t>
      </w:r>
      <w:r xmlns:w="http://schemas.openxmlformats.org/wordprocessingml/2006/main" w:rsidRPr="00E84C88">
        <w:rPr>
          <w:rFonts w:ascii="GHEA Grapalat" w:eastAsia="Times New Roman" w:hAnsi="GHEA Grapalat" w:cs="Times New Roman"/>
          <w:b/>
          <w:sz w:val="20"/>
          <w:szCs w:val="24"/>
          <w:lang w:val="hy-AM"/>
        </w:rPr>
        <w:t xml:space="preserve"> </w:t>
      </w:r>
      <w:r xmlns:w="http://schemas.openxmlformats.org/wordprocessingml/2006/main" w:rsidRPr="00E84C88">
        <w:rPr>
          <w:rFonts w:ascii="Arial" w:eastAsia="Times New Roman" w:hAnsi="Arial" w:cs="Arial"/>
          <w:b/>
          <w:sz w:val="20"/>
          <w:szCs w:val="24"/>
          <w:lang w:val="hy-AM"/>
        </w:rPr>
        <w:t xml:space="preserve">signatures</w:t>
      </w:r>
    </w:p>
    <w:p w14:paraId="708CD599" w14:textId="77777777" w:rsidR="00532D6C" w:rsidRPr="00E84C88" w:rsidRDefault="00532D6C" w:rsidP="00532D6C">
      <w:pPr xmlns:w="http://schemas.openxmlformats.org/wordprocessingml/2006/main">
        <w:spacing w:after="0" w:line="240" w:lineRule="auto"/>
        <w:ind w:firstLine="709"/>
        <w:jc w:val="both"/>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 xml:space="preserve"> </w:t>
      </w:r>
    </w:p>
    <w:p w14:paraId="65EB3D79"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p w14:paraId="0CA24492" w14:textId="77777777" w:rsidR="00532D6C" w:rsidRPr="00E84C88" w:rsidRDefault="00532D6C" w:rsidP="00532D6C">
      <w:pPr>
        <w:spacing w:after="0" w:line="240" w:lineRule="auto"/>
        <w:ind w:firstLine="709"/>
        <w:jc w:val="both"/>
        <w:rPr>
          <w:rFonts w:ascii="GHEA Grapalat" w:eastAsia="Times New Roman" w:hAnsi="GHEA Grapalat" w:cs="Times New Roman"/>
          <w:sz w:val="20"/>
          <w:szCs w:val="24"/>
          <w:lang w:val="hy-AM"/>
        </w:rPr>
      </w:pPr>
    </w:p>
    <w:tbl>
      <w:tblPr>
        <w:tblW w:w="9639" w:type="dxa"/>
        <w:tblInd w:w="409" w:type="dxa"/>
        <w:tblLayout w:type="fixed"/>
        <w:tblLook w:val="0000" w:firstRow="0" w:lastRow="0" w:firstColumn="0" w:lastColumn="0" w:noHBand="0" w:noVBand="0"/>
      </w:tblPr>
      <w:tblGrid>
        <w:gridCol w:w="4536"/>
        <w:gridCol w:w="760"/>
        <w:gridCol w:w="4343"/>
      </w:tblGrid>
      <w:tr w:rsidR="00532D6C" w:rsidRPr="00E84C88" w14:paraId="69B8F2C7" w14:textId="77777777" w:rsidTr="00532D6C">
        <w:tc>
          <w:tcPr>
            <w:tcW w:w="4536" w:type="dxa"/>
          </w:tcPr>
          <w:p w14:paraId="482D40F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nb-NO"/>
              </w:rPr>
            </w:pPr>
            <w:r xmlns:w="http://schemas.openxmlformats.org/wordprocessingml/2006/main" w:rsidRPr="00E84C88">
              <w:rPr>
                <w:rFonts w:ascii="Arial" w:eastAsia="Times New Roman" w:hAnsi="Arial" w:cs="Arial"/>
                <w:b/>
                <w:bCs/>
                <w:sz w:val="24"/>
                <w:szCs w:val="24"/>
                <w:lang w:val="nb-NO"/>
              </w:rPr>
              <w:t xml:space="preserve">BUYER:</w:t>
            </w:r>
          </w:p>
          <w:p w14:paraId="0B216EB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u w:val="single"/>
                <w:lang w:val="en-US"/>
              </w:rPr>
            </w:pPr>
            <w:r xmlns:w="http://schemas.openxmlformats.org/wordprocessingml/2006/main" w:rsidRPr="00E84C88">
              <w:rPr>
                <w:rFonts w:ascii="GHEA Grapalat" w:eastAsia="Times New Roman" w:hAnsi="GHEA Grapalat" w:cs="Times New Roman"/>
                <w:u w:val="single"/>
                <w:lang w:val="en-US"/>
              </w:rPr>
              <w:t xml:space="preserve"> </w:t>
            </w:r>
          </w:p>
          <w:p w14:paraId="1CA0298F" w14:textId="77777777" w:rsidR="00532D6C" w:rsidRPr="00E84C88" w:rsidRDefault="00532D6C" w:rsidP="00532D6C">
            <w:pPr>
              <w:spacing w:after="0" w:line="240" w:lineRule="auto"/>
              <w:rPr>
                <w:rFonts w:ascii="GHEA Grapalat" w:eastAsia="Times New Roman" w:hAnsi="GHEA Grapalat" w:cs="Times New Roman"/>
                <w:sz w:val="24"/>
                <w:szCs w:val="24"/>
                <w:lang w:val="hy-AM"/>
              </w:rPr>
            </w:pPr>
          </w:p>
          <w:p w14:paraId="476721B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lang w:val="hy-AM"/>
              </w:rPr>
            </w:pPr>
            <w:r xmlns:w="http://schemas.openxmlformats.org/wordprocessingml/2006/main" w:rsidRPr="00E84C88">
              <w:rPr>
                <w:rFonts w:ascii="GHEA Grapalat" w:eastAsia="Times New Roman" w:hAnsi="GHEA Grapalat" w:cs="Times New Roman"/>
                <w:sz w:val="24"/>
                <w:szCs w:val="24"/>
                <w:lang w:val="hy-AM"/>
              </w:rPr>
              <w:t xml:space="preserve">-------------------------------------</w:t>
            </w:r>
          </w:p>
          <w:p w14:paraId="5A84A63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hy-AM"/>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2DE8A1A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hy-AM"/>
              </w:rPr>
            </w:pPr>
            <w:r xmlns:w="http://schemas.openxmlformats.org/wordprocessingml/2006/main" w:rsidRPr="00E84C88">
              <w:rPr>
                <w:rFonts w:ascii="Arial" w:eastAsia="Times New Roman" w:hAnsi="Arial" w:cs="Arial"/>
                <w:sz w:val="18"/>
                <w:szCs w:val="18"/>
                <w:lang w:val="hy-AM"/>
              </w:rPr>
              <w:t xml:space="preserve">K.</w:t>
            </w:r>
            <w:r xmlns:w="http://schemas.openxmlformats.org/wordprocessingml/2006/main" w:rsidRPr="00E84C88">
              <w:rPr>
                <w:rFonts w:ascii="GHEA Grapalat" w:eastAsia="Times New Roman" w:hAnsi="GHEA Grapalat" w:cs="Times New Roman"/>
                <w:sz w:val="18"/>
                <w:szCs w:val="18"/>
                <w:lang w:val="hy-AM"/>
              </w:rPr>
              <w:t xml:space="preserve">​ </w:t>
            </w:r>
            <w:r xmlns:w="http://schemas.openxmlformats.org/wordprocessingml/2006/main" w:rsidRPr="00E84C88">
              <w:rPr>
                <w:rFonts w:ascii="Arial" w:eastAsia="Times New Roman" w:hAnsi="Arial" w:cs="Arial"/>
                <w:sz w:val="18"/>
                <w:szCs w:val="18"/>
                <w:lang w:val="hy-AM"/>
              </w:rPr>
              <w:t xml:space="preserve">T:</w:t>
            </w:r>
          </w:p>
        </w:tc>
        <w:tc>
          <w:tcPr>
            <w:tcW w:w="760" w:type="dxa"/>
          </w:tcPr>
          <w:p w14:paraId="508E8D89"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tc>
        <w:tc>
          <w:tcPr>
            <w:tcW w:w="4343" w:type="dxa"/>
          </w:tcPr>
          <w:p w14:paraId="07D8A30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hy-AM"/>
              </w:rPr>
            </w:pPr>
            <w:r xmlns:w="http://schemas.openxmlformats.org/wordprocessingml/2006/main" w:rsidRPr="00E84C88">
              <w:rPr>
                <w:rFonts w:ascii="Arial" w:eastAsia="Times New Roman" w:hAnsi="Arial" w:cs="Arial"/>
                <w:b/>
                <w:bCs/>
                <w:sz w:val="24"/>
                <w:szCs w:val="24"/>
                <w:lang w:val="hy-AM"/>
              </w:rPr>
              <w:t xml:space="preserve">SELLER</w:t>
            </w:r>
          </w:p>
          <w:p w14:paraId="1CF215DD"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p w14:paraId="0E3D711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hy-AM"/>
              </w:rPr>
            </w:pPr>
          </w:p>
          <w:p w14:paraId="6629375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lang w:val="hy-AM"/>
              </w:rPr>
            </w:pPr>
            <w:r xmlns:w="http://schemas.openxmlformats.org/wordprocessingml/2006/main" w:rsidRPr="00E84C88">
              <w:rPr>
                <w:rFonts w:ascii="GHEA Grapalat" w:eastAsia="Times New Roman" w:hAnsi="GHEA Grapalat" w:cs="Times New Roman"/>
                <w:sz w:val="24"/>
                <w:szCs w:val="24"/>
                <w:lang w:val="hy-AM"/>
              </w:rPr>
              <w:t xml:space="preserve">-------------------------------------</w:t>
            </w:r>
          </w:p>
          <w:p w14:paraId="563D856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hy-AM"/>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1132ECF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lang w:val="hy-AM"/>
              </w:rPr>
            </w:pPr>
            <w:r xmlns:w="http://schemas.openxmlformats.org/wordprocessingml/2006/main" w:rsidRPr="00E84C88">
              <w:rPr>
                <w:rFonts w:ascii="Arial" w:eastAsia="Times New Roman" w:hAnsi="Arial" w:cs="Arial"/>
                <w:sz w:val="18"/>
                <w:szCs w:val="18"/>
                <w:lang w:val="hy-AM"/>
              </w:rPr>
              <w:t xml:space="preserve">K.</w:t>
            </w:r>
            <w:r xmlns:w="http://schemas.openxmlformats.org/wordprocessingml/2006/main" w:rsidRPr="00E84C88">
              <w:rPr>
                <w:rFonts w:ascii="GHEA Grapalat" w:eastAsia="Times New Roman" w:hAnsi="GHEA Grapalat" w:cs="Times New Roman"/>
                <w:sz w:val="18"/>
                <w:szCs w:val="18"/>
                <w:lang w:val="hy-AM"/>
              </w:rPr>
              <w:t xml:space="preserve">​ </w:t>
            </w:r>
            <w:r xmlns:w="http://schemas.openxmlformats.org/wordprocessingml/2006/main" w:rsidRPr="00E84C88">
              <w:rPr>
                <w:rFonts w:ascii="Arial" w:eastAsia="Times New Roman" w:hAnsi="Arial" w:cs="Arial"/>
                <w:sz w:val="18"/>
                <w:szCs w:val="18"/>
                <w:lang w:val="hy-AM"/>
              </w:rPr>
              <w:t xml:space="preserve">T:</w:t>
            </w:r>
          </w:p>
        </w:tc>
      </w:tr>
    </w:tbl>
    <w:p w14:paraId="7746A796"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6C9829E3" w14:textId="77777777" w:rsidR="00532D6C" w:rsidRPr="00E84C88" w:rsidRDefault="00532D6C" w:rsidP="00532D6C">
      <w:pPr xmlns:w="http://schemas.openxmlformats.org/wordprocessingml/2006/main">
        <w:spacing w:after="0" w:line="240" w:lineRule="auto"/>
        <w:ind w:firstLine="720"/>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Of necessity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in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can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are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 included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legislation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non-contradictory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provisions.</w:t>
      </w:r>
    </w:p>
    <w:p w14:paraId="248BE82C" w14:textId="77777777" w:rsidR="00532D6C" w:rsidRPr="00E84C88" w:rsidRDefault="00532D6C" w:rsidP="00532D6C">
      <w:pPr>
        <w:tabs>
          <w:tab w:val="left" w:pos="1276"/>
        </w:tabs>
        <w:spacing w:after="0" w:line="240" w:lineRule="auto"/>
        <w:ind w:firstLine="720"/>
        <w:jc w:val="both"/>
        <w:rPr>
          <w:rFonts w:ascii="GHEA Grapalat" w:eastAsia="Times New Roman" w:hAnsi="GHEA Grapalat" w:cs="Sylfaen"/>
          <w:sz w:val="20"/>
          <w:szCs w:val="24"/>
          <w:u w:val="single"/>
          <w:lang w:val="hy-AM"/>
        </w:rPr>
      </w:pPr>
    </w:p>
    <w:p w14:paraId="26569975"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6349DD31"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23B789C7"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532D5D20"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0E5A798F" w14:textId="77777777" w:rsidR="00532D6C" w:rsidRPr="00E84C88" w:rsidRDefault="00532D6C" w:rsidP="00532D6C">
      <w:pPr>
        <w:spacing w:after="0" w:line="240" w:lineRule="auto"/>
        <w:jc w:val="right"/>
        <w:rPr>
          <w:rFonts w:ascii="GHEA Grapalat" w:eastAsia="Times New Roman" w:hAnsi="GHEA Grapalat" w:cs="Times New Roman"/>
          <w:sz w:val="20"/>
          <w:szCs w:val="24"/>
          <w:lang w:val="hy-AM"/>
        </w:rPr>
        <w:sectPr w:rsidR="00532D6C" w:rsidRPr="00E84C88" w:rsidSect="00532D6C">
          <w:pgSz w:w="11906" w:h="16838" w:code="9"/>
          <w:pgMar w:top="426" w:right="662" w:bottom="426" w:left="1138" w:header="562" w:footer="562" w:gutter="0"/>
          <w:cols w:space="720"/>
        </w:sectPr>
      </w:pPr>
    </w:p>
    <w:p w14:paraId="3FF609C3"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Arial" w:eastAsia="Times New Roman" w:hAnsi="Arial" w:cs="Arial"/>
          <w:sz w:val="18"/>
          <w:szCs w:val="24"/>
          <w:lang w:val="hy-AM"/>
        </w:rPr>
        <w:lastRenderedPageBreak xmlns:w="http://schemas.openxmlformats.org/wordprocessingml/2006/main"/>
      </w:r>
      <w:r xmlns:w="http://schemas.openxmlformats.org/wordprocessingml/2006/main" w:rsidRPr="00E84C88">
        <w:rPr>
          <w:rFonts w:ascii="Arial" w:eastAsia="Times New Roman" w:hAnsi="Arial" w:cs="Arial"/>
          <w:sz w:val="18"/>
          <w:szCs w:val="24"/>
          <w:lang w:val="hy-AM"/>
        </w:rPr>
        <w:t xml:space="preserve">Appendix </w:t>
      </w:r>
      <w:r xmlns:w="http://schemas.openxmlformats.org/wordprocessingml/2006/main" w:rsidRPr="00E84C88">
        <w:rPr>
          <w:rFonts w:ascii="GHEA Grapalat" w:eastAsia="Times New Roman" w:hAnsi="GHEA Grapalat" w:cs="Times New Roman"/>
          <w:sz w:val="18"/>
          <w:szCs w:val="24"/>
          <w:lang w:val="hy-AM"/>
        </w:rPr>
        <w:t xml:space="preserve">N 1</w:t>
      </w:r>
    </w:p>
    <w:p w14:paraId="5CE15B2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20 </w:t>
      </w:r>
      <w:r xmlns:w="http://schemas.openxmlformats.org/wordprocessingml/2006/main" w:rsidRPr="00E84C88">
        <w:rPr>
          <w:rFonts w:ascii="Arial" w:eastAsia="Times New Roman" w:hAnsi="Arial" w:cs="Arial"/>
          <w:sz w:val="18"/>
          <w:szCs w:val="24"/>
          <w:lang w:val="hy-AM"/>
        </w:rPr>
        <w:t xml:space="preserve">years</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sealed</w:t>
      </w:r>
      <w:r xmlns:w="http://schemas.openxmlformats.org/wordprocessingml/2006/main" w:rsidRPr="00E84C88">
        <w:rPr>
          <w:rFonts w:ascii="GHEA Grapalat" w:eastAsia="Times New Roman" w:hAnsi="GHEA Grapalat" w:cs="Times New Roman"/>
          <w:sz w:val="18"/>
          <w:szCs w:val="24"/>
          <w:lang w:val="hy-AM"/>
        </w:rPr>
        <w:t xml:space="preserve"> </w:t>
      </w:r>
    </w:p>
    <w:p w14:paraId="4C71B9EF"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with code</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of the contract</w:t>
      </w:r>
    </w:p>
    <w:p w14:paraId="41F6E17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hy-AM"/>
        </w:rPr>
      </w:pPr>
    </w:p>
    <w:p w14:paraId="37344B54" w14:textId="77777777" w:rsidR="00532D6C" w:rsidRPr="00E84C88" w:rsidRDefault="00532D6C" w:rsidP="00532D6C">
      <w:pPr>
        <w:spacing w:after="0" w:line="240" w:lineRule="auto"/>
        <w:jc w:val="center"/>
        <w:rPr>
          <w:rFonts w:ascii="GHEA Grapalat" w:eastAsia="Times New Roman" w:hAnsi="GHEA Grapalat" w:cs="Times New Roman"/>
          <w:sz w:val="20"/>
          <w:szCs w:val="24"/>
          <w:lang w:val="hy-AM"/>
        </w:rPr>
      </w:pPr>
    </w:p>
    <w:p w14:paraId="6C3A98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TECHNICAL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CHARACTERISTICS </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PURCHASE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SCHEDULE </w:t>
      </w:r>
      <w:r xmlns:w="http://schemas.openxmlformats.org/wordprocessingml/2006/main" w:rsidRPr="00E84C88">
        <w:rPr>
          <w:rFonts w:ascii="GHEA Grapalat" w:eastAsia="Times New Roman" w:hAnsi="GHEA Grapalat" w:cs="Times New Roman"/>
          <w:sz w:val="20"/>
          <w:szCs w:val="24"/>
          <w:lang w:val="hy-AM"/>
        </w:rPr>
        <w:t xml:space="preserve">*</w:t>
      </w:r>
    </w:p>
    <w:p w14:paraId="1F01EEC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ab xmlns:w="http://schemas.openxmlformats.org/wordprocessingml/2006/main"/>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RA:</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AMD</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134"/>
        <w:gridCol w:w="1134"/>
        <w:gridCol w:w="1560"/>
        <w:gridCol w:w="3240"/>
        <w:gridCol w:w="966"/>
        <w:gridCol w:w="924"/>
        <w:gridCol w:w="1127"/>
        <w:gridCol w:w="1127"/>
        <w:gridCol w:w="1262"/>
        <w:gridCol w:w="792"/>
        <w:gridCol w:w="1293"/>
      </w:tblGrid>
      <w:tr w:rsidR="00532D6C" w:rsidRPr="00E84C88" w14:paraId="344C2325" w14:textId="77777777" w:rsidTr="00532D6C">
        <w:tc>
          <w:tcPr>
            <w:tcW w:w="15423" w:type="dxa"/>
            <w:gridSpan w:val="12"/>
          </w:tcPr>
          <w:p w14:paraId="28327F5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Product:</w:t>
            </w:r>
          </w:p>
        </w:tc>
      </w:tr>
      <w:tr w:rsidR="00532D6C" w:rsidRPr="00E84C88" w14:paraId="494E6049" w14:textId="77777777" w:rsidTr="00532D6C">
        <w:trPr>
          <w:trHeight w:val="219"/>
        </w:trPr>
        <w:tc>
          <w:tcPr>
            <w:tcW w:w="864" w:type="dxa"/>
            <w:vMerge w:val="restart"/>
            <w:vAlign w:val="center"/>
          </w:tcPr>
          <w:p w14:paraId="67ED038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by invitation</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planned</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dose</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the number</w:t>
            </w:r>
          </w:p>
        </w:tc>
        <w:tc>
          <w:tcPr>
            <w:tcW w:w="1134" w:type="dxa"/>
            <w:vMerge w:val="restart"/>
            <w:vAlign w:val="center"/>
          </w:tcPr>
          <w:p w14:paraId="0AAE32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shopping</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with a plan</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planned</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through</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code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according to</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GMA:</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classification </w:t>
            </w:r>
            <w:r xmlns:w="http://schemas.openxmlformats.org/wordprocessingml/2006/main" w:rsidRPr="00E84C88">
              <w:rPr>
                <w:rFonts w:ascii="GHEA Grapalat" w:eastAsia="Times New Roman" w:hAnsi="GHEA Grapalat" w:cs="Times New Roman"/>
                <w:sz w:val="18"/>
                <w:szCs w:val="24"/>
                <w:lang w:val="en-US"/>
              </w:rPr>
              <w:t xml:space="preserve">(CPV)</w:t>
            </w:r>
          </w:p>
        </w:tc>
        <w:tc>
          <w:tcPr>
            <w:tcW w:w="1134" w:type="dxa"/>
            <w:vMerge w:val="restart"/>
            <w:vAlign w:val="center"/>
          </w:tcPr>
          <w:p w14:paraId="57D4697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name:</w:t>
            </w:r>
            <w:r xmlns:w="http://schemas.openxmlformats.org/wordprocessingml/2006/main" w:rsidRPr="00E84C88">
              <w:rPr>
                <w:rFonts w:ascii="GHEA Grapalat" w:eastAsia="Times New Roman" w:hAnsi="GHEA Grapalat" w:cs="Times New Roman"/>
                <w:sz w:val="18"/>
                <w:szCs w:val="24"/>
                <w:lang w:val="en-US"/>
              </w:rPr>
              <w:t xml:space="preserve"> </w:t>
            </w:r>
          </w:p>
        </w:tc>
        <w:tc>
          <w:tcPr>
            <w:tcW w:w="1560" w:type="dxa"/>
            <w:vMerge w:val="restart"/>
            <w:vAlign w:val="center"/>
          </w:tcPr>
          <w:p w14:paraId="0ADFA61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commodity</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the sign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the stamp</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and:</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of the manufacturer</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name </w:t>
            </w:r>
            <w:r xmlns:w="http://schemas.openxmlformats.org/wordprocessingml/2006/main" w:rsidRPr="00E84C88">
              <w:rPr>
                <w:rFonts w:ascii="GHEA Grapalat" w:eastAsia="Times New Roman" w:hAnsi="GHEA Grapalat" w:cs="Times New Roman"/>
                <w:sz w:val="18"/>
                <w:szCs w:val="24"/>
                <w:lang w:val="en-US"/>
              </w:rPr>
              <w:t xml:space="preserve">**</w:t>
            </w:r>
          </w:p>
        </w:tc>
        <w:tc>
          <w:tcPr>
            <w:tcW w:w="3240" w:type="dxa"/>
            <w:vMerge w:val="restart"/>
            <w:vAlign w:val="center"/>
          </w:tcPr>
          <w:p w14:paraId="40F3BDB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technical</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the characteristic</w:t>
            </w:r>
          </w:p>
        </w:tc>
        <w:tc>
          <w:tcPr>
            <w:tcW w:w="966" w:type="dxa"/>
            <w:vMerge w:val="restart"/>
            <w:vAlign w:val="center"/>
          </w:tcPr>
          <w:p w14:paraId="61C1C48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measurement</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the unit</w:t>
            </w:r>
          </w:p>
        </w:tc>
        <w:tc>
          <w:tcPr>
            <w:tcW w:w="924" w:type="dxa"/>
            <w:vMerge w:val="restart"/>
            <w:vAlign w:val="center"/>
          </w:tcPr>
          <w:p w14:paraId="619D98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unit</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price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RA:</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AMD</w:t>
            </w:r>
          </w:p>
        </w:tc>
        <w:tc>
          <w:tcPr>
            <w:tcW w:w="1127" w:type="dxa"/>
            <w:vMerge w:val="restart"/>
            <w:vAlign w:val="center"/>
          </w:tcPr>
          <w:p w14:paraId="75E8CEA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general</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price </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RA:</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AMD</w:t>
            </w:r>
          </w:p>
        </w:tc>
        <w:tc>
          <w:tcPr>
            <w:tcW w:w="1127" w:type="dxa"/>
            <w:vMerge w:val="restart"/>
            <w:vAlign w:val="center"/>
          </w:tcPr>
          <w:p w14:paraId="7F4E146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general</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quantity</w:t>
            </w:r>
          </w:p>
        </w:tc>
        <w:tc>
          <w:tcPr>
            <w:tcW w:w="3347" w:type="dxa"/>
            <w:gridSpan w:val="3"/>
            <w:vAlign w:val="center"/>
          </w:tcPr>
          <w:p w14:paraId="71724F0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of supply</w:t>
            </w:r>
          </w:p>
        </w:tc>
      </w:tr>
      <w:tr w:rsidR="00532D6C" w:rsidRPr="00E84C88" w14:paraId="33B094FB" w14:textId="77777777" w:rsidTr="00532D6C">
        <w:trPr>
          <w:trHeight w:val="445"/>
        </w:trPr>
        <w:tc>
          <w:tcPr>
            <w:tcW w:w="864" w:type="dxa"/>
            <w:vMerge/>
            <w:vAlign w:val="center"/>
          </w:tcPr>
          <w:p w14:paraId="5ED0B8E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34" w:type="dxa"/>
            <w:vMerge/>
            <w:vAlign w:val="center"/>
          </w:tcPr>
          <w:p w14:paraId="08520402"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34" w:type="dxa"/>
            <w:vMerge/>
            <w:vAlign w:val="center"/>
          </w:tcPr>
          <w:p w14:paraId="4D7079E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560" w:type="dxa"/>
            <w:vMerge/>
            <w:vAlign w:val="center"/>
          </w:tcPr>
          <w:p w14:paraId="6F0136BB"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3240" w:type="dxa"/>
            <w:vMerge/>
            <w:vAlign w:val="center"/>
          </w:tcPr>
          <w:p w14:paraId="1C9D9D65"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966" w:type="dxa"/>
            <w:vMerge/>
            <w:vAlign w:val="center"/>
          </w:tcPr>
          <w:p w14:paraId="65ABF019"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924" w:type="dxa"/>
            <w:vMerge/>
            <w:vAlign w:val="center"/>
          </w:tcPr>
          <w:p w14:paraId="1026E912"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27" w:type="dxa"/>
            <w:vMerge/>
            <w:vAlign w:val="center"/>
          </w:tcPr>
          <w:p w14:paraId="3FC7FFED"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127" w:type="dxa"/>
            <w:vMerge/>
            <w:vAlign w:val="center"/>
          </w:tcPr>
          <w:p w14:paraId="76B1FD43"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c>
          <w:tcPr>
            <w:tcW w:w="1262" w:type="dxa"/>
            <w:vAlign w:val="center"/>
          </w:tcPr>
          <w:p w14:paraId="254DEF3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the address</w:t>
            </w:r>
          </w:p>
        </w:tc>
        <w:tc>
          <w:tcPr>
            <w:tcW w:w="792" w:type="dxa"/>
            <w:vAlign w:val="center"/>
          </w:tcPr>
          <w:p w14:paraId="39DE34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subject to</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quantity</w:t>
            </w:r>
          </w:p>
        </w:tc>
        <w:tc>
          <w:tcPr>
            <w:tcW w:w="1293" w:type="dxa"/>
            <w:vAlign w:val="center"/>
          </w:tcPr>
          <w:p w14:paraId="1C9A46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n-US"/>
              </w:rPr>
            </w:pPr>
            <w:r xmlns:w="http://schemas.openxmlformats.org/wordprocessingml/2006/main" w:rsidRPr="00E84C88">
              <w:rPr>
                <w:rFonts w:ascii="Arial" w:eastAsia="Times New Roman" w:hAnsi="Arial" w:cs="Arial"/>
                <w:sz w:val="18"/>
                <w:szCs w:val="24"/>
                <w:lang w:val="en-US"/>
              </w:rPr>
              <w:t xml:space="preserve">Date </w:t>
            </w:r>
            <w:r xmlns:w="http://schemas.openxmlformats.org/wordprocessingml/2006/main" w:rsidRPr="00E84C88">
              <w:rPr>
                <w:rFonts w:ascii="GHEA Grapalat" w:eastAsia="Times New Roman" w:hAnsi="GHEA Grapalat" w:cs="Times New Roman"/>
                <w:sz w:val="18"/>
                <w:szCs w:val="24"/>
                <w:lang w:val="en-US"/>
              </w:rPr>
              <w:t xml:space="preserve">***</w:t>
            </w:r>
          </w:p>
          <w:p w14:paraId="6584D371"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n-US"/>
              </w:rPr>
            </w:pPr>
          </w:p>
        </w:tc>
      </w:tr>
      <w:tr w:rsidR="00532D6C" w:rsidRPr="00A406BF" w14:paraId="04B9CFEF" w14:textId="77777777" w:rsidTr="00532D6C">
        <w:trPr>
          <w:trHeight w:val="246"/>
        </w:trPr>
        <w:tc>
          <w:tcPr>
            <w:tcW w:w="864" w:type="dxa"/>
          </w:tcPr>
          <w:p w14:paraId="18502F7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GHEA Grapalat" w:eastAsia="Times New Roman" w:hAnsi="GHEA Grapalat" w:cs="Times New Roman"/>
                <w:sz w:val="20"/>
                <w:szCs w:val="24"/>
                <w:lang w:val="en-US"/>
              </w:rPr>
              <w:t xml:space="preserve">1:</w:t>
            </w:r>
          </w:p>
        </w:tc>
        <w:tc>
          <w:tcPr>
            <w:tcW w:w="1134" w:type="dxa"/>
          </w:tcPr>
          <w:p w14:paraId="573A7AC4" w14:textId="77777777" w:rsidR="00997EE9" w:rsidRPr="00E84C88" w:rsidRDefault="00997EE9" w:rsidP="00997EE9">
            <w:pPr xmlns:w="http://schemas.openxmlformats.org/wordprocessingml/2006/main">
              <w:spacing w:after="0" w:line="240" w:lineRule="auto"/>
              <w:rPr>
                <w:rFonts w:ascii="GHEA Grapalat" w:eastAsia="Times New Roman" w:hAnsi="GHEA Grapalat" w:cs="Calibri"/>
              </w:rPr>
            </w:pPr>
            <w:r xmlns:w="http://schemas.openxmlformats.org/wordprocessingml/2006/main" w:rsidRPr="00E84C88">
              <w:rPr>
                <w:rFonts w:ascii="GHEA Grapalat" w:eastAsia="Times New Roman" w:hAnsi="GHEA Grapalat" w:cs="Calibri"/>
              </w:rPr>
              <w:t xml:space="preserve">09134200</w:t>
            </w:r>
          </w:p>
          <w:p w14:paraId="79849F6B" w14:textId="77777777" w:rsidR="00532D6C" w:rsidRPr="00E84C88" w:rsidRDefault="00532D6C" w:rsidP="00532D6C">
            <w:pPr>
              <w:spacing w:after="0" w:line="240" w:lineRule="auto"/>
              <w:rPr>
                <w:rFonts w:ascii="GHEA Grapalat" w:eastAsia="Times New Roman" w:hAnsi="GHEA Grapalat" w:cs="Times New Roman"/>
                <w:b/>
                <w:sz w:val="24"/>
                <w:szCs w:val="24"/>
                <w:lang w:val="en-US"/>
              </w:rPr>
            </w:pPr>
          </w:p>
        </w:tc>
        <w:tc>
          <w:tcPr>
            <w:tcW w:w="1134" w:type="dxa"/>
            <w:vAlign w:val="center"/>
          </w:tcPr>
          <w:p w14:paraId="6FE4D37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b/>
                <w:sz w:val="18"/>
                <w:szCs w:val="14"/>
                <w:lang w:val="en-US"/>
              </w:rPr>
            </w:pPr>
            <w:r xmlns:w="http://schemas.openxmlformats.org/wordprocessingml/2006/main" w:rsidRPr="00E84C88">
              <w:rPr>
                <w:rFonts w:ascii="Arial" w:eastAsia="Times New Roman" w:hAnsi="Arial" w:cs="Arial"/>
                <w:b/>
                <w:sz w:val="18"/>
                <w:szCs w:val="14"/>
                <w:lang w:val="en-US"/>
              </w:rPr>
              <w:t xml:space="preserve">Diesel</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en-US"/>
              </w:rPr>
              <w:t xml:space="preserve">fuel</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hy-AM"/>
              </w:rPr>
              <w:t xml:space="preserve">ama </w:t>
            </w:r>
            <w:r xmlns:w="http://schemas.openxmlformats.org/wordprocessingml/2006/main" w:rsidRPr="00E84C88">
              <w:rPr>
                <w:rFonts w:ascii="Arial" w:eastAsia="Times New Roman" w:hAnsi="Arial" w:cs="Arial"/>
                <w:b/>
                <w:sz w:val="18"/>
                <w:szCs w:val="14"/>
                <w:lang w:val="en-US"/>
              </w:rPr>
              <w:t xml:space="preserve">rai</w:t>
            </w:r>
          </w:p>
        </w:tc>
        <w:tc>
          <w:tcPr>
            <w:tcW w:w="1560" w:type="dxa"/>
          </w:tcPr>
          <w:p w14:paraId="389259EC"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n-US"/>
              </w:rPr>
            </w:pPr>
          </w:p>
        </w:tc>
        <w:tc>
          <w:tcPr>
            <w:tcW w:w="3240" w:type="dxa"/>
          </w:tcPr>
          <w:p w14:paraId="619081C8" w14:textId="77777777" w:rsidR="00532D6C" w:rsidRPr="00E84C88" w:rsidRDefault="00532D6C" w:rsidP="00532D6C">
            <w:pPr xmlns:w="http://schemas.openxmlformats.org/wordprocessingml/2006/main">
              <w:widowControl w:val="0"/>
              <w:autoSpaceDE w:val="0"/>
              <w:autoSpaceDN w:val="0"/>
              <w:adjustRightInd w:val="0"/>
              <w:spacing w:after="0" w:line="240" w:lineRule="auto"/>
              <w:jc w:val="both"/>
              <w:rPr>
                <w:rFonts w:ascii="GHEA Grapalat" w:eastAsia="Times LatArm" w:hAnsi="GHEA Grapalat" w:cs="Times LatArm"/>
                <w:sz w:val="18"/>
                <w:szCs w:val="24"/>
                <w:lang w:val="en-US"/>
              </w:rPr>
            </w:pPr>
            <w:proofErr xmlns:w="http://schemas.openxmlformats.org/wordprocessingml/2006/main" w:type="gramStart"/>
            <w:r xmlns:w="http://schemas.openxmlformats.org/wordprocessingml/2006/main" w:rsidRPr="00E84C88">
              <w:rPr>
                <w:rFonts w:ascii="Arial" w:eastAsia="Times LatArm" w:hAnsi="Arial" w:cs="Arial"/>
                <w:sz w:val="18"/>
                <w:szCs w:val="24"/>
                <w:lang w:val="en-US"/>
              </w:rPr>
              <w:t xml:space="preserve">Cetane</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number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51</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less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cetane</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index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46</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less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density </w:t>
            </w:r>
            <w:r xmlns:w="http://schemas.openxmlformats.org/wordprocessingml/2006/main" w:rsidRPr="00E84C88">
              <w:rPr>
                <w:rFonts w:ascii="Arial" w:eastAsia="Times LatArm" w:hAnsi="Arial" w:cs="Arial"/>
                <w:sz w:val="18"/>
                <w:szCs w:val="24"/>
                <w:lang w:val="en-US"/>
              </w:rPr>
              <w:t xml:space="preserve">at </w:t>
            </w:r>
            <w:r xmlns:w="http://schemas.openxmlformats.org/wordprocessingml/2006/main" w:rsidRPr="00E84C88">
              <w:rPr>
                <w:rFonts w:ascii="GHEA Grapalat" w:eastAsia="Times LatArm" w:hAnsi="GHEA Grapalat" w:cs="Times LatArm"/>
                <w:sz w:val="18"/>
                <w:szCs w:val="24"/>
                <w:lang w:val="en-US"/>
              </w:rPr>
              <w:t xml:space="preserve">150C </w:t>
            </w:r>
            <w:r xmlns:w="http://schemas.openxmlformats.org/wordprocessingml/2006/main" w:rsidRPr="00E84C88">
              <w:rPr>
                <w:rFonts w:ascii="GHEA Grapalat" w:eastAsia="Times LatArm" w:hAnsi="GHEA Grapalat" w:cs="Times LatArm"/>
                <w:sz w:val="18"/>
                <w:szCs w:val="24"/>
                <w:lang w:val="en-US"/>
              </w:rPr>
              <w:t xml:space="preserve">820-845 </w:t>
            </w:r>
            <w:r xmlns:w="http://schemas.openxmlformats.org/wordprocessingml/2006/main" w:rsidRPr="00E84C88">
              <w:rPr>
                <w:rFonts w:ascii="Arial" w:eastAsia="Times LatArm" w:hAnsi="Arial" w:cs="Arial"/>
                <w:sz w:val="18"/>
                <w:szCs w:val="24"/>
                <w:lang w:val="en-US"/>
              </w:rPr>
              <w:t xml:space="preserve">kg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m³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Polycyclic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aromatic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of hydrocarbons</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massive</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part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11%</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more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sulfur</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content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10 </w:t>
            </w:r>
            <w:r xmlns:w="http://schemas.openxmlformats.org/wordprocessingml/2006/main" w:rsidRPr="00E84C88">
              <w:rPr>
                <w:rFonts w:ascii="Arial" w:eastAsia="Times LatArm" w:hAnsi="Arial" w:cs="Arial"/>
                <w:sz w:val="18"/>
                <w:szCs w:val="24"/>
                <w:lang w:val="en-US"/>
              </w:rPr>
              <w:t xml:space="preserve">mg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kg</w:t>
            </w:r>
            <w:r xmlns:w="http://schemas.openxmlformats.org/wordprocessingml/2006/main" w:rsidRPr="00E84C88">
              <w:rPr>
                <w:rFonts w:ascii="GHEA Grapalat" w:eastAsia="Times LatArm" w:hAnsi="GHEA Grapalat" w:cs="Times LatArm"/>
                <w:sz w:val="18"/>
                <w:szCs w:val="24"/>
                <w:lang w:val="en-US"/>
              </w:rPr>
              <w:t xml:space="preserve">​</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more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Flare up</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temperature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55 ºC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low </w:t>
            </w:r>
            <w:r xmlns:w="http://schemas.openxmlformats.org/wordprocessingml/2006/main" w:rsidRPr="00E84C88">
              <w:rPr>
                <w:rFonts w:ascii="GHEA Grapalat" w:eastAsia="Times LatArm" w:hAnsi="GHEA Grapalat" w:cs="Times LatArm"/>
                <w:sz w:val="18"/>
                <w:szCs w:val="24"/>
                <w:lang w:val="en-US"/>
              </w:rPr>
              <w:t xml:space="preserve">carbon</w:t>
            </w:r>
            <w:r xmlns:w="http://schemas.openxmlformats.org/wordprocessingml/2006/main" w:rsidRPr="00E84C88">
              <w:rPr>
                <w:rFonts w:ascii="Arial" w:eastAsia="Times LatArm" w:hAnsi="Arial" w:cs="Arial"/>
                <w:sz w:val="18"/>
                <w:szCs w:val="24"/>
                <w:lang w:val="en-US"/>
              </w:rPr>
              <w:t xml:space="preserve">​</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the balance in </w:t>
            </w:r>
            <w:r xmlns:w="http://schemas.openxmlformats.org/wordprocessingml/2006/main" w:rsidRPr="00E84C88">
              <w:rPr>
                <w:rFonts w:ascii="GHEA Grapalat" w:eastAsia="Times LatArm" w:hAnsi="GHEA Grapalat" w:cs="Times LatArm"/>
                <w:sz w:val="18"/>
                <w:szCs w:val="24"/>
                <w:lang w:val="en-US"/>
              </w:rPr>
              <w:t xml:space="preserve">10% </w:t>
            </w:r>
            <w:r xmlns:w="http://schemas.openxmlformats.org/wordprocessingml/2006/main" w:rsidRPr="00E84C88">
              <w:rPr>
                <w:rFonts w:ascii="Arial" w:eastAsia="Times LatArm" w:hAnsi="Arial" w:cs="Arial"/>
                <w:sz w:val="18"/>
                <w:szCs w:val="24"/>
                <w:lang w:val="en-US"/>
              </w:rPr>
              <w:t xml:space="preserve">sediment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0.3%</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more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viscosity </w:t>
            </w:r>
            <w:r xmlns:w="http://schemas.openxmlformats.org/wordprocessingml/2006/main" w:rsidRPr="00E84C88">
              <w:rPr>
                <w:rFonts w:ascii="Arial" w:eastAsia="Times LatArm" w:hAnsi="Arial" w:cs="Arial"/>
                <w:sz w:val="18"/>
                <w:szCs w:val="24"/>
                <w:lang w:val="en-US"/>
              </w:rPr>
              <w:t xml:space="preserve">at </w:t>
            </w:r>
            <w:r xmlns:w="http://schemas.openxmlformats.org/wordprocessingml/2006/main" w:rsidRPr="00E84C88">
              <w:rPr>
                <w:rFonts w:ascii="GHEA Grapalat" w:eastAsia="Times LatArm" w:hAnsi="GHEA Grapalat" w:cs="Times LatArm"/>
                <w:sz w:val="18"/>
                <w:szCs w:val="24"/>
                <w:lang w:val="en-US"/>
              </w:rPr>
              <w:t xml:space="preserve">40 ºC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2.0</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up to </w:t>
            </w:r>
            <w:r xmlns:w="http://schemas.openxmlformats.org/wordprocessingml/2006/main" w:rsidRPr="00E84C88">
              <w:rPr>
                <w:rFonts w:ascii="GHEA Grapalat" w:eastAsia="Times LatArm" w:hAnsi="GHEA Grapalat" w:cs="Times LatArm"/>
                <w:sz w:val="18"/>
                <w:szCs w:val="24"/>
                <w:lang w:val="en-US"/>
              </w:rPr>
              <w:t xml:space="preserve">4.5 </w:t>
            </w:r>
            <w:r xmlns:w="http://schemas.openxmlformats.org/wordprocessingml/2006/main" w:rsidRPr="00E84C88">
              <w:rPr>
                <w:rFonts w:ascii="Arial" w:eastAsia="Times LatArm" w:hAnsi="Arial" w:cs="Arial"/>
                <w:sz w:val="18"/>
                <w:szCs w:val="24"/>
                <w:lang w:val="en-US"/>
              </w:rPr>
              <w:t xml:space="preserve">mm </w:t>
            </w:r>
            <w:r xmlns:w="http://schemas.openxmlformats.org/wordprocessingml/2006/main" w:rsidRPr="00E84C88">
              <w:rPr>
                <w:rFonts w:ascii="GHEA Grapalat" w:eastAsia="Times LatArm" w:hAnsi="GHEA Grapalat" w:cs="Times LatArm"/>
                <w:sz w:val="18"/>
                <w:szCs w:val="24"/>
                <w:lang w:val="en-US"/>
              </w:rPr>
              <w:t xml:space="preserve">² / </w:t>
            </w:r>
            <w:r xmlns:w="http://schemas.openxmlformats.org/wordprocessingml/2006/main" w:rsidRPr="00E84C88">
              <w:rPr>
                <w:rFonts w:ascii="Arial" w:eastAsia="Times LatArm" w:hAnsi="Arial" w:cs="Arial"/>
                <w:sz w:val="18"/>
                <w:szCs w:val="24"/>
                <w:lang w:val="en-US"/>
              </w:rPr>
              <w:t xml:space="preserve">s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blur</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temperature </w:t>
            </w:r>
            <w:r xmlns:w="http://schemas.openxmlformats.org/wordprocessingml/2006/main" w:rsidRPr="00E84C88">
              <w:rPr>
                <w:rFonts w:ascii="Arial" w:eastAsia="Times LatArm" w:hAnsi="Arial" w:cs="Arial"/>
                <w:sz w:val="18"/>
                <w:szCs w:val="24"/>
                <w:lang w:val="en-US"/>
              </w:rPr>
              <w:t xml:space="preserve">from </w:t>
            </w:r>
            <w:r xmlns:w="http://schemas.openxmlformats.org/wordprocessingml/2006/main" w:rsidRPr="00E84C88">
              <w:rPr>
                <w:rFonts w:ascii="GHEA Grapalat" w:eastAsia="Times LatArm" w:hAnsi="GHEA Grapalat" w:cs="Times LatArm"/>
                <w:sz w:val="18"/>
                <w:szCs w:val="24"/>
                <w:lang w:val="en-US"/>
              </w:rPr>
              <w:t xml:space="preserve">5 ºC</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no</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high</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safety </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marking</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packaging:</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RA:</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GHEA Grapalat" w:eastAsia="Times LatArm" w:hAnsi="GHEA Grapalat" w:cs="Times LatArm"/>
                <w:sz w:val="18"/>
                <w:szCs w:val="24"/>
                <w:lang w:val="en-US"/>
              </w:rPr>
              <w:t xml:space="preserve">of </w:t>
            </w:r>
            <w:proofErr xmlns:w="http://schemas.openxmlformats.org/wordprocessingml/2006/main" w:type="gramEnd"/>
            <w:r xmlns:w="http://schemas.openxmlformats.org/wordprocessingml/2006/main" w:rsidRPr="00E84C88">
              <w:rPr>
                <w:rFonts w:ascii="Arial" w:eastAsia="Times LatArm" w:hAnsi="Arial" w:cs="Arial"/>
                <w:sz w:val="18"/>
                <w:szCs w:val="24"/>
                <w:lang w:val="en-US"/>
              </w:rPr>
              <w:t xml:space="preserve">the government </w:t>
            </w:r>
            <w:r xmlns:w="http://schemas.openxmlformats.org/wordprocessingml/2006/main" w:rsidRPr="00E84C88">
              <w:rPr>
                <w:rFonts w:ascii="Arial" w:eastAsia="Times LatArm" w:hAnsi="Arial" w:cs="Arial"/>
                <w:sz w:val="18"/>
                <w:szCs w:val="24"/>
                <w:lang w:val="en-US"/>
              </w:rPr>
              <w:t xml:space="preserve">in </w:t>
            </w:r>
            <w:r xmlns:w="http://schemas.openxmlformats.org/wordprocessingml/2006/main" w:rsidRPr="00E84C88">
              <w:rPr>
                <w:rFonts w:ascii="GHEA Grapalat" w:eastAsia="Times LatArm" w:hAnsi="GHEA Grapalat" w:cs="Times LatArm"/>
                <w:sz w:val="18"/>
                <w:szCs w:val="24"/>
                <w:lang w:val="en-US"/>
              </w:rPr>
              <w:t xml:space="preserve">2004</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GHEA Grapalat" w:eastAsia="Times LatArm" w:hAnsi="GHEA Grapalat" w:cs="Times LatArm"/>
                <w:sz w:val="18"/>
                <w:szCs w:val="24"/>
                <w:lang w:val="en-US"/>
              </w:rPr>
              <w:t xml:space="preserve">N </w:t>
            </w:r>
            <w:r xmlns:w="http://schemas.openxmlformats.org/wordprocessingml/2006/main" w:rsidRPr="00E84C88">
              <w:rPr>
                <w:rFonts w:ascii="Arial" w:eastAsia="Times LatArm" w:hAnsi="Arial" w:cs="Arial"/>
                <w:sz w:val="18"/>
                <w:szCs w:val="24"/>
                <w:lang w:val="en-US"/>
              </w:rPr>
              <w:t xml:space="preserve">1592 </w:t>
            </w:r>
            <w:r xmlns:w="http://schemas.openxmlformats.org/wordprocessingml/2006/main" w:rsidRPr="00E84C88">
              <w:rPr>
                <w:rFonts w:ascii="Arial" w:eastAsia="Times LatArm" w:hAnsi="Arial" w:cs="Arial"/>
                <w:sz w:val="18"/>
                <w:szCs w:val="24"/>
                <w:lang w:val="en-US"/>
              </w:rPr>
              <w:t xml:space="preserve">of </w:t>
            </w:r>
            <w:r xmlns:w="http://schemas.openxmlformats.org/wordprocessingml/2006/main" w:rsidRPr="00E84C88">
              <w:rPr>
                <w:rFonts w:ascii="Arial" w:eastAsia="Times LatArm" w:hAnsi="Arial" w:cs="Arial"/>
                <w:sz w:val="18"/>
                <w:szCs w:val="24"/>
                <w:lang w:val="en-US"/>
              </w:rPr>
              <w:t xml:space="preserve">November </w:t>
            </w:r>
            <w:r xmlns:w="http://schemas.openxmlformats.org/wordprocessingml/2006/main" w:rsidRPr="00E84C88">
              <w:rPr>
                <w:rFonts w:ascii="GHEA Grapalat" w:eastAsia="Times LatArm" w:hAnsi="GHEA Grapalat" w:cs="Times LatArm"/>
                <w:sz w:val="18"/>
                <w:szCs w:val="24"/>
                <w:lang w:val="en-US"/>
              </w:rPr>
              <w:t xml:space="preserve">11</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by decision</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Confirmed</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internal</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combustion</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motorized</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of fuels</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technical</w:t>
            </w:r>
            <w:r xmlns:w="http://schemas.openxmlformats.org/wordprocessingml/2006/main" w:rsidRPr="00E84C88">
              <w:rPr>
                <w:rFonts w:ascii="GHEA Grapalat" w:eastAsia="Times LatArm" w:hAnsi="GHEA Grapalat" w:cs="Times LatArm"/>
                <w:sz w:val="18"/>
                <w:szCs w:val="24"/>
                <w:lang w:val="en-US"/>
              </w:rPr>
              <w:t xml:space="preserve"> </w:t>
            </w:r>
            <w:r xmlns:w="http://schemas.openxmlformats.org/wordprocessingml/2006/main" w:rsidRPr="00E84C88">
              <w:rPr>
                <w:rFonts w:ascii="Arial" w:eastAsia="Times LatArm" w:hAnsi="Arial" w:cs="Arial"/>
                <w:sz w:val="18"/>
                <w:szCs w:val="24"/>
                <w:lang w:val="en-US"/>
              </w:rPr>
              <w:t xml:space="preserve">of the regulation</w:t>
            </w:r>
          </w:p>
          <w:p w14:paraId="7FCFC7B2" w14:textId="77777777" w:rsidR="00532D6C" w:rsidRPr="00E84C88" w:rsidRDefault="00532D6C" w:rsidP="00E84C88">
            <w:pPr xmlns:w="http://schemas.openxmlformats.org/wordprocessingml/2006/main">
              <w:spacing w:after="0" w:line="240" w:lineRule="auto"/>
              <w:jc w:val="both"/>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color w:val="000000"/>
                <w:sz w:val="16"/>
                <w:szCs w:val="16"/>
                <w:lang w:val="hy-AM"/>
              </w:rPr>
              <w:t xml:space="preserve">Supply</w:t>
            </w:r>
            <w:r xmlns:w="http://schemas.openxmlformats.org/wordprocessingml/2006/main" w:rsidRPr="00E84C88">
              <w:rPr>
                <w:rFonts w:ascii="GHEA Grapalat" w:eastAsia="Times New Roman" w:hAnsi="GHEA Grapalat" w:cs="Times New Roman"/>
                <w:color w:val="000000"/>
                <w:sz w:val="16"/>
                <w:szCs w:val="16"/>
                <w:lang w:val="hy-AM"/>
              </w:rPr>
              <w:t xml:space="preserve"> </w:t>
            </w:r>
            <w:r xmlns:w="http://schemas.openxmlformats.org/wordprocessingml/2006/main" w:rsidRPr="00E84C88">
              <w:rPr>
                <w:rFonts w:ascii="Arial" w:eastAsia="Times New Roman" w:hAnsi="Arial" w:cs="Arial"/>
                <w:color w:val="000000"/>
                <w:sz w:val="16"/>
                <w:szCs w:val="16"/>
                <w:lang w:val="hy-AM"/>
              </w:rPr>
              <w:t xml:space="preserve">is being implemented</w:t>
            </w:r>
            <w:r xmlns:w="http://schemas.openxmlformats.org/wordprocessingml/2006/main" w:rsidRPr="00E84C88">
              <w:rPr>
                <w:rFonts w:ascii="GHEA Grapalat" w:eastAsia="Times New Roman" w:hAnsi="GHEA Grapalat" w:cs="Times New Roman"/>
                <w:color w:val="000000"/>
                <w:sz w:val="16"/>
                <w:szCs w:val="16"/>
                <w:lang w:val="hy-AM"/>
              </w:rPr>
              <w:t xml:space="preserve"> </w:t>
            </w:r>
            <w:r xmlns:w="http://schemas.openxmlformats.org/wordprocessingml/2006/main" w:rsidRPr="00E84C88">
              <w:rPr>
                <w:rFonts w:ascii="Arial" w:eastAsia="Times New Roman" w:hAnsi="Arial" w:cs="Arial"/>
                <w:color w:val="000000"/>
                <w:sz w:val="16"/>
                <w:szCs w:val="16"/>
                <w:lang w:val="hy-AM"/>
              </w:rPr>
              <w:t xml:space="preserve">is</w:t>
            </w:r>
            <w:r xmlns:w="http://schemas.openxmlformats.org/wordprocessingml/2006/main" w:rsidRPr="00E84C88">
              <w:rPr>
                <w:rFonts w:ascii="GHEA Grapalat" w:eastAsia="Times New Roman" w:hAnsi="GHEA Grapalat" w:cs="Times New Roman"/>
                <w:color w:val="000000"/>
                <w:sz w:val="16"/>
                <w:szCs w:val="16"/>
                <w:lang w:val="hy-AM"/>
              </w:rPr>
              <w:t xml:space="preserve"> </w:t>
            </w:r>
            <w:r xmlns:w="http://schemas.openxmlformats.org/wordprocessingml/2006/main" w:rsidR="00E84C88">
              <w:rPr>
                <w:rFonts w:ascii="Arial" w:eastAsia="Times New Roman" w:hAnsi="Arial" w:cs="Arial"/>
                <w:color w:val="000000"/>
                <w:sz w:val="16"/>
                <w:szCs w:val="16"/>
                <w:lang w:val="en-US"/>
              </w:rPr>
              <w:t xml:space="preserve">with coupons of the specified format </w:t>
            </w:r>
            <w:r xmlns:w="http://schemas.openxmlformats.org/wordprocessingml/2006/main" w:rsidR="00E84C88">
              <w:rPr>
                <w:rFonts w:ascii="Arial" w:eastAsia="Times New Roman" w:hAnsi="Arial" w:cs="Arial"/>
                <w:color w:val="000000"/>
                <w:sz w:val="16"/>
                <w:szCs w:val="16"/>
                <w:lang w:val="hy-AM"/>
              </w:rPr>
              <w:t xml:space="preserve">.</w:t>
            </w:r>
          </w:p>
        </w:tc>
        <w:tc>
          <w:tcPr>
            <w:tcW w:w="966" w:type="dxa"/>
            <w:vAlign w:val="center"/>
          </w:tcPr>
          <w:p w14:paraId="612CE30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Arial" w:eastAsia="Times New Roman" w:hAnsi="Arial" w:cs="Arial"/>
                <w:sz w:val="20"/>
                <w:szCs w:val="24"/>
                <w:lang w:val="en-US"/>
              </w:rPr>
              <w:t xml:space="preserve">liter</w:t>
            </w:r>
          </w:p>
        </w:tc>
        <w:tc>
          <w:tcPr>
            <w:tcW w:w="924" w:type="dxa"/>
            <w:vAlign w:val="center"/>
          </w:tcPr>
          <w:p w14:paraId="120EB55A" w14:textId="1A79EE4C" w:rsidR="00532D6C" w:rsidRPr="00D52182" w:rsidRDefault="00A1458F"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Pr>
                <w:rFonts w:ascii="GHEA Grapalat" w:eastAsia="Times New Roman" w:hAnsi="GHEA Grapalat" w:cs="Times New Roman"/>
                <w:sz w:val="20"/>
                <w:szCs w:val="24"/>
                <w:lang w:val="hy-AM"/>
              </w:rPr>
              <w:t xml:space="preserve">490:</w:t>
            </w:r>
          </w:p>
        </w:tc>
        <w:tc>
          <w:tcPr>
            <w:tcW w:w="1127" w:type="dxa"/>
            <w:vAlign w:val="center"/>
          </w:tcPr>
          <w:p w14:paraId="594FF272" w14:textId="04403E83" w:rsidR="00532D6C" w:rsidRPr="00D52182" w:rsidRDefault="00A1458F" w:rsidP="00532D6C">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Pr>
                <w:rFonts w:ascii="GHEA Grapalat" w:eastAsia="Times New Roman" w:hAnsi="GHEA Grapalat" w:cs="Times New Roman"/>
                <w:sz w:val="20"/>
                <w:szCs w:val="24"/>
                <w:lang w:val="hy-AM"/>
              </w:rPr>
              <w:t xml:space="preserve">2450000</w:t>
            </w:r>
          </w:p>
        </w:tc>
        <w:tc>
          <w:tcPr>
            <w:tcW w:w="1127" w:type="dxa"/>
            <w:vAlign w:val="center"/>
          </w:tcPr>
          <w:p w14:paraId="6B14D475" w14:textId="77777777" w:rsidR="00532D6C" w:rsidRPr="00E84C88" w:rsidRDefault="003242D7" w:rsidP="008E294B">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5 </w:t>
            </w:r>
            <w:r xmlns:w="http://schemas.openxmlformats.org/wordprocessingml/2006/main" w:rsidR="009E077A" w:rsidRPr="00E84C88">
              <w:rPr>
                <w:rFonts w:ascii="GHEA Grapalat" w:eastAsia="Times New Roman" w:hAnsi="GHEA Grapalat" w:cs="Times New Roman"/>
                <w:sz w:val="20"/>
                <w:szCs w:val="20"/>
                <w:lang w:val="en-US"/>
              </w:rPr>
              <w:t xml:space="preserve">0 </w:t>
            </w:r>
            <w:r xmlns:w="http://schemas.openxmlformats.org/wordprocessingml/2006/main" w:rsidR="007A411A" w:rsidRPr="00E84C88">
              <w:rPr>
                <w:rFonts w:ascii="GHEA Grapalat" w:eastAsia="Times New Roman" w:hAnsi="GHEA Grapalat" w:cs="Times New Roman"/>
                <w:sz w:val="20"/>
                <w:szCs w:val="20"/>
                <w:lang w:val="hy-AM"/>
              </w:rPr>
              <w:t xml:space="preserve">00:</w:t>
            </w:r>
          </w:p>
        </w:tc>
        <w:tc>
          <w:tcPr>
            <w:tcW w:w="1262" w:type="dxa"/>
            <w:vAlign w:val="center"/>
          </w:tcPr>
          <w:p w14:paraId="19276C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Arial" w:eastAsia="Times New Roman" w:hAnsi="Arial" w:cs="Arial"/>
                <w:sz w:val="20"/>
                <w:szCs w:val="20"/>
              </w:rPr>
              <w:t xml:space="preserve">Tumanyan</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en-US"/>
              </w:rPr>
              <w:t xml:space="preserve">community </w:t>
            </w:r>
            <w:r xmlns:w="http://schemas.openxmlformats.org/wordprocessingml/2006/main" w:rsidRPr="00E84C88">
              <w:rPr>
                <w:rFonts w:ascii="GHEA Grapalat" w:eastAsia="Times New Roman" w:hAnsi="GHEA Grapalat" w:cs="Times New Roman"/>
                <w:sz w:val="20"/>
                <w:szCs w:val="20"/>
                <w:lang w:val="en-US"/>
              </w:rPr>
              <w:t xml:space="preserve">, </w:t>
            </w:r>
            <w:r xmlns:w="http://schemas.openxmlformats.org/wordprocessingml/2006/main" w:rsidRPr="00E84C88">
              <w:rPr>
                <w:rFonts w:ascii="Arial" w:eastAsia="Times New Roman" w:hAnsi="Arial" w:cs="Arial"/>
                <w:sz w:val="20"/>
                <w:szCs w:val="20"/>
                <w:lang w:val="hy-AM"/>
              </w:rPr>
              <w:t xml:space="preserve">central</w:t>
            </w:r>
            <w:r xmlns:w="http://schemas.openxmlformats.org/wordprocessingml/2006/main" w:rsidRPr="00E84C88">
              <w:rPr>
                <w:rFonts w:ascii="GHEA Grapalat" w:eastAsia="Times New Roman" w:hAnsi="GHEA Grapalat" w:cs="Arial"/>
                <w:sz w:val="20"/>
                <w:szCs w:val="20"/>
                <w:lang w:val="hy-AM"/>
              </w:rPr>
              <w:t xml:space="preserve"> </w:t>
            </w:r>
            <w:r xmlns:w="http://schemas.openxmlformats.org/wordprocessingml/2006/main" w:rsidRPr="00E84C88">
              <w:rPr>
                <w:rFonts w:ascii="Arial" w:eastAsia="Times New Roman" w:hAnsi="Arial" w:cs="Arial"/>
                <w:sz w:val="20"/>
                <w:szCs w:val="20"/>
                <w:lang w:val="hy-AM"/>
              </w:rPr>
              <w:t xml:space="preserve">street</w:t>
            </w:r>
          </w:p>
        </w:tc>
        <w:tc>
          <w:tcPr>
            <w:tcW w:w="792" w:type="dxa"/>
            <w:vAlign w:val="center"/>
          </w:tcPr>
          <w:p w14:paraId="187CA50F" w14:textId="77777777" w:rsidR="00532D6C" w:rsidRPr="00E84C88" w:rsidRDefault="003242D7" w:rsidP="008E294B">
            <w:pPr xmlns:w="http://schemas.openxmlformats.org/wordprocessingml/2006/main">
              <w:spacing w:after="0" w:line="240" w:lineRule="auto"/>
              <w:jc w:val="center"/>
              <w:rPr>
                <w:rFonts w:ascii="GHEA Grapalat" w:eastAsia="Times New Roman" w:hAnsi="GHEA Grapalat" w:cs="Times New Roman"/>
                <w:sz w:val="20"/>
                <w:szCs w:val="20"/>
                <w:lang w:val="hy-AM"/>
              </w:rPr>
            </w:pPr>
            <w:r xmlns:w="http://schemas.openxmlformats.org/wordprocessingml/2006/main" w:rsidRPr="00E84C88">
              <w:rPr>
                <w:rFonts w:ascii="GHEA Grapalat" w:eastAsia="Times New Roman" w:hAnsi="GHEA Grapalat" w:cs="Times New Roman"/>
                <w:sz w:val="20"/>
                <w:szCs w:val="20"/>
                <w:lang w:val="hy-AM"/>
              </w:rPr>
              <w:t xml:space="preserve">5 </w:t>
            </w:r>
            <w:r xmlns:w="http://schemas.openxmlformats.org/wordprocessingml/2006/main" w:rsidR="009E077A" w:rsidRPr="00E84C88">
              <w:rPr>
                <w:rFonts w:ascii="GHEA Grapalat" w:eastAsia="Times New Roman" w:hAnsi="GHEA Grapalat" w:cs="Times New Roman"/>
                <w:sz w:val="20"/>
                <w:szCs w:val="20"/>
                <w:lang w:val="en-US"/>
              </w:rPr>
              <w:t xml:space="preserve">0 </w:t>
            </w:r>
            <w:r xmlns:w="http://schemas.openxmlformats.org/wordprocessingml/2006/main" w:rsidR="007A411A" w:rsidRPr="00E84C88">
              <w:rPr>
                <w:rFonts w:ascii="GHEA Grapalat" w:eastAsia="Times New Roman" w:hAnsi="GHEA Grapalat" w:cs="Times New Roman"/>
                <w:sz w:val="20"/>
                <w:szCs w:val="20"/>
                <w:lang w:val="hy-AM"/>
              </w:rPr>
              <w:t xml:space="preserve">00:</w:t>
            </w:r>
          </w:p>
        </w:tc>
        <w:tc>
          <w:tcPr>
            <w:tcW w:w="1293" w:type="dxa"/>
            <w:vAlign w:val="center"/>
          </w:tcPr>
          <w:p w14:paraId="00D4F4A3" w14:textId="05A35864" w:rsidR="00532D6C" w:rsidRPr="00E84C88" w:rsidRDefault="00532D6C" w:rsidP="00B35FE4">
            <w:pPr xmlns:w="http://schemas.openxmlformats.org/wordprocessingml/2006/main">
              <w:spacing w:after="0" w:line="240" w:lineRule="auto"/>
              <w:jc w:val="center"/>
              <w:rPr>
                <w:rFonts w:ascii="GHEA Grapalat" w:eastAsia="Times New Roman" w:hAnsi="GHEA Grapalat" w:cs="Times New Roman"/>
                <w:sz w:val="20"/>
                <w:szCs w:val="24"/>
                <w:lang w:val="hy-AM"/>
              </w:rPr>
            </w:pPr>
            <w:r xmlns:w="http://schemas.openxmlformats.org/wordprocessingml/2006/main" w:rsidRPr="00E84C88">
              <w:rPr>
                <w:rFonts w:ascii="Arial" w:eastAsia="Times New Roman" w:hAnsi="Arial" w:cs="Arial"/>
                <w:sz w:val="20"/>
                <w:szCs w:val="24"/>
                <w:lang w:val="hy-AM"/>
              </w:rPr>
              <w:t xml:space="preserve">Contract:</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seal</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since</w:t>
            </w: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until </w:t>
            </w:r>
            <w:r xmlns:w="http://schemas.openxmlformats.org/wordprocessingml/2006/main" w:rsidRPr="00E84C88">
              <w:rPr>
                <w:rFonts w:ascii="GHEA Grapalat" w:eastAsia="Times New Roman" w:hAnsi="GHEA Grapalat" w:cs="Times New Roman"/>
                <w:sz w:val="20"/>
                <w:szCs w:val="24"/>
                <w:lang w:val="hy-AM"/>
              </w:rPr>
              <w:t xml:space="preserve">31.12.2025</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Times New Roman"/>
                <w:sz w:val="20"/>
                <w:szCs w:val="24"/>
                <w:lang w:val="hy-AM"/>
              </w:rPr>
              <w:t xml:space="preserve">​</w:t>
            </w:r>
          </w:p>
        </w:tc>
      </w:tr>
    </w:tbl>
    <w:p w14:paraId="676AB893"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p>
    <w:p w14:paraId="0437BFF2"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69CB67A6" w14:textId="77777777" w:rsidR="00532D6C" w:rsidRPr="00E84C88" w:rsidRDefault="00532D6C" w:rsidP="00532D6C">
      <w:pPr>
        <w:keepNext/>
        <w:spacing w:after="0" w:line="240" w:lineRule="auto"/>
        <w:ind w:firstLine="567"/>
        <w:outlineLvl w:val="2"/>
        <w:rPr>
          <w:rFonts w:ascii="GHEA Grapalat" w:eastAsia="Times New Roman" w:hAnsi="GHEA Grapalat" w:cs="Times New Roman"/>
          <w:b/>
          <w:sz w:val="20"/>
          <w:szCs w:val="20"/>
          <w:lang w:val="hy-AM"/>
        </w:rPr>
      </w:pPr>
    </w:p>
    <w:p w14:paraId="3B54491C" w14:textId="77777777" w:rsidR="00532D6C" w:rsidRPr="00E84C88" w:rsidRDefault="00532D6C" w:rsidP="00532D6C">
      <w:pPr>
        <w:spacing w:after="0" w:line="240" w:lineRule="auto"/>
        <w:jc w:val="both"/>
        <w:rPr>
          <w:rFonts w:ascii="GHEA Grapalat" w:eastAsia="Times New Roman" w:hAnsi="GHEA Grapalat" w:cs="Times New Roman"/>
          <w:sz w:val="20"/>
          <w:szCs w:val="24"/>
          <w:lang w:val="hy-AM"/>
        </w:rPr>
      </w:pPr>
    </w:p>
    <w:p w14:paraId="2B85900A"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sz w:val="18"/>
          <w:szCs w:val="18"/>
          <w:lang w:val="pt-BR"/>
        </w:rPr>
      </w:pPr>
      <w:r xmlns:w="http://schemas.openxmlformats.org/wordprocessingml/2006/main" w:rsidRPr="00E84C88">
        <w:rPr>
          <w:rFonts w:ascii="GHEA Grapalat" w:eastAsia="Times New Roman" w:hAnsi="GHEA Grapalat" w:cs="Times New Roman"/>
          <w:sz w:val="20"/>
          <w:szCs w:val="24"/>
          <w:lang w:val="hy-AM"/>
        </w:rPr>
        <w:t xml:space="preserve">* </w:t>
      </w:r>
      <w:r xmlns:w="http://schemas.openxmlformats.org/wordprocessingml/2006/main" w:rsidRPr="00E84C88">
        <w:rPr>
          <w:rFonts w:ascii="Arial" w:eastAsia="Times New Roman" w:hAnsi="Arial" w:cs="Arial"/>
          <w:sz w:val="18"/>
          <w:szCs w:val="18"/>
          <w:lang w:val="pt-BR"/>
        </w:rPr>
        <w:t xml:space="preserve">Product: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supply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period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phased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supply</w:t>
      </w:r>
      <w:r xmlns:w="http://schemas.openxmlformats.org/wordprocessingml/2006/main" w:rsidRPr="00E84C88">
        <w:rPr>
          <w:rFonts w:ascii="GHEA Grapalat" w:eastAsia="Times New Roman" w:hAnsi="GHEA Grapalat" w:cs="Sylfaen"/>
          <w:sz w:val="18"/>
          <w:szCs w:val="18"/>
          <w:lang w:val="pt-BR"/>
        </w:rPr>
        <w:t xml:space="preserve"> in </w:t>
      </w:r>
      <w:r xmlns:w="http://schemas.openxmlformats.org/wordprocessingml/2006/main" w:rsidRPr="00E84C88">
        <w:rPr>
          <w:rFonts w:ascii="Arial" w:eastAsia="Times New Roman" w:hAnsi="Arial" w:cs="Arial"/>
          <w:sz w:val="18"/>
          <w:szCs w:val="18"/>
          <w:lang w:val="pt-BR"/>
        </w:rPr>
        <w:t xml:space="preserve">the </w:t>
      </w:r>
      <w:r xmlns:w="http://schemas.openxmlformats.org/wordprocessingml/2006/main" w:rsidRPr="00E84C88">
        <w:rPr>
          <w:rFonts w:ascii="GHEA Grapalat" w:eastAsia="Times New Roman" w:hAnsi="GHEA Grapalat" w:cs="Sylfaen"/>
          <w:sz w:val="18"/>
          <w:szCs w:val="18"/>
          <w:lang w:val="pt-BR"/>
        </w:rPr>
        <w:t xml:space="preserve">first </w:t>
      </w:r>
      <w:r xmlns:w="http://schemas.openxmlformats.org/wordprocessingml/2006/main" w:rsidRPr="00E84C88">
        <w:rPr>
          <w:rFonts w:ascii="Arial" w:eastAsia="Times New Roman" w:hAnsi="Arial" w:cs="Arial"/>
          <w:sz w:val="18"/>
          <w:szCs w:val="18"/>
          <w:lang w:val="pt-BR"/>
        </w:rPr>
        <w:t xml:space="preserve">case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stage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supply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period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should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 defined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at least </w:t>
      </w:r>
      <w:r xmlns:w="http://schemas.openxmlformats.org/wordprocessingml/2006/main" w:rsidRPr="00E84C88">
        <w:rPr>
          <w:rFonts w:ascii="GHEA Grapalat" w:eastAsia="Times New Roman" w:hAnsi="GHEA Grapalat" w:cs="Sylfaen"/>
          <w:sz w:val="18"/>
          <w:szCs w:val="18"/>
          <w:lang w:val="pt-BR"/>
        </w:rPr>
        <w:t xml:space="preserve">20 </w:t>
      </w:r>
      <w:r xmlns:w="http://schemas.openxmlformats.org/wordprocessingml/2006/main" w:rsidRPr="00E84C88">
        <w:rPr>
          <w:rFonts w:ascii="Arial" w:eastAsia="Times New Roman" w:hAnsi="Arial" w:cs="Arial"/>
          <w:sz w:val="18"/>
          <w:szCs w:val="18"/>
          <w:lang w:val="pt-BR"/>
        </w:rPr>
        <w:t xml:space="preserve">calendar days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day </w:t>
      </w:r>
      <w:r xmlns:w="http://schemas.openxmlformats.org/wordprocessingml/2006/main" w:rsidRPr="00E84C88">
        <w:rPr>
          <w:rFonts w:ascii="GHEA Grapalat" w:eastAsia="Times New Roman" w:hAnsi="GHEA Grapalat" w:cs="Sylfaen"/>
          <w:sz w:val="18"/>
          <w:szCs w:val="18"/>
          <w:lang w:val="pt-BR"/>
        </w:rPr>
        <w:t xml:space="preserve">of </w:t>
      </w:r>
      <w:r xmlns:w="http://schemas.openxmlformats.org/wordprocessingml/2006/main" w:rsidRPr="00E84C88">
        <w:rPr>
          <w:rFonts w:ascii="Arial" w:eastAsia="Times New Roman" w:hAnsi="Arial" w:cs="Arial"/>
          <w:sz w:val="18"/>
          <w:szCs w:val="18"/>
          <w:lang w:val="pt-BR"/>
        </w:rPr>
        <w:t xml:space="preserve">which</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calculation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 happening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planned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parties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rights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duties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performance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condition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strength</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enter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day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except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case </w:t>
      </w:r>
      <w:r xmlns:w="http://schemas.openxmlformats.org/wordprocessingml/2006/main" w:rsidRPr="00E84C88">
        <w:rPr>
          <w:rFonts w:ascii="GHEA Grapalat" w:eastAsia="Times New Roman" w:hAnsi="GHEA Grapalat" w:cs="Sylfaen"/>
          <w:sz w:val="18"/>
          <w:szCs w:val="18"/>
          <w:lang w:val="pt-BR"/>
        </w:rPr>
        <w:t xml:space="preserve">when</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selected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participant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agree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product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supply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more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short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term </w:t>
      </w:r>
      <w:r xmlns:w="http://schemas.openxmlformats.org/wordprocessingml/2006/main" w:rsidRPr="00E84C88">
        <w:rPr>
          <w:rFonts w:ascii="GHEA Grapalat" w:eastAsia="Times New Roman" w:hAnsi="GHEA Grapalat" w:cs="Sylfaen"/>
          <w:sz w:val="18"/>
          <w:szCs w:val="18"/>
          <w:lang w:val="pt-BR"/>
        </w:rPr>
        <w:t xml:space="preserve">of </w:t>
      </w:r>
      <w:r xmlns:w="http://schemas.openxmlformats.org/wordprocessingml/2006/main" w:rsidRPr="00E84C88">
        <w:rPr>
          <w:rFonts w:ascii="Arial" w:eastAsia="Times New Roman" w:hAnsi="Arial" w:cs="Arial"/>
          <w:sz w:val="18"/>
          <w:szCs w:val="18"/>
          <w:lang w:val="pt-BR"/>
        </w:rPr>
        <w:t xml:space="preserve">delivery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deadline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no</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can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more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to </w:t>
      </w:r>
      <w:r xmlns:w="http://schemas.openxmlformats.org/wordprocessingml/2006/main" w:rsidRPr="00E84C88">
        <w:rPr>
          <w:rFonts w:ascii="Arial" w:eastAsia="Times New Roman" w:hAnsi="Arial" w:cs="Arial"/>
          <w:sz w:val="18"/>
          <w:szCs w:val="18"/>
          <w:lang w:val="pt-BR"/>
        </w:rPr>
        <w:t xml:space="preserve">be </w:t>
      </w:r>
      <w:r xmlns:w="http://schemas.openxmlformats.org/wordprocessingml/2006/main" w:rsidRPr="00E84C88">
        <w:rPr>
          <w:rFonts w:ascii="Arial" w:eastAsia="Times New Roman" w:hAnsi="Arial" w:cs="Arial"/>
          <w:sz w:val="18"/>
          <w:szCs w:val="18"/>
          <w:lang w:val="pt-BR"/>
        </w:rPr>
        <w:t xml:space="preserve">than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given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the year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December </w:t>
      </w:r>
      <w:r xmlns:w="http://schemas.openxmlformats.org/wordprocessingml/2006/main" w:rsidRPr="00E84C88">
        <w:rPr>
          <w:rFonts w:ascii="GHEA Grapalat" w:eastAsia="Times New Roman" w:hAnsi="GHEA Grapalat" w:cs="Sylfaen"/>
          <w:sz w:val="18"/>
          <w:szCs w:val="18"/>
          <w:lang w:val="pt-BR"/>
        </w:rPr>
        <w:t xml:space="preserve">25 </w:t>
      </w:r>
      <w:r xmlns:w="http://schemas.openxmlformats.org/wordprocessingml/2006/main" w:rsidRPr="00E84C88">
        <w:rPr>
          <w:rFonts w:ascii="GHEA Grapalat" w:eastAsia="Times New Roman" w:hAnsi="GHEA Grapalat" w:cs="Sylfaen"/>
          <w:sz w:val="18"/>
          <w:szCs w:val="18"/>
          <w:lang w:val="pt-BR"/>
        </w:rPr>
        <w:t xml:space="preserve">.</w:t>
      </w:r>
      <w:r xmlns:w="http://schemas.openxmlformats.org/wordprocessingml/2006/main" w:rsidRPr="00E84C88">
        <w:rPr>
          <w:rFonts w:ascii="Arial" w:eastAsia="Times New Roman" w:hAnsi="Arial" w:cs="Arial"/>
          <w:sz w:val="18"/>
          <w:szCs w:val="18"/>
          <w:lang w:val="pt-BR"/>
        </w:rPr>
        <w:t xml:space="preserve">​</w:t>
      </w:r>
    </w:p>
    <w:p w14:paraId="3DF39372" w14:textId="77777777" w:rsidR="00532D6C" w:rsidRPr="00E84C88" w:rsidRDefault="00532D6C" w:rsidP="00532D6C">
      <w:pPr>
        <w:spacing w:after="0" w:line="240" w:lineRule="auto"/>
        <w:jc w:val="both"/>
        <w:rPr>
          <w:rFonts w:ascii="GHEA Grapalat" w:eastAsia="Times New Roman" w:hAnsi="GHEA Grapalat" w:cs="Sylfaen"/>
          <w:sz w:val="12"/>
          <w:szCs w:val="12"/>
          <w:lang w:val="pt-BR"/>
        </w:rPr>
      </w:pPr>
    </w:p>
    <w:p w14:paraId="446C3EA7"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0"/>
          <w:lang w:val="pt-BR" w:eastAsia="ru-RU"/>
        </w:rPr>
      </w:pPr>
      <w:r xmlns:w="http://schemas.openxmlformats.org/wordprocessingml/2006/main" w:rsidRPr="00E84C88">
        <w:rPr>
          <w:rFonts w:ascii="GHEA Grapalat" w:eastAsia="Times New Roman" w:hAnsi="GHEA Grapalat" w:cs="Times New Roman"/>
          <w:sz w:val="20"/>
          <w:szCs w:val="20"/>
          <w:lang w:val="pt-BR" w:eastAsia="ru-RU"/>
        </w:rPr>
        <w:t xml:space="preserve">** </w:t>
      </w:r>
      <w:r xmlns:w="http://schemas.openxmlformats.org/wordprocessingml/2006/main" w:rsidRPr="00E84C88">
        <w:rPr>
          <w:rFonts w:ascii="Arial" w:eastAsia="Times New Roman" w:hAnsi="Arial" w:cs="Arial"/>
          <w:sz w:val="18"/>
          <w:szCs w:val="18"/>
          <w:lang w:val="pt-BR"/>
        </w:rPr>
        <w:t xml:space="preserve">If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selected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participate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 application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introduce yourself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from one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more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producers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produced </w:t>
      </w:r>
      <w:r xmlns:w="http://schemas.openxmlformats.org/wordprocessingml/2006/main" w:rsidRPr="00E84C88">
        <w:rPr>
          <w:rFonts w:ascii="GHEA Grapalat" w:eastAsia="Times New Roman" w:hAnsi="GHEA Grapalat" w:cs="Sylfaen"/>
          <w:sz w:val="18"/>
          <w:szCs w:val="18"/>
          <w:lang w:val="pt-BR"/>
        </w:rPr>
        <w:t xml:space="preserve">as</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also</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different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commodity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brand </w:t>
      </w:r>
      <w:r xmlns:w="http://schemas.openxmlformats.org/wordprocessingml/2006/main" w:rsidRPr="00E84C88">
        <w:rPr>
          <w:rFonts w:ascii="Arial" w:eastAsia="Times New Roman" w:hAnsi="Arial" w:cs="Arial"/>
          <w:sz w:val="18"/>
          <w:szCs w:val="18"/>
          <w:lang w:val="pt-BR"/>
        </w:rPr>
        <w:t xml:space="preserve">name</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Name: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mark</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having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goods </w:t>
      </w:r>
      <w:r xmlns:w="http://schemas.openxmlformats.org/wordprocessingml/2006/main" w:rsidRPr="00E84C88">
        <w:rPr>
          <w:rFonts w:ascii="GHEA Grapalat" w:eastAsia="Times New Roman" w:hAnsi="GHEA Grapalat" w:cs="Sylfaen"/>
          <w:sz w:val="18"/>
          <w:szCs w:val="18"/>
          <w:lang w:val="pt-BR"/>
        </w:rPr>
        <w:t xml:space="preserve">then</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hy-AM"/>
        </w:rPr>
        <w:t xml:space="preserve">of them</w:t>
      </w:r>
      <w:r xmlns:w="http://schemas.openxmlformats.org/wordprocessingml/2006/main" w:rsidRPr="00E84C88">
        <w:rPr>
          <w:rFonts w:ascii="GHEA Grapalat" w:eastAsia="Times New Roman" w:hAnsi="GHEA Grapalat" w:cs="Sylfaen"/>
          <w:sz w:val="18"/>
          <w:szCs w:val="18"/>
          <w:lang w:val="hy-AM"/>
        </w:rPr>
        <w:t xml:space="preserve"> </w:t>
      </w:r>
      <w:r xmlns:w="http://schemas.openxmlformats.org/wordprocessingml/2006/main" w:rsidRPr="00E84C88">
        <w:rPr>
          <w:rFonts w:ascii="Arial" w:eastAsia="Times New Roman" w:hAnsi="Arial" w:cs="Arial"/>
          <w:sz w:val="18"/>
          <w:szCs w:val="18"/>
          <w:lang w:val="hy-AM"/>
        </w:rPr>
        <w:t xml:space="preserve">enough</w:t>
      </w:r>
      <w:r xmlns:w="http://schemas.openxmlformats.org/wordprocessingml/2006/main" w:rsidRPr="00E84C88">
        <w:rPr>
          <w:rFonts w:ascii="GHEA Grapalat" w:eastAsia="Times New Roman" w:hAnsi="GHEA Grapalat" w:cs="Sylfaen"/>
          <w:sz w:val="18"/>
          <w:szCs w:val="18"/>
          <w:lang w:val="hy-AM"/>
        </w:rPr>
        <w:t xml:space="preserve"> </w:t>
      </w:r>
      <w:r xmlns:w="http://schemas.openxmlformats.org/wordprocessingml/2006/main" w:rsidRPr="00E84C88">
        <w:rPr>
          <w:rFonts w:ascii="Arial" w:eastAsia="Times New Roman" w:hAnsi="Arial" w:cs="Arial"/>
          <w:sz w:val="18"/>
          <w:szCs w:val="18"/>
          <w:lang w:val="hy-AM"/>
        </w:rPr>
        <w:t xml:space="preserve">rated ones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 included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hereby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the application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 invitation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no</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planned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participate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offered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the product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commodity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brand </w:t>
      </w:r>
      <w:r xmlns:w="http://schemas.openxmlformats.org/wordprocessingml/2006/main" w:rsidRPr="00E84C88">
        <w:rPr>
          <w:rFonts w:ascii="GHEA Grapalat" w:eastAsia="Times New Roman" w:hAnsi="GHEA Grapalat" w:cs="Sylfaen"/>
          <w:sz w:val="18"/>
          <w:szCs w:val="18"/>
          <w:lang w:val="pt-BR"/>
        </w:rPr>
        <w:t xml:space="preserve">name</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name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brand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the manufacturer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regarding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information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performance </w:t>
      </w:r>
      <w:r xmlns:w="http://schemas.openxmlformats.org/wordprocessingml/2006/main" w:rsidRPr="00E84C88">
        <w:rPr>
          <w:rFonts w:ascii="GHEA Grapalat" w:eastAsia="Times New Roman" w:hAnsi="GHEA Grapalat" w:cs="Sylfaen"/>
          <w:sz w:val="18"/>
          <w:szCs w:val="18"/>
          <w:lang w:val="pt-BR"/>
        </w:rPr>
        <w:t xml:space="preserve">then</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removed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commodity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sign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brand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the manufacturer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name:</w:t>
      </w:r>
      <w:r xmlns:w="http://schemas.openxmlformats.org/wordprocessingml/2006/main" w:rsidRPr="00E84C88" w:rsidDel="00EB35E7">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column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By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planned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case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seller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the buyer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present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also</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product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from the manufacturer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latter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from a representative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warranty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letter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compliance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certificate</w:t>
      </w:r>
      <w:r xmlns:w="http://schemas.openxmlformats.org/wordprocessingml/2006/main" w:rsidRPr="00E84C88">
        <w:rPr>
          <w:rFonts w:ascii="GHEA Grapalat" w:eastAsia="Times New Roman" w:hAnsi="GHEA Grapalat" w:cs="Sylfaen"/>
          <w:sz w:val="18"/>
          <w:szCs w:val="18"/>
          <w:lang w:val="pt-BR"/>
        </w:rPr>
        <w:t xml:space="preserve">​</w:t>
      </w:r>
    </w:p>
    <w:p w14:paraId="07AC5607" w14:textId="77777777" w:rsidR="00532D6C" w:rsidRPr="00E84C88" w:rsidRDefault="00532D6C" w:rsidP="00532D6C">
      <w:pPr>
        <w:spacing w:after="0" w:line="240" w:lineRule="auto"/>
        <w:jc w:val="both"/>
        <w:rPr>
          <w:rFonts w:ascii="GHEA Grapalat" w:eastAsia="Times New Roman" w:hAnsi="GHEA Grapalat" w:cs="Times New Roman"/>
          <w:sz w:val="12"/>
          <w:szCs w:val="12"/>
          <w:lang w:val="pt-BR"/>
        </w:rPr>
      </w:pPr>
    </w:p>
    <w:p w14:paraId="796CF759"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sz w:val="20"/>
          <w:szCs w:val="24"/>
          <w:lang w:val="pt-BR"/>
        </w:rPr>
      </w:pP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being sealed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Shopping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about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RA:</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15 </w:t>
      </w:r>
      <w:r xmlns:w="http://schemas.openxmlformats.org/wordprocessingml/2006/main" w:rsidRPr="00E84C88">
        <w:rPr>
          <w:rFonts w:ascii="Arial" w:eastAsia="Times New Roman" w:hAnsi="Arial" w:cs="Arial"/>
          <w:sz w:val="18"/>
          <w:szCs w:val="18"/>
          <w:lang w:val="pt-BR"/>
        </w:rPr>
        <w:t xml:space="preserve">of </w:t>
      </w:r>
      <w:r xmlns:w="http://schemas.openxmlformats.org/wordprocessingml/2006/main" w:rsidRPr="00E84C88">
        <w:rPr>
          <w:rFonts w:ascii="Arial" w:eastAsia="Times New Roman" w:hAnsi="Arial" w:cs="Arial"/>
          <w:sz w:val="18"/>
          <w:szCs w:val="18"/>
          <w:lang w:val="pt-BR"/>
        </w:rPr>
        <w:t xml:space="preserve">the law</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Article </w:t>
      </w:r>
      <w:r xmlns:w="http://schemas.openxmlformats.org/wordprocessingml/2006/main" w:rsidRPr="00E84C88">
        <w:rPr>
          <w:rFonts w:ascii="GHEA Grapalat" w:eastAsia="Times New Roman" w:hAnsi="GHEA Grapalat" w:cs="Sylfaen"/>
          <w:sz w:val="18"/>
          <w:szCs w:val="18"/>
          <w:lang w:val="pt-BR"/>
        </w:rPr>
        <w:t xml:space="preserve">6</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based 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the column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period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calculation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 being implemented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financial</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funds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be planned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case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parties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between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Sealable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agreement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strength</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enter</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from the date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since </w:t>
      </w:r>
      <w:r xmlns:w="http://schemas.openxmlformats.org/wordprocessingml/2006/main" w:rsidRPr="00E84C88">
        <w:rPr>
          <w:rFonts w:ascii="GHEA Grapalat" w:eastAsia="Times New Roman" w:hAnsi="GHEA Grapalat" w:cs="Sylfaen"/>
          <w:sz w:val="18"/>
          <w:szCs w:val="18"/>
          <w:lang w:val="pt-BR"/>
        </w:rPr>
        <w:t xml:space="preserve">:</w:t>
      </w:r>
    </w:p>
    <w:p w14:paraId="645A02FF" w14:textId="77777777" w:rsidR="00532D6C" w:rsidRPr="00E84C88" w:rsidRDefault="00532D6C" w:rsidP="00532D6C">
      <w:pPr>
        <w:spacing w:after="0" w:line="240" w:lineRule="auto"/>
        <w:jc w:val="center"/>
        <w:rPr>
          <w:rFonts w:ascii="GHEA Grapalat" w:eastAsia="Times New Roman" w:hAnsi="GHEA Grapalat" w:cs="Times New Roman"/>
          <w:sz w:val="20"/>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532D6C" w:rsidRPr="00E84C88" w14:paraId="1D7ECE30" w14:textId="77777777" w:rsidTr="00532D6C">
        <w:trPr>
          <w:jc w:val="center"/>
        </w:trPr>
        <w:tc>
          <w:tcPr>
            <w:tcW w:w="4536" w:type="dxa"/>
          </w:tcPr>
          <w:p w14:paraId="6C31DF9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nb-NO"/>
              </w:rPr>
            </w:pPr>
            <w:r xmlns:w="http://schemas.openxmlformats.org/wordprocessingml/2006/main" w:rsidRPr="00E84C88">
              <w:rPr>
                <w:rFonts w:ascii="Arial" w:eastAsia="Times New Roman" w:hAnsi="Arial" w:cs="Arial"/>
                <w:b/>
                <w:bCs/>
                <w:sz w:val="24"/>
                <w:szCs w:val="24"/>
                <w:lang w:val="nb-NO"/>
              </w:rPr>
              <w:t xml:space="preserve">BUYER:</w:t>
            </w:r>
          </w:p>
          <w:p w14:paraId="505C1786" w14:textId="77777777" w:rsidR="00532D6C" w:rsidRPr="00E84C88" w:rsidRDefault="00532D6C" w:rsidP="00532D6C">
            <w:pPr>
              <w:spacing w:after="0" w:line="240" w:lineRule="auto"/>
              <w:rPr>
                <w:rFonts w:ascii="GHEA Grapalat" w:eastAsia="Times New Roman" w:hAnsi="GHEA Grapalat" w:cs="Times New Roman"/>
              </w:rPr>
            </w:pPr>
          </w:p>
          <w:p w14:paraId="77FF3DD4" w14:textId="77777777" w:rsidR="00532D6C" w:rsidRPr="00E84C88" w:rsidRDefault="00532D6C" w:rsidP="00532D6C">
            <w:pPr>
              <w:spacing w:after="0" w:line="240" w:lineRule="auto"/>
              <w:rPr>
                <w:rFonts w:ascii="GHEA Grapalat" w:eastAsia="Times New Roman" w:hAnsi="GHEA Grapalat" w:cs="Times New Roman"/>
                <w:sz w:val="24"/>
                <w:szCs w:val="24"/>
              </w:rPr>
            </w:pPr>
          </w:p>
          <w:p w14:paraId="15F3D92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46DEF08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71BD73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rPr>
            </w:pPr>
            <w:r xmlns:w="http://schemas.openxmlformats.org/wordprocessingml/2006/main" w:rsidRPr="00E84C88">
              <w:rPr>
                <w:rFonts w:ascii="Arial" w:eastAsia="Times New Roman" w:hAnsi="Arial" w:cs="Arial"/>
                <w:sz w:val="18"/>
                <w:szCs w:val="18"/>
              </w:rPr>
              <w:t xml:space="preserve">K.</w:t>
            </w:r>
            <w:r xmlns:w="http://schemas.openxmlformats.org/wordprocessingml/2006/main" w:rsidRPr="00E84C88">
              <w:rPr>
                <w:rFonts w:ascii="GHEA Grapalat" w:eastAsia="Times New Roman" w:hAnsi="GHEA Grapalat" w:cs="Times New Roman"/>
                <w:sz w:val="18"/>
                <w:szCs w:val="18"/>
              </w:rPr>
              <w:t xml:space="preserve">​ </w:t>
            </w:r>
            <w:r xmlns:w="http://schemas.openxmlformats.org/wordprocessingml/2006/main" w:rsidRPr="00E84C88">
              <w:rPr>
                <w:rFonts w:ascii="Arial" w:eastAsia="Times New Roman" w:hAnsi="Arial" w:cs="Arial"/>
                <w:sz w:val="18"/>
                <w:szCs w:val="18"/>
              </w:rPr>
              <w:t xml:space="preserve">T:</w:t>
            </w:r>
          </w:p>
        </w:tc>
        <w:tc>
          <w:tcPr>
            <w:tcW w:w="760" w:type="dxa"/>
          </w:tcPr>
          <w:p w14:paraId="0BFD6D80"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tc>
        <w:tc>
          <w:tcPr>
            <w:tcW w:w="4343" w:type="dxa"/>
          </w:tcPr>
          <w:p w14:paraId="145E8C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rPr>
            </w:pPr>
            <w:r xmlns:w="http://schemas.openxmlformats.org/wordprocessingml/2006/main" w:rsidRPr="00E84C88">
              <w:rPr>
                <w:rFonts w:ascii="Arial" w:eastAsia="Times New Roman" w:hAnsi="Arial" w:cs="Arial"/>
                <w:b/>
                <w:bCs/>
                <w:sz w:val="24"/>
                <w:szCs w:val="24"/>
                <w:lang w:val="pt-BR"/>
              </w:rPr>
              <w:t xml:space="preserve">SELLER</w:t>
            </w:r>
          </w:p>
          <w:p w14:paraId="0A35BCC0"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4A96D004"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16B7011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05B2C9A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36EF82E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rPr>
            </w:pPr>
            <w:r xmlns:w="http://schemas.openxmlformats.org/wordprocessingml/2006/main" w:rsidRPr="00E84C88">
              <w:rPr>
                <w:rFonts w:ascii="Arial" w:eastAsia="Times New Roman" w:hAnsi="Arial" w:cs="Arial"/>
                <w:sz w:val="18"/>
                <w:szCs w:val="18"/>
              </w:rPr>
              <w:t xml:space="preserve">K.</w:t>
            </w:r>
            <w:r xmlns:w="http://schemas.openxmlformats.org/wordprocessingml/2006/main" w:rsidRPr="00E84C88">
              <w:rPr>
                <w:rFonts w:ascii="GHEA Grapalat" w:eastAsia="Times New Roman" w:hAnsi="GHEA Grapalat" w:cs="Times New Roman"/>
                <w:sz w:val="18"/>
                <w:szCs w:val="18"/>
              </w:rPr>
              <w:t xml:space="preserve">​ </w:t>
            </w:r>
            <w:r xmlns:w="http://schemas.openxmlformats.org/wordprocessingml/2006/main" w:rsidRPr="00E84C88">
              <w:rPr>
                <w:rFonts w:ascii="Arial" w:eastAsia="Times New Roman" w:hAnsi="Arial" w:cs="Arial"/>
                <w:sz w:val="18"/>
                <w:szCs w:val="18"/>
              </w:rPr>
              <w:t xml:space="preserve">T:</w:t>
            </w:r>
          </w:p>
        </w:tc>
      </w:tr>
    </w:tbl>
    <w:p w14:paraId="24B8C63B"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20"/>
          <w:szCs w:val="24"/>
        </w:rPr>
        <w:br xmlns:w="http://schemas.openxmlformats.org/wordprocessingml/2006/main" w:type="page"/>
      </w:r>
      <w:r xmlns:w="http://schemas.openxmlformats.org/wordprocessingml/2006/main" w:rsidRPr="00E84C88">
        <w:rPr>
          <w:rFonts w:ascii="Arial" w:eastAsia="Times New Roman" w:hAnsi="Arial" w:cs="Arial"/>
          <w:sz w:val="18"/>
          <w:szCs w:val="24"/>
          <w:lang w:val="hy-AM"/>
        </w:rPr>
        <w:lastRenderedPageBreak xmlns:w="http://schemas.openxmlformats.org/wordprocessingml/2006/main"/>
      </w:r>
      <w:r xmlns:w="http://schemas.openxmlformats.org/wordprocessingml/2006/main" w:rsidRPr="00E84C88">
        <w:rPr>
          <w:rFonts w:ascii="Arial" w:eastAsia="Times New Roman" w:hAnsi="Arial" w:cs="Arial"/>
          <w:sz w:val="18"/>
          <w:szCs w:val="24"/>
          <w:lang w:val="hy-AM"/>
        </w:rPr>
        <w:t xml:space="preserve">Appendix </w:t>
      </w:r>
      <w:r xmlns:w="http://schemas.openxmlformats.org/wordprocessingml/2006/main" w:rsidRPr="00E84C88">
        <w:rPr>
          <w:rFonts w:ascii="GHEA Grapalat" w:eastAsia="Times New Roman" w:hAnsi="GHEA Grapalat" w:cs="Times New Roman"/>
          <w:sz w:val="18"/>
          <w:szCs w:val="24"/>
          <w:lang w:val="hy-AM"/>
        </w:rPr>
        <w:t xml:space="preserve">N 2</w:t>
      </w:r>
    </w:p>
    <w:p w14:paraId="5F998126"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20 </w:t>
      </w:r>
      <w:r xmlns:w="http://schemas.openxmlformats.org/wordprocessingml/2006/main" w:rsidRPr="00E84C88">
        <w:rPr>
          <w:rFonts w:ascii="Arial" w:eastAsia="Times New Roman" w:hAnsi="Arial" w:cs="Arial"/>
          <w:sz w:val="18"/>
          <w:szCs w:val="24"/>
          <w:lang w:val="hy-AM"/>
        </w:rPr>
        <w:t xml:space="preserve">years</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sealed</w:t>
      </w:r>
      <w:r xmlns:w="http://schemas.openxmlformats.org/wordprocessingml/2006/main" w:rsidRPr="00E84C88">
        <w:rPr>
          <w:rFonts w:ascii="GHEA Grapalat" w:eastAsia="Times New Roman" w:hAnsi="GHEA Grapalat" w:cs="Times New Roman"/>
          <w:sz w:val="18"/>
          <w:szCs w:val="24"/>
          <w:lang w:val="hy-AM"/>
        </w:rPr>
        <w:t xml:space="preserve"> </w:t>
      </w:r>
    </w:p>
    <w:p w14:paraId="1EFC8618"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with code</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of the contract</w:t>
      </w:r>
    </w:p>
    <w:p w14:paraId="58B100C9" w14:textId="77777777" w:rsidR="00532D6C" w:rsidRPr="00E84C88" w:rsidRDefault="00532D6C" w:rsidP="00532D6C">
      <w:pPr>
        <w:tabs>
          <w:tab w:val="left" w:pos="9540"/>
        </w:tabs>
        <w:spacing w:after="0" w:line="240" w:lineRule="auto"/>
        <w:rPr>
          <w:rFonts w:ascii="GHEA Grapalat" w:eastAsia="Times New Roman" w:hAnsi="GHEA Grapalat" w:cs="Times New Roman"/>
          <w:sz w:val="20"/>
          <w:szCs w:val="24"/>
        </w:rPr>
      </w:pPr>
    </w:p>
    <w:p w14:paraId="19781675" w14:textId="77777777" w:rsidR="00532D6C" w:rsidRPr="00E84C88" w:rsidRDefault="00532D6C" w:rsidP="00532D6C">
      <w:pPr>
        <w:tabs>
          <w:tab w:val="left" w:pos="9540"/>
        </w:tabs>
        <w:spacing w:after="0" w:line="240" w:lineRule="auto"/>
        <w:rPr>
          <w:rFonts w:ascii="GHEA Grapalat" w:eastAsia="Times New Roman" w:hAnsi="GHEA Grapalat" w:cs="Times New Roman"/>
          <w:sz w:val="20"/>
          <w:szCs w:val="24"/>
        </w:rPr>
      </w:pPr>
    </w:p>
    <w:p w14:paraId="2F024E8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GHEA Grapalat" w:eastAsia="Times New Roman" w:hAnsi="GHEA Grapalat" w:cs="Sylfaen"/>
          <w:b/>
          <w:lang w:val="en-US"/>
        </w:rPr>
        <w:softHyphen xmlns:w="http://schemas.openxmlformats.org/wordprocessingml/2006/main"/>
      </w:r>
      <w:r xmlns:w="http://schemas.openxmlformats.org/wordprocessingml/2006/main" w:rsidRPr="00E84C88">
        <w:rPr>
          <w:rFonts w:ascii="Arial" w:eastAsia="Times New Roman" w:hAnsi="Arial" w:cs="Arial"/>
          <w:sz w:val="20"/>
          <w:szCs w:val="24"/>
          <w:lang w:val="en-US"/>
        </w:rPr>
        <w:t xml:space="preserve">PAYMENT:</w:t>
      </w: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SCHEDULE </w:t>
      </w:r>
      <w:r xmlns:w="http://schemas.openxmlformats.org/wordprocessingml/2006/main" w:rsidRPr="00E84C88">
        <w:rPr>
          <w:rFonts w:ascii="GHEA Grapalat" w:eastAsia="Times New Roman" w:hAnsi="GHEA Grapalat" w:cs="Times New Roman"/>
          <w:sz w:val="20"/>
          <w:szCs w:val="24"/>
          <w:lang w:val="en-US"/>
        </w:rPr>
        <w:t xml:space="preserve">*</w:t>
      </w:r>
    </w:p>
    <w:p w14:paraId="068AC06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0"/>
          <w:szCs w:val="24"/>
          <w:lang w:val="en-US"/>
        </w:rPr>
      </w:pPr>
      <w:r xmlns:w="http://schemas.openxmlformats.org/wordprocessingml/2006/main" w:rsidRPr="00E84C88">
        <w:rPr>
          <w:rFonts w:ascii="GHEA Grapalat" w:eastAsia="Times New Roman" w:hAnsi="GHEA Grapalat" w:cs="Times New Roman"/>
          <w:sz w:val="20"/>
          <w:szCs w:val="24"/>
          <w:lang w:val="en-US"/>
        </w:rPr>
        <w:t xml:space="preserve">                                                                                                                                                                                                            </w:t>
      </w:r>
      <w:r xmlns:w="http://schemas.openxmlformats.org/wordprocessingml/2006/main" w:rsidRPr="00E84C88">
        <w:rPr>
          <w:rFonts w:ascii="Arial" w:eastAsia="Times New Roman" w:hAnsi="Arial" w:cs="Arial"/>
          <w:sz w:val="18"/>
          <w:szCs w:val="24"/>
          <w:lang w:val="en-US"/>
        </w:rPr>
        <w:t xml:space="preserve">RA:</w:t>
      </w:r>
      <w:r xmlns:w="http://schemas.openxmlformats.org/wordprocessingml/2006/main" w:rsidRPr="00E84C88">
        <w:rPr>
          <w:rFonts w:ascii="GHEA Grapalat" w:eastAsia="Times New Roman" w:hAnsi="GHEA Grapalat" w:cs="Sylfae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AMD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8"/>
        <w:gridCol w:w="2199"/>
        <w:gridCol w:w="1946"/>
        <w:gridCol w:w="685"/>
        <w:gridCol w:w="685"/>
        <w:gridCol w:w="685"/>
        <w:gridCol w:w="685"/>
        <w:gridCol w:w="685"/>
        <w:gridCol w:w="685"/>
        <w:gridCol w:w="685"/>
        <w:gridCol w:w="685"/>
        <w:gridCol w:w="685"/>
        <w:gridCol w:w="685"/>
        <w:gridCol w:w="663"/>
        <w:gridCol w:w="685"/>
        <w:gridCol w:w="1592"/>
      </w:tblGrid>
      <w:tr w:rsidR="00532D6C" w:rsidRPr="00E84C88" w14:paraId="14134D10" w14:textId="77777777" w:rsidTr="00532D6C">
        <w:tc>
          <w:tcPr>
            <w:tcW w:w="15693" w:type="dxa"/>
            <w:gridSpan w:val="16"/>
          </w:tcPr>
          <w:p w14:paraId="1404B7F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s-ES"/>
              </w:rPr>
              <w:t xml:space="preserve">Product:</w:t>
            </w:r>
          </w:p>
        </w:tc>
      </w:tr>
      <w:tr w:rsidR="00532D6C" w:rsidRPr="00A406BF" w14:paraId="000DF80A" w14:textId="77777777" w:rsidTr="00532D6C">
        <w:tc>
          <w:tcPr>
            <w:tcW w:w="1812" w:type="dxa"/>
            <w:vAlign w:val="center"/>
          </w:tcPr>
          <w:p w14:paraId="438024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n-US"/>
              </w:rPr>
              <w:t xml:space="preserve">by invitation</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planned</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dose</w:t>
            </w: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szCs w:val="24"/>
                <w:lang w:val="en-US"/>
              </w:rPr>
              <w:t xml:space="preserve">the number</w:t>
            </w:r>
          </w:p>
        </w:tc>
        <w:tc>
          <w:tcPr>
            <w:tcW w:w="2323" w:type="dxa"/>
            <w:vAlign w:val="center"/>
          </w:tcPr>
          <w:p w14:paraId="260D92B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n-US"/>
              </w:rPr>
              <w:t xml:space="preserve">shopping</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with a plan</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planned</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through</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code </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according to</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GMA:</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n-US"/>
              </w:rPr>
              <w:t xml:space="preserve">classification </w:t>
            </w:r>
            <w:r xmlns:w="http://schemas.openxmlformats.org/wordprocessingml/2006/main" w:rsidRPr="00E84C88">
              <w:rPr>
                <w:rFonts w:ascii="GHEA Grapalat" w:eastAsia="Times New Roman" w:hAnsi="GHEA Grapalat" w:cs="Times New Roman"/>
                <w:sz w:val="18"/>
                <w:szCs w:val="24"/>
                <w:lang w:val="es-ES"/>
              </w:rPr>
              <w:t xml:space="preserve">(CPV)</w:t>
            </w:r>
          </w:p>
        </w:tc>
        <w:tc>
          <w:tcPr>
            <w:tcW w:w="2085" w:type="dxa"/>
            <w:vAlign w:val="center"/>
          </w:tcPr>
          <w:p w14:paraId="71C34C1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n-US"/>
              </w:rPr>
              <w:t xml:space="preserve">name:</w:t>
            </w:r>
          </w:p>
        </w:tc>
        <w:tc>
          <w:tcPr>
            <w:tcW w:w="9473" w:type="dxa"/>
            <w:gridSpan w:val="13"/>
            <w:vAlign w:val="center"/>
          </w:tcPr>
          <w:p w14:paraId="6C4A78EC" w14:textId="77777777" w:rsidR="00532D6C" w:rsidRPr="00E84C88" w:rsidRDefault="00532D6C" w:rsidP="00E84C88">
            <w:pPr xmlns:w="http://schemas.openxmlformats.org/wordprocessingml/2006/main">
              <w:spacing w:after="0" w:line="240" w:lineRule="auto"/>
              <w:jc w:val="both"/>
              <w:rPr>
                <w:rFonts w:ascii="GHEA Grapalat" w:eastAsia="Times New Roman" w:hAnsi="GHEA Grapalat" w:cs="Times New Roman"/>
                <w:sz w:val="18"/>
                <w:szCs w:val="24"/>
                <w:lang w:val="es-ES"/>
              </w:rPr>
            </w:pPr>
            <w:r xmlns:w="http://schemas.openxmlformats.org/wordprocessingml/2006/main" w:rsidRPr="00E84C88">
              <w:rPr>
                <w:rFonts w:ascii="Arial" w:eastAsia="Times New Roman" w:hAnsi="Arial" w:cs="Arial"/>
                <w:sz w:val="18"/>
                <w:szCs w:val="24"/>
                <w:lang w:val="es-ES"/>
              </w:rPr>
              <w:t xml:space="preserve">in front of</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payments</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planned</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is</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to </w:t>
            </w:r>
            <w:r xmlns:w="http://schemas.openxmlformats.org/wordprocessingml/2006/main" w:rsidRPr="00E84C88">
              <w:rPr>
                <w:rFonts w:ascii="GHEA Grapalat" w:eastAsia="Times New Roman" w:hAnsi="GHEA Grapalat" w:cs="Times New Roman"/>
                <w:sz w:val="18"/>
                <w:szCs w:val="24"/>
                <w:lang w:val="es-ES"/>
              </w:rPr>
              <w:t xml:space="preserve">be </w:t>
            </w:r>
            <w:r xmlns:w="http://schemas.openxmlformats.org/wordprocessingml/2006/main" w:rsidRPr="00E84C88">
              <w:rPr>
                <w:rFonts w:ascii="Arial" w:eastAsia="Times New Roman" w:hAnsi="Arial" w:cs="Arial"/>
                <w:sz w:val="18"/>
                <w:szCs w:val="24"/>
                <w:lang w:val="es-ES"/>
              </w:rPr>
              <w:t xml:space="preserve">implemented </w:t>
            </w:r>
            <w:r xmlns:w="http://schemas.openxmlformats.org/wordprocessingml/2006/main" w:rsidRPr="00E84C88">
              <w:rPr>
                <w:rFonts w:ascii="Arial" w:eastAsia="Times New Roman" w:hAnsi="Arial" w:cs="Arial"/>
                <w:sz w:val="18"/>
                <w:szCs w:val="24"/>
                <w:lang w:val="es-ES"/>
              </w:rPr>
              <w:t xml:space="preserve">in </w:t>
            </w:r>
            <w:r xmlns:w="http://schemas.openxmlformats.org/wordprocessingml/2006/main" w:rsidRPr="00E84C88">
              <w:rPr>
                <w:rFonts w:ascii="GHEA Grapalat" w:eastAsia="Times New Roman" w:hAnsi="GHEA Grapalat" w:cs="Times New Roman"/>
                <w:sz w:val="18"/>
                <w:szCs w:val="24"/>
                <w:lang w:val="es-ES"/>
              </w:rPr>
              <w:t xml:space="preserve">2024 </w:t>
            </w:r>
            <w:r xmlns:w="http://schemas.openxmlformats.org/wordprocessingml/2006/main" w:rsidRPr="00E84C88">
              <w:rPr>
                <w:rFonts w:ascii="GHEA Grapalat" w:eastAsia="Times New Roman" w:hAnsi="GHEA Grapalat" w:cs="Times New Roman"/>
                <w:sz w:val="18"/>
                <w:szCs w:val="24"/>
                <w:lang w:val="es-ES"/>
              </w:rPr>
              <w:t xml:space="preserve">according </w:t>
            </w:r>
            <w:r xmlns:w="http://schemas.openxmlformats.org/wordprocessingml/2006/main" w:rsidRPr="00E84C88">
              <w:rPr>
                <w:rFonts w:ascii="Arial" w:eastAsia="Times New Roman" w:hAnsi="Arial" w:cs="Arial"/>
                <w:sz w:val="18"/>
                <w:szCs w:val="24"/>
                <w:lang w:val="es-ES"/>
              </w:rPr>
              <w:t xml:space="preserve">to</w:t>
            </w:r>
            <w:r xmlns:w="http://schemas.openxmlformats.org/wordprocessingml/2006/main" w:rsidR="00E84C88">
              <w:rPr>
                <w:rFonts w:eastAsia="Times New Roman" w:cs="Times New Roman"/>
                <w:sz w:val="18"/>
                <w:szCs w:val="24"/>
                <w:lang w:val="hy-AM"/>
              </w:rPr>
              <w:t xml:space="preserve">​</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of months </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that</w:t>
            </w:r>
            <w:r xmlns:w="http://schemas.openxmlformats.org/wordprocessingml/2006/main" w:rsidRPr="00E84C88">
              <w:rPr>
                <w:rFonts w:ascii="GHEA Grapalat" w:eastAsia="Times New Roman" w:hAnsi="GHEA Grapalat" w:cs="Times New Roman"/>
                <w:sz w:val="18"/>
                <w:szCs w:val="24"/>
                <w:lang w:val="es-ES"/>
              </w:rPr>
              <w:t xml:space="preserve"> </w:t>
            </w:r>
            <w:r xmlns:w="http://schemas.openxmlformats.org/wordprocessingml/2006/main" w:rsidRPr="00E84C88">
              <w:rPr>
                <w:rFonts w:ascii="Arial" w:eastAsia="Times New Roman" w:hAnsi="Arial" w:cs="Arial"/>
                <w:sz w:val="18"/>
                <w:szCs w:val="24"/>
                <w:lang w:val="es-ES"/>
              </w:rPr>
              <w:t xml:space="preserve">among </w:t>
            </w:r>
            <w:r xmlns:w="http://schemas.openxmlformats.org/wordprocessingml/2006/main" w:rsidRPr="00E84C88">
              <w:rPr>
                <w:rFonts w:ascii="GHEA Grapalat" w:eastAsia="Times New Roman" w:hAnsi="GHEA Grapalat" w:cs="Times New Roman"/>
                <w:sz w:val="18"/>
                <w:szCs w:val="24"/>
                <w:lang w:val="es-ES"/>
              </w:rPr>
              <w:t xml:space="preserve">**</w:t>
            </w:r>
          </w:p>
        </w:tc>
      </w:tr>
      <w:tr w:rsidR="00532D6C" w:rsidRPr="00E84C88" w14:paraId="491F0AFF" w14:textId="77777777" w:rsidTr="00532D6C">
        <w:trPr>
          <w:trHeight w:val="1538"/>
        </w:trPr>
        <w:tc>
          <w:tcPr>
            <w:tcW w:w="1812" w:type="dxa"/>
          </w:tcPr>
          <w:p w14:paraId="32F14650"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2323" w:type="dxa"/>
          </w:tcPr>
          <w:p w14:paraId="6D234B1F"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2085" w:type="dxa"/>
          </w:tcPr>
          <w:p w14:paraId="7E05C67D"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tc>
        <w:tc>
          <w:tcPr>
            <w:tcW w:w="470" w:type="dxa"/>
            <w:textDirection w:val="btLr"/>
            <w:vAlign w:val="center"/>
          </w:tcPr>
          <w:p w14:paraId="3E9CAEB5"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january</w:t>
            </w:r>
          </w:p>
        </w:tc>
        <w:tc>
          <w:tcPr>
            <w:tcW w:w="470" w:type="dxa"/>
            <w:textDirection w:val="btLr"/>
            <w:vAlign w:val="center"/>
          </w:tcPr>
          <w:p w14:paraId="1BE734FE"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Sylfaen"/>
                <w:sz w:val="18"/>
                <w:lang w:val="pt-BR"/>
              </w:rPr>
            </w:pPr>
            <w:r xmlns:w="http://schemas.openxmlformats.org/wordprocessingml/2006/main" w:rsidRPr="00E84C88">
              <w:rPr>
                <w:rFonts w:ascii="Arial" w:eastAsia="Times New Roman" w:hAnsi="Arial" w:cs="Arial"/>
                <w:sz w:val="18"/>
                <w:lang w:val="pt-BR"/>
              </w:rPr>
              <w:t xml:space="preserve">February</w:t>
            </w:r>
          </w:p>
        </w:tc>
        <w:tc>
          <w:tcPr>
            <w:tcW w:w="685" w:type="dxa"/>
            <w:textDirection w:val="btLr"/>
            <w:vAlign w:val="center"/>
          </w:tcPr>
          <w:p w14:paraId="0FE8A295"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march</w:t>
            </w:r>
          </w:p>
        </w:tc>
        <w:tc>
          <w:tcPr>
            <w:tcW w:w="685" w:type="dxa"/>
            <w:textDirection w:val="btLr"/>
            <w:vAlign w:val="center"/>
          </w:tcPr>
          <w:p w14:paraId="6AB1EB58"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Sylfaen"/>
                <w:sz w:val="18"/>
                <w:lang w:val="pt-BR"/>
              </w:rPr>
            </w:pPr>
            <w:r xmlns:w="http://schemas.openxmlformats.org/wordprocessingml/2006/main" w:rsidRPr="00E84C88">
              <w:rPr>
                <w:rFonts w:ascii="Arial" w:eastAsia="Times New Roman" w:hAnsi="Arial" w:cs="Arial"/>
                <w:sz w:val="18"/>
                <w:lang w:val="pt-BR"/>
              </w:rPr>
              <w:t xml:space="preserve">april</w:t>
            </w:r>
          </w:p>
        </w:tc>
        <w:tc>
          <w:tcPr>
            <w:tcW w:w="685" w:type="dxa"/>
            <w:textDirection w:val="btLr"/>
            <w:vAlign w:val="center"/>
          </w:tcPr>
          <w:p w14:paraId="469E782B"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may</w:t>
            </w:r>
          </w:p>
        </w:tc>
        <w:tc>
          <w:tcPr>
            <w:tcW w:w="685" w:type="dxa"/>
            <w:textDirection w:val="btLr"/>
            <w:vAlign w:val="center"/>
          </w:tcPr>
          <w:p w14:paraId="4874E45C"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june</w:t>
            </w:r>
          </w:p>
        </w:tc>
        <w:tc>
          <w:tcPr>
            <w:tcW w:w="685" w:type="dxa"/>
            <w:textDirection w:val="btLr"/>
            <w:vAlign w:val="center"/>
          </w:tcPr>
          <w:p w14:paraId="476975FD"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July</w:t>
            </w:r>
            <w:r xmlns:w="http://schemas.openxmlformats.org/wordprocessingml/2006/main" w:rsidRPr="00E84C88">
              <w:rPr>
                <w:rFonts w:ascii="GHEA Grapalat" w:eastAsia="Times New Roman" w:hAnsi="GHEA Grapalat" w:cs="Times Armenian"/>
                <w:sz w:val="18"/>
                <w:lang w:val="pt-BR"/>
              </w:rPr>
              <w:t xml:space="preserve"> </w:t>
            </w:r>
          </w:p>
        </w:tc>
        <w:tc>
          <w:tcPr>
            <w:tcW w:w="685" w:type="dxa"/>
            <w:textDirection w:val="btLr"/>
            <w:vAlign w:val="center"/>
          </w:tcPr>
          <w:p w14:paraId="33E03936"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august</w:t>
            </w:r>
          </w:p>
        </w:tc>
        <w:tc>
          <w:tcPr>
            <w:tcW w:w="685" w:type="dxa"/>
            <w:textDirection w:val="btLr"/>
            <w:vAlign w:val="center"/>
          </w:tcPr>
          <w:p w14:paraId="3BFF9F57"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September</w:t>
            </w:r>
            <w:r xmlns:w="http://schemas.openxmlformats.org/wordprocessingml/2006/main" w:rsidRPr="00E84C88">
              <w:rPr>
                <w:rFonts w:ascii="GHEA Grapalat" w:eastAsia="Times New Roman" w:hAnsi="GHEA Grapalat" w:cs="Times Armenian"/>
                <w:sz w:val="18"/>
                <w:lang w:val="pt-BR"/>
              </w:rPr>
              <w:t xml:space="preserve"> </w:t>
            </w:r>
          </w:p>
        </w:tc>
        <w:tc>
          <w:tcPr>
            <w:tcW w:w="685" w:type="dxa"/>
            <w:textDirection w:val="btLr"/>
            <w:vAlign w:val="center"/>
          </w:tcPr>
          <w:p w14:paraId="58909476"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October</w:t>
            </w:r>
          </w:p>
        </w:tc>
        <w:tc>
          <w:tcPr>
            <w:tcW w:w="685" w:type="dxa"/>
            <w:textDirection w:val="btLr"/>
            <w:vAlign w:val="center"/>
          </w:tcPr>
          <w:p w14:paraId="3D9C5420"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GHEA Grapalat" w:eastAsia="Times New Roman" w:hAnsi="GHEA Grapalat" w:cs="Times New Roman"/>
                <w:sz w:val="18"/>
                <w:szCs w:val="24"/>
                <w:lang w:val="en-US"/>
              </w:rPr>
              <w:t xml:space="preserve"> </w:t>
            </w:r>
            <w:r xmlns:w="http://schemas.openxmlformats.org/wordprocessingml/2006/main" w:rsidRPr="00E84C88">
              <w:rPr>
                <w:rFonts w:ascii="Arial" w:eastAsia="Times New Roman" w:hAnsi="Arial" w:cs="Arial"/>
                <w:sz w:val="18"/>
                <w:lang w:val="pt-BR"/>
              </w:rPr>
              <w:t xml:space="preserve">november</w:t>
            </w:r>
          </w:p>
        </w:tc>
        <w:tc>
          <w:tcPr>
            <w:tcW w:w="685" w:type="dxa"/>
            <w:textDirection w:val="btLr"/>
            <w:vAlign w:val="center"/>
          </w:tcPr>
          <w:p w14:paraId="315420A0" w14:textId="77777777" w:rsidR="00532D6C" w:rsidRPr="00E84C88" w:rsidRDefault="00532D6C" w:rsidP="00532D6C">
            <w:pPr xmlns:w="http://schemas.openxmlformats.org/wordprocessingml/2006/main">
              <w:spacing w:after="0" w:line="240" w:lineRule="auto"/>
              <w:ind w:left="113" w:right="-7"/>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december</w:t>
            </w:r>
          </w:p>
        </w:tc>
        <w:tc>
          <w:tcPr>
            <w:tcW w:w="1683" w:type="dxa"/>
            <w:vAlign w:val="center"/>
          </w:tcPr>
          <w:p w14:paraId="03745B2B" w14:textId="77777777" w:rsidR="00532D6C" w:rsidRPr="00E84C88" w:rsidRDefault="00532D6C" w:rsidP="00532D6C">
            <w:pPr xmlns:w="http://schemas.openxmlformats.org/wordprocessingml/2006/main">
              <w:spacing w:after="0" w:line="240" w:lineRule="auto"/>
              <w:ind w:right="-1"/>
              <w:jc w:val="center"/>
              <w:rPr>
                <w:rFonts w:ascii="GHEA Grapalat" w:eastAsia="Times New Roman" w:hAnsi="GHEA Grapalat" w:cs="Times New Roman"/>
                <w:sz w:val="18"/>
                <w:lang w:val="pt-BR"/>
              </w:rPr>
            </w:pPr>
            <w:r xmlns:w="http://schemas.openxmlformats.org/wordprocessingml/2006/main" w:rsidRPr="00E84C88">
              <w:rPr>
                <w:rFonts w:ascii="Arial" w:eastAsia="Times New Roman" w:hAnsi="Arial" w:cs="Arial"/>
                <w:sz w:val="18"/>
                <w:lang w:val="pt-BR"/>
              </w:rPr>
              <w:t xml:space="preserve">That's all</w:t>
            </w:r>
          </w:p>
          <w:p w14:paraId="21DA2736" w14:textId="77777777" w:rsidR="00532D6C" w:rsidRPr="00E84C88" w:rsidRDefault="00532D6C" w:rsidP="00532D6C">
            <w:pPr>
              <w:spacing w:after="0" w:line="240" w:lineRule="auto"/>
              <w:jc w:val="center"/>
              <w:rPr>
                <w:rFonts w:ascii="GHEA Grapalat" w:eastAsia="Times New Roman" w:hAnsi="GHEA Grapalat" w:cs="Times New Roman"/>
                <w:sz w:val="18"/>
                <w:szCs w:val="24"/>
                <w:lang w:val="es-ES"/>
              </w:rPr>
            </w:pPr>
          </w:p>
        </w:tc>
      </w:tr>
      <w:tr w:rsidR="00B35FE4" w:rsidRPr="00E84C88" w14:paraId="1D08A1DC" w14:textId="77777777" w:rsidTr="00FF493B">
        <w:trPr>
          <w:trHeight w:val="1538"/>
        </w:trPr>
        <w:tc>
          <w:tcPr>
            <w:tcW w:w="1812" w:type="dxa"/>
            <w:vAlign w:val="center"/>
          </w:tcPr>
          <w:p w14:paraId="46F5C44F"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0"/>
                <w:szCs w:val="24"/>
                <w:lang w:val="es-ES"/>
              </w:rPr>
            </w:pPr>
            <w:bookmarkStart xmlns:w="http://schemas.openxmlformats.org/wordprocessingml/2006/main" w:id="17" w:name="_GoBack" w:colFirst="3" w:colLast="11"/>
            <w:r xmlns:w="http://schemas.openxmlformats.org/wordprocessingml/2006/main" w:rsidRPr="00E84C88">
              <w:rPr>
                <w:rFonts w:ascii="GHEA Grapalat" w:eastAsia="Times New Roman" w:hAnsi="GHEA Grapalat" w:cs="Times New Roman"/>
                <w:sz w:val="20"/>
                <w:szCs w:val="24"/>
                <w:lang w:val="es-ES"/>
              </w:rPr>
              <w:t xml:space="preserve">1:</w:t>
            </w:r>
          </w:p>
        </w:tc>
        <w:tc>
          <w:tcPr>
            <w:tcW w:w="2323" w:type="dxa"/>
            <w:vAlign w:val="center"/>
          </w:tcPr>
          <w:p w14:paraId="5D78E536"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Calibri"/>
              </w:rPr>
            </w:pPr>
            <w:r xmlns:w="http://schemas.openxmlformats.org/wordprocessingml/2006/main" w:rsidRPr="00E84C88">
              <w:rPr>
                <w:rFonts w:ascii="GHEA Grapalat" w:eastAsia="Times New Roman" w:hAnsi="GHEA Grapalat" w:cs="Calibri"/>
              </w:rPr>
              <w:t xml:space="preserve">09134200</w:t>
            </w:r>
          </w:p>
          <w:p w14:paraId="01FE32A5" w14:textId="77777777" w:rsidR="00B35FE4" w:rsidRPr="00E84C88" w:rsidRDefault="00B35FE4" w:rsidP="00B35FE4">
            <w:pPr>
              <w:spacing w:after="0" w:line="240" w:lineRule="auto"/>
              <w:jc w:val="center"/>
              <w:rPr>
                <w:rFonts w:ascii="GHEA Grapalat" w:eastAsia="Times New Roman" w:hAnsi="GHEA Grapalat" w:cs="Times New Roman"/>
                <w:b/>
                <w:sz w:val="24"/>
                <w:szCs w:val="24"/>
                <w:lang w:val="en-US"/>
              </w:rPr>
            </w:pPr>
          </w:p>
        </w:tc>
        <w:tc>
          <w:tcPr>
            <w:tcW w:w="2085" w:type="dxa"/>
            <w:vAlign w:val="center"/>
          </w:tcPr>
          <w:p w14:paraId="0FE9983F"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b/>
                <w:sz w:val="18"/>
                <w:szCs w:val="14"/>
                <w:lang w:val="en-US"/>
              </w:rPr>
            </w:pPr>
            <w:r xmlns:w="http://schemas.openxmlformats.org/wordprocessingml/2006/main" w:rsidRPr="00E84C88">
              <w:rPr>
                <w:rFonts w:ascii="Arial" w:eastAsia="Times New Roman" w:hAnsi="Arial" w:cs="Arial"/>
                <w:b/>
                <w:sz w:val="18"/>
                <w:szCs w:val="14"/>
                <w:lang w:val="en-US"/>
              </w:rPr>
              <w:t xml:space="preserve">Diesel</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en-US"/>
              </w:rPr>
              <w:t xml:space="preserve">fuel</w:t>
            </w:r>
            <w:r xmlns:w="http://schemas.openxmlformats.org/wordprocessingml/2006/main" w:rsidRPr="00E84C88">
              <w:rPr>
                <w:rFonts w:ascii="GHEA Grapalat" w:eastAsia="Times New Roman" w:hAnsi="GHEA Grapalat" w:cs="Times New Roman"/>
                <w:b/>
                <w:sz w:val="18"/>
                <w:szCs w:val="14"/>
                <w:lang w:val="en-US"/>
              </w:rPr>
              <w:t xml:space="preserve"> </w:t>
            </w:r>
            <w:r xmlns:w="http://schemas.openxmlformats.org/wordprocessingml/2006/main" w:rsidRPr="00E84C88">
              <w:rPr>
                <w:rFonts w:ascii="Arial" w:eastAsia="Times New Roman" w:hAnsi="Arial" w:cs="Arial"/>
                <w:b/>
                <w:sz w:val="18"/>
                <w:szCs w:val="14"/>
                <w:lang w:val="hy-AM"/>
              </w:rPr>
              <w:t xml:space="preserve">ama </w:t>
            </w:r>
            <w:r xmlns:w="http://schemas.openxmlformats.org/wordprocessingml/2006/main" w:rsidRPr="00E84C88">
              <w:rPr>
                <w:rFonts w:ascii="Arial" w:eastAsia="Times New Roman" w:hAnsi="Arial" w:cs="Arial"/>
                <w:b/>
                <w:sz w:val="18"/>
                <w:szCs w:val="14"/>
                <w:lang w:val="en-US"/>
              </w:rPr>
              <w:t xml:space="preserve">rai</w:t>
            </w:r>
          </w:p>
        </w:tc>
        <w:tc>
          <w:tcPr>
            <w:tcW w:w="470" w:type="dxa"/>
            <w:vAlign w:val="center"/>
          </w:tcPr>
          <w:p w14:paraId="1CF3B338" w14:textId="1012D651"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pt-BR"/>
              </w:rPr>
            </w:pPr>
            <w:r xmlns:w="http://schemas.openxmlformats.org/wordprocessingml/2006/main">
              <w:rPr>
                <w:rFonts w:ascii="GHEA Grapalat" w:eastAsia="Times New Roman" w:hAnsi="GHEA Grapalat" w:cs="Times New Roman"/>
                <w:sz w:val="20"/>
                <w:szCs w:val="24"/>
                <w:lang w:val="pt-BR"/>
              </w:rPr>
              <w:t xml:space="preserve">100%</w:t>
            </w:r>
          </w:p>
        </w:tc>
        <w:tc>
          <w:tcPr>
            <w:tcW w:w="470" w:type="dxa"/>
            <w:vAlign w:val="center"/>
          </w:tcPr>
          <w:p w14:paraId="300749AD" w14:textId="541D2F73"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pt-BR"/>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22A2489E" w14:textId="16F7A29A"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46C895E9" w14:textId="03ADCFDF"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182BF48C" w14:textId="78294AE4"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69515DB9" w14:textId="055AC0C3"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71856B41" w14:textId="24E9A1C8"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26708FC8" w14:textId="6A437706"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4748A62D" w14:textId="031A4111"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491BE0DE" w14:textId="175FE745"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4D8E7A4A" w14:textId="2E429463"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685" w:type="dxa"/>
            <w:vAlign w:val="center"/>
          </w:tcPr>
          <w:p w14:paraId="6DF65A52" w14:textId="438B74BB"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sz w:val="24"/>
                <w:szCs w:val="24"/>
                <w:lang w:val="en-US"/>
              </w:rPr>
            </w:pPr>
            <w:r xmlns:w="http://schemas.openxmlformats.org/wordprocessingml/2006/main">
              <w:rPr>
                <w:rFonts w:ascii="GHEA Grapalat" w:eastAsia="Times New Roman" w:hAnsi="GHEA Grapalat" w:cs="Times New Roman"/>
                <w:sz w:val="20"/>
                <w:szCs w:val="24"/>
                <w:lang w:val="pt-BR"/>
              </w:rPr>
              <w:t xml:space="preserve">100%</w:t>
            </w:r>
          </w:p>
        </w:tc>
        <w:tc>
          <w:tcPr>
            <w:tcW w:w="1683" w:type="dxa"/>
          </w:tcPr>
          <w:p w14:paraId="1EF3FC25" w14:textId="77777777" w:rsidR="00B35FE4" w:rsidRPr="00E84C88" w:rsidRDefault="00B35FE4" w:rsidP="00B35FE4">
            <w:pPr>
              <w:spacing w:after="0" w:line="240" w:lineRule="auto"/>
              <w:jc w:val="center"/>
              <w:rPr>
                <w:rFonts w:ascii="GHEA Grapalat" w:eastAsia="Times New Roman" w:hAnsi="GHEA Grapalat" w:cs="Times New Roman"/>
                <w:sz w:val="20"/>
                <w:szCs w:val="24"/>
                <w:lang w:val="pt-BR"/>
              </w:rPr>
            </w:pPr>
          </w:p>
          <w:p w14:paraId="111CD0C4" w14:textId="77777777" w:rsidR="00B35FE4" w:rsidRPr="00E84C88" w:rsidRDefault="00B35FE4" w:rsidP="00B35FE4">
            <w:pPr>
              <w:spacing w:after="0" w:line="240" w:lineRule="auto"/>
              <w:jc w:val="center"/>
              <w:rPr>
                <w:rFonts w:ascii="GHEA Grapalat" w:eastAsia="Times New Roman" w:hAnsi="GHEA Grapalat" w:cs="Times New Roman"/>
                <w:sz w:val="20"/>
                <w:szCs w:val="24"/>
                <w:lang w:val="pt-BR"/>
              </w:rPr>
            </w:pPr>
          </w:p>
          <w:p w14:paraId="1981A0F5" w14:textId="77777777" w:rsidR="00B35FE4" w:rsidRPr="00E84C88" w:rsidRDefault="00B35FE4" w:rsidP="00B35FE4">
            <w:pPr xmlns:w="http://schemas.openxmlformats.org/wordprocessingml/2006/main">
              <w:spacing w:after="0" w:line="240" w:lineRule="auto"/>
              <w:jc w:val="center"/>
              <w:rPr>
                <w:rFonts w:ascii="GHEA Grapalat" w:eastAsia="Times New Roman" w:hAnsi="GHEA Grapalat" w:cs="Times New Roman"/>
                <w:b/>
                <w:sz w:val="24"/>
                <w:szCs w:val="24"/>
                <w:lang w:val="pt-BR"/>
              </w:rPr>
            </w:pPr>
            <w:r xmlns:w="http://schemas.openxmlformats.org/wordprocessingml/2006/main" w:rsidRPr="00E84C88">
              <w:rPr>
                <w:rFonts w:ascii="GHEA Grapalat" w:eastAsia="Times New Roman" w:hAnsi="GHEA Grapalat" w:cs="Times New Roman"/>
                <w:sz w:val="20"/>
                <w:szCs w:val="24"/>
                <w:lang w:val="pt-BR"/>
              </w:rPr>
              <w:t xml:space="preserve">100%</w:t>
            </w:r>
          </w:p>
        </w:tc>
      </w:tr>
      <w:bookmarkEnd w:id="17"/>
    </w:tbl>
    <w:p w14:paraId="6F363A01" w14:textId="77777777" w:rsidR="00532D6C" w:rsidRPr="00E84C88" w:rsidRDefault="00532D6C" w:rsidP="00532D6C">
      <w:pPr>
        <w:spacing w:after="0" w:line="240" w:lineRule="auto"/>
        <w:rPr>
          <w:rFonts w:ascii="GHEA Grapalat" w:eastAsia="Times New Roman" w:hAnsi="GHEA Grapalat" w:cs="Times New Roman"/>
          <w:sz w:val="18"/>
          <w:szCs w:val="18"/>
          <w:lang w:val="en-US"/>
        </w:rPr>
      </w:pPr>
    </w:p>
    <w:p w14:paraId="0E5C2457" w14:textId="77777777" w:rsidR="00532D6C" w:rsidRPr="00E84C88" w:rsidRDefault="00532D6C" w:rsidP="00532D6C">
      <w:pPr xmlns:w="http://schemas.openxmlformats.org/wordprocessingml/2006/main">
        <w:spacing w:after="0" w:line="240" w:lineRule="auto"/>
        <w:rPr>
          <w:rFonts w:ascii="GHEA Grapalat" w:eastAsia="Times New Roman" w:hAnsi="GHEA Grapalat" w:cs="Sylfaen"/>
          <w:sz w:val="18"/>
          <w:szCs w:val="18"/>
          <w:lang w:val="pt-BR"/>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Payment:</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subject to</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the amounts</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is introduced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incremental</w:t>
      </w:r>
      <w:r xmlns:w="http://schemas.openxmlformats.org/wordprocessingml/2006/main" w:rsidRPr="00E84C88">
        <w:rPr>
          <w:rFonts w:ascii="GHEA Grapalat" w:eastAsia="Times New Roman" w:hAnsi="GHEA Grapalat" w:cs="Times Armenian"/>
          <w:sz w:val="18"/>
          <w:szCs w:val="18"/>
          <w:lang w:val="en-US"/>
        </w:rPr>
        <w:t xml:space="preserve"> </w:t>
      </w:r>
      <w:r xmlns:w="http://schemas.openxmlformats.org/wordprocessingml/2006/main" w:rsidRPr="00E84C88">
        <w:rPr>
          <w:rFonts w:ascii="Arial" w:eastAsia="Times New Roman" w:hAnsi="Arial" w:cs="Arial"/>
          <w:sz w:val="18"/>
          <w:szCs w:val="18"/>
          <w:lang w:val="pt-BR"/>
        </w:rPr>
        <w:t xml:space="preserve">in the order of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being sealed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Shopping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about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RA:</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GHEA Grapalat" w:eastAsia="Times New Roman" w:hAnsi="GHEA Grapalat" w:cs="Sylfaen"/>
          <w:sz w:val="18"/>
          <w:szCs w:val="18"/>
          <w:lang w:val="pt-BR"/>
        </w:rPr>
        <w:t xml:space="preserve">15 </w:t>
      </w:r>
      <w:r xmlns:w="http://schemas.openxmlformats.org/wordprocessingml/2006/main" w:rsidRPr="00E84C88">
        <w:rPr>
          <w:rFonts w:ascii="Arial" w:eastAsia="Times New Roman" w:hAnsi="Arial" w:cs="Arial"/>
          <w:sz w:val="18"/>
          <w:szCs w:val="18"/>
          <w:lang w:val="pt-BR"/>
        </w:rPr>
        <w:t xml:space="preserve">of </w:t>
      </w:r>
      <w:r xmlns:w="http://schemas.openxmlformats.org/wordprocessingml/2006/main" w:rsidRPr="00E84C88">
        <w:rPr>
          <w:rFonts w:ascii="Arial" w:eastAsia="Times New Roman" w:hAnsi="Arial" w:cs="Arial"/>
          <w:sz w:val="18"/>
          <w:szCs w:val="18"/>
          <w:lang w:val="pt-BR"/>
        </w:rPr>
        <w:t xml:space="preserve">the law</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Article </w:t>
      </w:r>
      <w:r xmlns:w="http://schemas.openxmlformats.org/wordprocessingml/2006/main" w:rsidRPr="00E84C88">
        <w:rPr>
          <w:rFonts w:ascii="GHEA Grapalat" w:eastAsia="Times New Roman" w:hAnsi="GHEA Grapalat" w:cs="Sylfaen"/>
          <w:sz w:val="18"/>
          <w:szCs w:val="18"/>
          <w:lang w:val="pt-BR"/>
        </w:rPr>
        <w:t xml:space="preserve">6</w:t>
      </w:r>
      <w:r xmlns:w="http://schemas.openxmlformats.org/wordprocessingml/2006/main" w:rsidRPr="00E84C88">
        <w:rPr>
          <w:rFonts w:ascii="Arial" w:eastAsia="Times New Roman" w:hAnsi="Arial" w:cs="Arial"/>
          <w:sz w:val="18"/>
          <w:szCs w:val="18"/>
          <w:lang w:val="pt-BR"/>
        </w:rPr>
        <w:t xml:space="preserv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based 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on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hereby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schedule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be completed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being sealed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financial</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funds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to be planned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case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parties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between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Sealable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agreement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with</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at the same </w:t>
      </w:r>
      <w:r xmlns:w="http://schemas.openxmlformats.org/wordprocessingml/2006/main" w:rsidRPr="00E84C88">
        <w:rPr>
          <w:rFonts w:ascii="Arial" w:eastAsia="Times New Roman" w:hAnsi="Arial" w:cs="Arial"/>
          <w:sz w:val="18"/>
          <w:szCs w:val="18"/>
          <w:lang w:val="pt-BR"/>
        </w:rPr>
        <w:t xml:space="preserve">time </w:t>
      </w:r>
      <w:r xmlns:w="http://schemas.openxmlformats.org/wordprocessingml/2006/main" w:rsidRPr="00E84C88">
        <w:rPr>
          <w:rFonts w:ascii="GHEA Grapalat" w:eastAsia="Times New Roman" w:hAnsi="GHEA Grapalat" w:cs="Sylfaen"/>
          <w:sz w:val="18"/>
          <w:szCs w:val="18"/>
          <w:lang w:val="pt-BR"/>
        </w:rPr>
        <w:t xml:space="preserve">as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it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inseparable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part</w:t>
      </w:r>
      <w:r xmlns:w="http://schemas.openxmlformats.org/wordprocessingml/2006/main" w:rsidRPr="00E84C88">
        <w:rPr>
          <w:rFonts w:ascii="GHEA Grapalat" w:eastAsia="Times New Roman" w:hAnsi="GHEA Grapalat" w:cs="Sylfaen"/>
          <w:sz w:val="18"/>
          <w:szCs w:val="18"/>
          <w:lang w:val="pt-BR"/>
        </w:rPr>
        <w:t xml:space="preserve">​</w:t>
      </w:r>
    </w:p>
    <w:p w14:paraId="7FEAC756"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sz w:val="18"/>
          <w:szCs w:val="18"/>
          <w:lang w:val="pt-BR"/>
        </w:rPr>
      </w:pP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the invitation</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amounts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noted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are</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 percent </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and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the contract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when sealing</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percent</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instead of</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noted</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is</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specifically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of money</w:t>
      </w:r>
      <w:r xmlns:w="http://schemas.openxmlformats.org/wordprocessingml/2006/main" w:rsidRPr="00E84C88">
        <w:rPr>
          <w:rFonts w:ascii="GHEA Grapalat" w:eastAsia="Times New Roman" w:hAnsi="GHEA Grapalat" w:cs="Sylfaen"/>
          <w:sz w:val="18"/>
          <w:szCs w:val="18"/>
          <w:lang w:val="pt-BR"/>
        </w:rPr>
        <w:t xml:space="preserve"> </w:t>
      </w:r>
      <w:r xmlns:w="http://schemas.openxmlformats.org/wordprocessingml/2006/main" w:rsidRPr="00E84C88">
        <w:rPr>
          <w:rFonts w:ascii="Arial" w:eastAsia="Times New Roman" w:hAnsi="Arial" w:cs="Arial"/>
          <w:sz w:val="18"/>
          <w:szCs w:val="18"/>
          <w:lang w:val="pt-BR"/>
        </w:rPr>
        <w:t xml:space="preserve">size</w:t>
      </w:r>
    </w:p>
    <w:p w14:paraId="6CEE351C" w14:textId="77777777" w:rsidR="00532D6C" w:rsidRPr="00E84C88" w:rsidRDefault="00532D6C" w:rsidP="00532D6C">
      <w:pPr>
        <w:spacing w:after="0" w:line="240" w:lineRule="auto"/>
        <w:jc w:val="center"/>
        <w:rPr>
          <w:rFonts w:ascii="GHEA Grapalat" w:eastAsia="Times New Roman" w:hAnsi="GHEA Grapalat" w:cs="Times New Roman"/>
          <w:sz w:val="20"/>
          <w:szCs w:val="24"/>
          <w:lang w:val="es-ES"/>
        </w:rPr>
      </w:pPr>
    </w:p>
    <w:p w14:paraId="09787194" w14:textId="77777777" w:rsidR="00532D6C" w:rsidRPr="00E84C88" w:rsidRDefault="00532D6C" w:rsidP="00532D6C">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532D6C" w:rsidRPr="00E84C88" w14:paraId="6819FBAB" w14:textId="77777777" w:rsidTr="00532D6C">
        <w:trPr>
          <w:jc w:val="center"/>
        </w:trPr>
        <w:tc>
          <w:tcPr>
            <w:tcW w:w="4536" w:type="dxa"/>
          </w:tcPr>
          <w:p w14:paraId="6CA9FEB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lang w:val="nb-NO"/>
              </w:rPr>
            </w:pPr>
            <w:r xmlns:w="http://schemas.openxmlformats.org/wordprocessingml/2006/main" w:rsidRPr="00E84C88">
              <w:rPr>
                <w:rFonts w:ascii="Arial" w:eastAsia="Times New Roman" w:hAnsi="Arial" w:cs="Arial"/>
                <w:b/>
                <w:bCs/>
                <w:sz w:val="24"/>
                <w:szCs w:val="24"/>
                <w:lang w:val="nb-NO"/>
              </w:rPr>
              <w:t xml:space="preserve">BUYER:</w:t>
            </w:r>
          </w:p>
          <w:p w14:paraId="509DF5BE" w14:textId="77777777" w:rsidR="00532D6C" w:rsidRPr="00E84C88" w:rsidRDefault="00532D6C" w:rsidP="00532D6C">
            <w:pPr>
              <w:spacing w:after="0" w:line="240" w:lineRule="auto"/>
              <w:rPr>
                <w:rFonts w:ascii="GHEA Grapalat" w:eastAsia="Times New Roman" w:hAnsi="GHEA Grapalat" w:cs="Times New Roman"/>
              </w:rPr>
            </w:pPr>
          </w:p>
          <w:p w14:paraId="56E961A6" w14:textId="77777777" w:rsidR="00532D6C" w:rsidRPr="00E84C88" w:rsidRDefault="00532D6C" w:rsidP="00532D6C">
            <w:pPr>
              <w:spacing w:after="0" w:line="240" w:lineRule="auto"/>
              <w:rPr>
                <w:rFonts w:ascii="GHEA Grapalat" w:eastAsia="Times New Roman" w:hAnsi="GHEA Grapalat" w:cs="Times New Roman"/>
                <w:sz w:val="24"/>
                <w:szCs w:val="24"/>
              </w:rPr>
            </w:pPr>
          </w:p>
          <w:p w14:paraId="5253FF2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7B70AA4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2C412C3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rPr>
            </w:pPr>
            <w:r xmlns:w="http://schemas.openxmlformats.org/wordprocessingml/2006/main" w:rsidRPr="00E84C88">
              <w:rPr>
                <w:rFonts w:ascii="Arial" w:eastAsia="Times New Roman" w:hAnsi="Arial" w:cs="Arial"/>
                <w:sz w:val="18"/>
                <w:szCs w:val="18"/>
              </w:rPr>
              <w:t xml:space="preserve">K.</w:t>
            </w:r>
            <w:r xmlns:w="http://schemas.openxmlformats.org/wordprocessingml/2006/main" w:rsidRPr="00E84C88">
              <w:rPr>
                <w:rFonts w:ascii="GHEA Grapalat" w:eastAsia="Times New Roman" w:hAnsi="GHEA Grapalat" w:cs="Times New Roman"/>
                <w:sz w:val="18"/>
                <w:szCs w:val="18"/>
              </w:rPr>
              <w:t xml:space="preserve">​ </w:t>
            </w:r>
            <w:r xmlns:w="http://schemas.openxmlformats.org/wordprocessingml/2006/main" w:rsidRPr="00E84C88">
              <w:rPr>
                <w:rFonts w:ascii="Arial" w:eastAsia="Times New Roman" w:hAnsi="Arial" w:cs="Arial"/>
                <w:sz w:val="18"/>
                <w:szCs w:val="18"/>
              </w:rPr>
              <w:t xml:space="preserve">T:</w:t>
            </w:r>
          </w:p>
        </w:tc>
        <w:tc>
          <w:tcPr>
            <w:tcW w:w="760" w:type="dxa"/>
          </w:tcPr>
          <w:p w14:paraId="5B4A7D04"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tc>
        <w:tc>
          <w:tcPr>
            <w:tcW w:w="4343" w:type="dxa"/>
          </w:tcPr>
          <w:p w14:paraId="53AAFB6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24"/>
                <w:szCs w:val="24"/>
              </w:rPr>
            </w:pPr>
            <w:r xmlns:w="http://schemas.openxmlformats.org/wordprocessingml/2006/main" w:rsidRPr="00E84C88">
              <w:rPr>
                <w:rFonts w:ascii="Arial" w:eastAsia="Times New Roman" w:hAnsi="Arial" w:cs="Arial"/>
                <w:b/>
                <w:bCs/>
                <w:sz w:val="24"/>
                <w:szCs w:val="24"/>
                <w:lang w:val="pt-BR"/>
              </w:rPr>
              <w:t xml:space="preserve">SELLER</w:t>
            </w:r>
          </w:p>
          <w:p w14:paraId="617AE53F"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42B98B63" w14:textId="77777777" w:rsidR="00532D6C" w:rsidRPr="00E84C88" w:rsidRDefault="00532D6C" w:rsidP="00532D6C">
            <w:pPr>
              <w:spacing w:after="0" w:line="240" w:lineRule="auto"/>
              <w:jc w:val="center"/>
              <w:rPr>
                <w:rFonts w:ascii="GHEA Grapalat" w:eastAsia="Times New Roman" w:hAnsi="GHEA Grapalat" w:cs="Times New Roman"/>
                <w:sz w:val="24"/>
                <w:szCs w:val="24"/>
              </w:rPr>
            </w:pPr>
          </w:p>
          <w:p w14:paraId="632525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24"/>
                <w:szCs w:val="24"/>
              </w:rPr>
            </w:pPr>
            <w:r xmlns:w="http://schemas.openxmlformats.org/wordprocessingml/2006/main" w:rsidRPr="00E84C88">
              <w:rPr>
                <w:rFonts w:ascii="GHEA Grapalat" w:eastAsia="Times New Roman" w:hAnsi="GHEA Grapalat" w:cs="Times New Roman"/>
                <w:sz w:val="24"/>
                <w:szCs w:val="24"/>
              </w:rPr>
              <w:t xml:space="preserve">-------------------------------------</w:t>
            </w:r>
          </w:p>
          <w:p w14:paraId="2311771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rPr>
              <w:t xml:space="preserve">signature </w:t>
            </w:r>
            <w:r xmlns:w="http://schemas.openxmlformats.org/wordprocessingml/2006/main" w:rsidRPr="00E84C88">
              <w:rPr>
                <w:rFonts w:ascii="GHEA Grapalat" w:eastAsia="Times New Roman" w:hAnsi="GHEA Grapalat" w:cs="Times New Roman"/>
                <w:sz w:val="18"/>
                <w:szCs w:val="18"/>
                <w:lang w:val="en-US"/>
              </w:rPr>
              <w:t xml:space="preserve">/</w:t>
            </w:r>
          </w:p>
          <w:p w14:paraId="7011709C"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rPr>
            </w:pPr>
            <w:r xmlns:w="http://schemas.openxmlformats.org/wordprocessingml/2006/main" w:rsidRPr="00E84C88">
              <w:rPr>
                <w:rFonts w:ascii="Arial" w:eastAsia="Times New Roman" w:hAnsi="Arial" w:cs="Arial"/>
                <w:sz w:val="18"/>
                <w:szCs w:val="18"/>
              </w:rPr>
              <w:t xml:space="preserve">K.</w:t>
            </w:r>
            <w:r xmlns:w="http://schemas.openxmlformats.org/wordprocessingml/2006/main" w:rsidRPr="00E84C88">
              <w:rPr>
                <w:rFonts w:ascii="GHEA Grapalat" w:eastAsia="Times New Roman" w:hAnsi="GHEA Grapalat" w:cs="Times New Roman"/>
                <w:sz w:val="18"/>
                <w:szCs w:val="18"/>
              </w:rPr>
              <w:t xml:space="preserve">​ </w:t>
            </w:r>
            <w:r xmlns:w="http://schemas.openxmlformats.org/wordprocessingml/2006/main" w:rsidRPr="00E84C88">
              <w:rPr>
                <w:rFonts w:ascii="Arial" w:eastAsia="Times New Roman" w:hAnsi="Arial" w:cs="Arial"/>
                <w:sz w:val="18"/>
                <w:szCs w:val="18"/>
              </w:rPr>
              <w:t xml:space="preserve">T:</w:t>
            </w:r>
          </w:p>
        </w:tc>
      </w:tr>
    </w:tbl>
    <w:p w14:paraId="47D8B7A5" w14:textId="77777777" w:rsidR="00532D6C" w:rsidRPr="00E84C88" w:rsidRDefault="00532D6C" w:rsidP="00532D6C">
      <w:pPr>
        <w:spacing w:after="0" w:line="240" w:lineRule="auto"/>
        <w:rPr>
          <w:rFonts w:ascii="GHEA Grapalat" w:eastAsia="Times New Roman" w:hAnsi="GHEA Grapalat" w:cs="Times New Roman"/>
          <w:sz w:val="20"/>
          <w:szCs w:val="24"/>
        </w:rPr>
        <w:sectPr w:rsidR="00532D6C" w:rsidRPr="00E84C88" w:rsidSect="00532D6C">
          <w:footnotePr>
            <w:pos w:val="beneathText"/>
          </w:footnotePr>
          <w:pgSz w:w="16838" w:h="11906" w:orient="landscape" w:code="9"/>
          <w:pgMar w:top="662" w:right="533" w:bottom="1138" w:left="720" w:header="562" w:footer="562" w:gutter="0"/>
          <w:cols w:space="720"/>
        </w:sectPr>
      </w:pPr>
    </w:p>
    <w:p w14:paraId="600A1DB1" w14:textId="77777777" w:rsidR="00532D6C" w:rsidRPr="00E84C88" w:rsidRDefault="00532D6C" w:rsidP="00532D6C">
      <w:pPr>
        <w:spacing w:after="0" w:line="240" w:lineRule="auto"/>
        <w:rPr>
          <w:rFonts w:ascii="GHEA Grapalat" w:eastAsia="Times New Roman" w:hAnsi="GHEA Grapalat" w:cs="Times New Roman"/>
          <w:sz w:val="20"/>
          <w:szCs w:val="24"/>
        </w:rPr>
      </w:pPr>
    </w:p>
    <w:p w14:paraId="7F21E697"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rPr>
      </w:pPr>
      <w:r xmlns:w="http://schemas.openxmlformats.org/wordprocessingml/2006/main" w:rsidRPr="00E84C88">
        <w:rPr>
          <w:rFonts w:ascii="Arial" w:eastAsia="Times New Roman" w:hAnsi="Arial" w:cs="Arial"/>
          <w:sz w:val="18"/>
          <w:szCs w:val="24"/>
          <w:lang w:val="hy-AM"/>
        </w:rPr>
        <w:t xml:space="preserve">Appendix </w:t>
      </w:r>
      <w:r xmlns:w="http://schemas.openxmlformats.org/wordprocessingml/2006/main" w:rsidRPr="00E84C88">
        <w:rPr>
          <w:rFonts w:ascii="GHEA Grapalat" w:eastAsia="Times New Roman" w:hAnsi="GHEA Grapalat" w:cs="Times New Roman"/>
          <w:sz w:val="18"/>
          <w:szCs w:val="24"/>
          <w:lang w:val="hy-AM"/>
        </w:rPr>
        <w:t xml:space="preserve">N </w:t>
      </w:r>
      <w:r xmlns:w="http://schemas.openxmlformats.org/wordprocessingml/2006/main" w:rsidRPr="00E84C88">
        <w:rPr>
          <w:rFonts w:ascii="GHEA Grapalat" w:eastAsia="Times New Roman" w:hAnsi="GHEA Grapalat" w:cs="Times New Roman"/>
          <w:sz w:val="18"/>
          <w:szCs w:val="24"/>
        </w:rPr>
        <w:t xml:space="preserve">3</w:t>
      </w:r>
    </w:p>
    <w:p w14:paraId="52982025"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20 </w:t>
      </w:r>
      <w:r xmlns:w="http://schemas.openxmlformats.org/wordprocessingml/2006/main" w:rsidRPr="00E84C88">
        <w:rPr>
          <w:rFonts w:ascii="Arial" w:eastAsia="Times New Roman" w:hAnsi="Arial" w:cs="Arial"/>
          <w:sz w:val="18"/>
          <w:szCs w:val="24"/>
          <w:lang w:val="hy-AM"/>
        </w:rPr>
        <w:t xml:space="preserve">years</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sealed</w:t>
      </w:r>
      <w:r xmlns:w="http://schemas.openxmlformats.org/wordprocessingml/2006/main" w:rsidRPr="00E84C88">
        <w:rPr>
          <w:rFonts w:ascii="GHEA Grapalat" w:eastAsia="Times New Roman" w:hAnsi="GHEA Grapalat" w:cs="Times New Roman"/>
          <w:sz w:val="18"/>
          <w:szCs w:val="24"/>
          <w:lang w:val="hy-AM"/>
        </w:rPr>
        <w:t xml:space="preserve"> </w:t>
      </w:r>
    </w:p>
    <w:p w14:paraId="31161DDC"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Times New Roman"/>
          <w:sz w:val="18"/>
          <w:szCs w:val="24"/>
          <w:lang w:val="hy-AM"/>
        </w:rPr>
      </w:pP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with code</w:t>
      </w:r>
      <w:r xmlns:w="http://schemas.openxmlformats.org/wordprocessingml/2006/main" w:rsidRPr="00E84C88">
        <w:rPr>
          <w:rFonts w:ascii="GHEA Grapalat" w:eastAsia="Times New Roman" w:hAnsi="GHEA Grapalat" w:cs="Times New Roman"/>
          <w:sz w:val="18"/>
          <w:szCs w:val="24"/>
          <w:lang w:val="hy-AM"/>
        </w:rPr>
        <w:t xml:space="preserve"> </w:t>
      </w:r>
      <w:r xmlns:w="http://schemas.openxmlformats.org/wordprocessingml/2006/main" w:rsidRPr="00E84C88">
        <w:rPr>
          <w:rFonts w:ascii="Arial" w:eastAsia="Times New Roman" w:hAnsi="Arial" w:cs="Arial"/>
          <w:sz w:val="18"/>
          <w:szCs w:val="24"/>
          <w:lang w:val="hy-AM"/>
        </w:rPr>
        <w:t xml:space="preserve">of the contract</w:t>
      </w:r>
    </w:p>
    <w:p w14:paraId="38844269"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rPr>
      </w:pPr>
    </w:p>
    <w:p w14:paraId="44F4868B"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5116"/>
      </w:tblGrid>
      <w:tr w:rsidR="00532D6C" w:rsidRPr="00A406BF" w14:paraId="0FCA0276" w14:textId="77777777" w:rsidTr="00532D6C">
        <w:trPr>
          <w:tblCellSpacing w:w="7" w:type="dxa"/>
          <w:jc w:val="center"/>
        </w:trPr>
        <w:tc>
          <w:tcPr>
            <w:tcW w:w="0" w:type="auto"/>
            <w:vAlign w:val="center"/>
          </w:tcPr>
          <w:p w14:paraId="73DA5883" w14:textId="77777777" w:rsidR="00532D6C" w:rsidRPr="00E84C88" w:rsidRDefault="002C777F"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xmlns:w14="http://schemas.microsoft.com/office/word/2010/wordml" xmlns:v="urn:schemas-microsoft-com:vml" xmlns:o="urn:schemas-microsoft-com:office:office">
              <w:rPr>
                <w:rFonts w:ascii="GHEA Grapalat" w:eastAsia="Times New Roman" w:hAnsi="GHEA Grapalat" w:cs="Times New Roman"/>
                <w:noProof/>
                <w:sz w:val="24"/>
                <w:szCs w:val="24"/>
                <w:lang w:eastAsia="ru-RU"/>
              </w:rPr>
              <w:pict xmlns:w="http://schemas.openxmlformats.org/wordprocessingml/2006/main" xmlns:w14="http://schemas.microsoft.com/office/word/2010/wordml" xmlns:v="urn:schemas-microsoft-com:vml" xmlns:o="urn:schemas-microsoft-com:office:office" w14:anchorId="7349D25D">
                <v:rect id="Прямоугольник 1"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xmlns:w="http://schemas.openxmlformats.org/wordprocessingml/2006/main" w:rsidR="00532D6C" w:rsidRPr="00E84C88">
              <w:rPr>
                <w:rFonts w:ascii="Arial" w:eastAsia="Times New Roman" w:hAnsi="Arial" w:cs="Arial"/>
                <w:iCs/>
                <w:color w:val="000000"/>
                <w:sz w:val="21"/>
                <w:szCs w:val="21"/>
                <w:lang w:val="en-US"/>
              </w:rPr>
              <w:t xml:space="preserve">of the contract</w:t>
            </w:r>
            <w:r xmlns:w="http://schemas.openxmlformats.org/wordprocessingml/2006/main" w:rsidR="00532D6C" w:rsidRPr="00E84C88">
              <w:rPr>
                <w:rFonts w:ascii="GHEA Grapalat" w:eastAsia="Times New Roman" w:hAnsi="GHEA Grapalat" w:cs="Times New Roman"/>
                <w:iCs/>
                <w:color w:val="000000"/>
                <w:sz w:val="21"/>
                <w:szCs w:val="21"/>
                <w:lang w:val="pt-BR"/>
              </w:rPr>
              <w:t xml:space="preserve"> </w:t>
            </w:r>
            <w:r xmlns:w="http://schemas.openxmlformats.org/wordprocessingml/2006/main" w:rsidR="00532D6C" w:rsidRPr="00E84C88">
              <w:rPr>
                <w:rFonts w:ascii="Arial" w:eastAsia="Times New Roman" w:hAnsi="Arial" w:cs="Arial"/>
                <w:iCs/>
                <w:color w:val="000000"/>
                <w:sz w:val="21"/>
                <w:szCs w:val="21"/>
                <w:lang w:val="en-US"/>
              </w:rPr>
              <w:t xml:space="preserve">side</w:t>
            </w:r>
            <w:r xmlns:w="http://schemas.openxmlformats.org/wordprocessingml/2006/main" w:rsidR="00532D6C" w:rsidRPr="00E84C88">
              <w:rPr>
                <w:rFonts w:ascii="GHEA Grapalat" w:eastAsia="Times New Roman" w:hAnsi="GHEA Grapalat" w:cs="Times New Roman"/>
                <w:iCs/>
                <w:color w:val="000000"/>
                <w:sz w:val="21"/>
                <w:szCs w:val="21"/>
                <w:lang w:val="pt-BR"/>
              </w:rPr>
              <w:t xml:space="preserve"> </w:t>
            </w:r>
          </w:p>
          <w:p w14:paraId="1A82878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w:t>
            </w:r>
          </w:p>
          <w:p w14:paraId="1C95720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w:t>
            </w:r>
          </w:p>
          <w:p w14:paraId="2C451ED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location</w:t>
            </w:r>
            <w:r xmlns:w="http://schemas.openxmlformats.org/wordprocessingml/2006/main" w:rsidRPr="00E84C88">
              <w:rPr>
                <w:rFonts w:ascii="GHEA Grapalat" w:eastAsia="Times New Roman" w:hAnsi="GHEA Grapalat" w:cs="Times New Roman"/>
                <w:iCs/>
                <w:color w:val="000000"/>
                <w:sz w:val="21"/>
                <w:szCs w:val="21"/>
                <w:lang w:val="pt-BR"/>
              </w:rPr>
              <w:t xml:space="preserve"> </w:t>
            </w:r>
            <w:r xmlns:w="http://schemas.openxmlformats.org/wordprocessingml/2006/main" w:rsidRPr="00E84C88">
              <w:rPr>
                <w:rFonts w:ascii="Arial" w:eastAsia="Times New Roman" w:hAnsi="Arial" w:cs="Arial"/>
                <w:iCs/>
                <w:color w:val="000000"/>
                <w:sz w:val="21"/>
                <w:szCs w:val="21"/>
                <w:lang w:val="en-US"/>
              </w:rPr>
              <w:t xml:space="preserve">place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w:t>
            </w:r>
          </w:p>
          <w:p w14:paraId="72BBCC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hh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w:t>
            </w:r>
          </w:p>
          <w:p w14:paraId="29B3949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hhhh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w:t>
            </w:r>
          </w:p>
        </w:tc>
        <w:tc>
          <w:tcPr>
            <w:tcW w:w="0" w:type="auto"/>
            <w:vAlign w:val="center"/>
          </w:tcPr>
          <w:p w14:paraId="69587C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Client:</w:t>
            </w:r>
          </w:p>
          <w:p w14:paraId="029F1A4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________________________________</w:t>
            </w:r>
          </w:p>
          <w:p w14:paraId="2CC05EF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________________________________</w:t>
            </w:r>
          </w:p>
          <w:p w14:paraId="6B086B5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location</w:t>
            </w:r>
            <w:r xmlns:w="http://schemas.openxmlformats.org/wordprocessingml/2006/main" w:rsidRPr="00E84C88">
              <w:rPr>
                <w:rFonts w:ascii="GHEA Grapalat" w:eastAsia="Times New Roman" w:hAnsi="GHEA Grapalat" w:cs="Times New Roman"/>
                <w:iCs/>
                <w:color w:val="000000"/>
                <w:sz w:val="21"/>
                <w:szCs w:val="21"/>
                <w:lang w:val="pt-BR"/>
              </w:rPr>
              <w:t xml:space="preserve"> </w:t>
            </w:r>
            <w:r xmlns:w="http://schemas.openxmlformats.org/wordprocessingml/2006/main" w:rsidRPr="00E84C88">
              <w:rPr>
                <w:rFonts w:ascii="Arial" w:eastAsia="Times New Roman" w:hAnsi="Arial" w:cs="Arial"/>
                <w:iCs/>
                <w:color w:val="000000"/>
                <w:sz w:val="21"/>
                <w:szCs w:val="21"/>
                <w:lang w:val="en-US"/>
              </w:rPr>
              <w:t xml:space="preserve">place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w:t>
            </w:r>
          </w:p>
          <w:p w14:paraId="3D0B0D9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hh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____________________________</w:t>
            </w:r>
          </w:p>
          <w:p w14:paraId="6C157F8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pt-BR"/>
              </w:rPr>
            </w:pPr>
            <w:r xmlns:w="http://schemas.openxmlformats.org/wordprocessingml/2006/main" w:rsidRPr="00E84C88">
              <w:rPr>
                <w:rFonts w:ascii="Arial" w:eastAsia="Times New Roman" w:hAnsi="Arial" w:cs="Arial"/>
                <w:iCs/>
                <w:color w:val="000000"/>
                <w:sz w:val="21"/>
                <w:szCs w:val="21"/>
                <w:lang w:val="en-US"/>
              </w:rPr>
              <w:t xml:space="preserve">hhhh </w:t>
            </w:r>
            <w:r xmlns:w="http://schemas.openxmlformats.org/wordprocessingml/2006/main" w:rsidRPr="00E84C88">
              <w:rPr>
                <w:rFonts w:ascii="GHEA Grapalat" w:eastAsia="Times New Roman" w:hAnsi="GHEA Grapalat" w:cs="Times New Roman"/>
                <w:iCs/>
                <w:color w:val="000000"/>
                <w:sz w:val="21"/>
                <w:szCs w:val="21"/>
                <w:lang w:val="pt-BR"/>
              </w:rPr>
              <w:t xml:space="preserve">___________________________</w:t>
            </w:r>
          </w:p>
        </w:tc>
      </w:tr>
    </w:tbl>
    <w:p w14:paraId="53CD2722" w14:textId="77777777" w:rsidR="00532D6C" w:rsidRPr="00E84C88" w:rsidRDefault="00532D6C" w:rsidP="00532D6C">
      <w:pPr xmlns:w="http://schemas.openxmlformats.org/wordprocessingml/2006/main">
        <w:spacing w:after="0" w:line="240" w:lineRule="auto"/>
        <w:ind w:firstLine="375"/>
        <w:rPr>
          <w:rFonts w:ascii="GHEA Grapalat" w:eastAsia="Times New Roman" w:hAnsi="GHEA Grapalat" w:cs="GHEA Grapalat"/>
          <w:iCs/>
          <w:color w:val="000000"/>
          <w:sz w:val="21"/>
          <w:szCs w:val="21"/>
          <w:lang w:val="pt-BR"/>
        </w:rPr>
      </w:pPr>
      <w:r xmlns:w="http://schemas.openxmlformats.org/wordprocessingml/2006/main" w:rsidRPr="00E84C88">
        <w:rPr>
          <w:rFonts w:ascii="GHEA Grapalat" w:eastAsia="Times New Roman" w:hAnsi="GHEA Grapalat" w:cs="Courier New"/>
          <w:iCs/>
          <w:color w:val="000000"/>
          <w:sz w:val="21"/>
          <w:szCs w:val="21"/>
          <w:lang w:val="pt-BR"/>
        </w:rPr>
        <w:t xml:space="preserve">  </w:t>
      </w:r>
    </w:p>
    <w:p w14:paraId="00631B06" w14:textId="77777777" w:rsidR="00532D6C" w:rsidRPr="00E84C88" w:rsidRDefault="00532D6C" w:rsidP="00532D6C">
      <w:pPr>
        <w:spacing w:after="0" w:line="240" w:lineRule="auto"/>
        <w:ind w:firstLine="375"/>
        <w:rPr>
          <w:rFonts w:ascii="GHEA Grapalat" w:eastAsia="Times New Roman" w:hAnsi="GHEA Grapalat" w:cs="Times New Roman"/>
          <w:iCs/>
          <w:color w:val="000000"/>
          <w:sz w:val="15"/>
          <w:szCs w:val="21"/>
          <w:lang w:val="pt-BR"/>
        </w:rPr>
      </w:pPr>
    </w:p>
    <w:p w14:paraId="75105638" w14:textId="77777777" w:rsidR="00532D6C" w:rsidRPr="00E84C88" w:rsidRDefault="00532D6C" w:rsidP="00532D6C">
      <w:pPr xmlns:w="http://schemas.openxmlformats.org/wordprocessingml/2006/main">
        <w:spacing w:after="0" w:line="240" w:lineRule="auto"/>
        <w:ind w:firstLine="375"/>
        <w:jc w:val="center"/>
        <w:rPr>
          <w:rFonts w:ascii="GHEA Grapalat" w:eastAsia="Times New Roman" w:hAnsi="GHEA Grapalat" w:cs="Times New Roman"/>
          <w:iCs/>
          <w:color w:val="000000"/>
          <w:lang w:val="pt-BR"/>
        </w:rPr>
      </w:pPr>
      <w:r xmlns:w="http://schemas.openxmlformats.org/wordprocessingml/2006/main" w:rsidRPr="00E84C88">
        <w:rPr>
          <w:rFonts w:ascii="Arial" w:eastAsia="Times New Roman" w:hAnsi="Arial" w:cs="Arial"/>
          <w:b/>
          <w:bCs/>
          <w:iCs/>
          <w:color w:val="000000"/>
          <w:lang w:val="en-US"/>
        </w:rPr>
        <w:t xml:space="preserve">PROTOCOL </w:t>
      </w:r>
      <w:r xmlns:w="http://schemas.openxmlformats.org/wordprocessingml/2006/main" w:rsidRPr="00E84C88">
        <w:rPr>
          <w:rFonts w:ascii="GHEA Grapalat" w:eastAsia="Times New Roman" w:hAnsi="GHEA Grapalat" w:cs="Times New Roman"/>
          <w:b/>
          <w:bCs/>
          <w:iCs/>
          <w:color w:val="000000"/>
          <w:lang w:val="pt-BR"/>
        </w:rPr>
        <w:t xml:space="preserve">N:</w:t>
      </w:r>
    </w:p>
    <w:p w14:paraId="0EC8A686" w14:textId="77777777" w:rsidR="00532D6C" w:rsidRPr="00E84C88" w:rsidRDefault="00532D6C" w:rsidP="00532D6C">
      <w:pPr xmlns:w="http://schemas.openxmlformats.org/wordprocessingml/2006/main">
        <w:spacing w:after="0" w:line="240" w:lineRule="auto"/>
        <w:ind w:firstLine="375"/>
        <w:jc w:val="center"/>
        <w:rPr>
          <w:rFonts w:ascii="GHEA Grapalat" w:eastAsia="Times New Roman" w:hAnsi="GHEA Grapalat" w:cs="Times New Roman"/>
          <w:b/>
          <w:bCs/>
          <w:iCs/>
          <w:color w:val="000000"/>
          <w:lang w:val="pt-BR"/>
        </w:rPr>
      </w:pPr>
      <w:r xmlns:w="http://schemas.openxmlformats.org/wordprocessingml/2006/main" w:rsidRPr="00E84C88">
        <w:rPr>
          <w:rFonts w:ascii="Arial" w:eastAsia="Times New Roman" w:hAnsi="Arial" w:cs="Arial"/>
          <w:b/>
          <w:bCs/>
          <w:iCs/>
          <w:color w:val="000000"/>
          <w:lang w:val="en-US"/>
        </w:rPr>
        <w:t xml:space="preserve">CONTRACT</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OR:</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THAT</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MI:</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PART:</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pt-BR"/>
        </w:rPr>
        <w:t xml:space="preserve">PERFORMANCE</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pt-BR"/>
        </w:rPr>
        <w:t xml:space="preserve">RESULTS:</w:t>
      </w:r>
      <w:r xmlns:w="http://schemas.openxmlformats.org/wordprocessingml/2006/main" w:rsidRPr="00E84C88">
        <w:rPr>
          <w:rFonts w:ascii="GHEA Grapalat" w:eastAsia="Times New Roman" w:hAnsi="GHEA Grapalat" w:cs="Times New Roman"/>
          <w:b/>
          <w:bCs/>
          <w:iCs/>
          <w:color w:val="000000"/>
          <w:lang w:val="pt-BR"/>
        </w:rPr>
        <w:t xml:space="preserve"> </w:t>
      </w:r>
    </w:p>
    <w:p w14:paraId="42A90E10" w14:textId="77777777" w:rsidR="00532D6C" w:rsidRPr="00E84C88" w:rsidRDefault="00532D6C" w:rsidP="00532D6C">
      <w:pPr xmlns:w="http://schemas.openxmlformats.org/wordprocessingml/2006/main">
        <w:spacing w:after="0" w:line="240" w:lineRule="auto"/>
        <w:ind w:firstLine="375"/>
        <w:jc w:val="center"/>
        <w:rPr>
          <w:rFonts w:ascii="GHEA Grapalat" w:eastAsia="Times New Roman" w:hAnsi="GHEA Grapalat" w:cs="Times New Roman"/>
          <w:iCs/>
          <w:color w:val="000000"/>
          <w:lang w:val="pt-BR"/>
        </w:rPr>
      </w:pPr>
      <w:r xmlns:w="http://schemas.openxmlformats.org/wordprocessingml/2006/main" w:rsidRPr="00E84C88">
        <w:rPr>
          <w:rFonts w:ascii="Arial" w:eastAsia="Times New Roman" w:hAnsi="Arial" w:cs="Arial"/>
          <w:b/>
          <w:bCs/>
          <w:iCs/>
          <w:color w:val="000000"/>
          <w:lang w:val="en-US"/>
        </w:rPr>
        <w:t xml:space="preserve">RECEPTION </w:t>
      </w:r>
      <w:r xmlns:w="http://schemas.openxmlformats.org/wordprocessingml/2006/main" w:rsidRPr="00E84C88">
        <w:rPr>
          <w:rFonts w:ascii="GHEA Grapalat" w:eastAsia="Times New Roman" w:hAnsi="GHEA Grapalat" w:cs="Times New Roman"/>
          <w:b/>
          <w:bCs/>
          <w:iCs/>
          <w:color w:val="000000"/>
          <w:lang w:val="pt-BR"/>
        </w:rPr>
        <w:t xml:space="preserve">- </w:t>
      </w:r>
      <w:r xmlns:w="http://schemas.openxmlformats.org/wordprocessingml/2006/main" w:rsidRPr="00E84C88">
        <w:rPr>
          <w:rFonts w:ascii="Arial" w:eastAsia="Times New Roman" w:hAnsi="Arial" w:cs="Arial"/>
          <w:b/>
          <w:bCs/>
          <w:iCs/>
          <w:color w:val="000000"/>
          <w:lang w:val="en-US"/>
        </w:rPr>
        <w:t xml:space="preserve">ACCEPTANCE</w:t>
      </w:r>
    </w:p>
    <w:p w14:paraId="6A8D5C2B" w14:textId="77777777" w:rsidR="00532D6C" w:rsidRPr="00E84C88" w:rsidRDefault="00532D6C" w:rsidP="00532D6C">
      <w:pPr>
        <w:spacing w:after="0" w:line="240" w:lineRule="auto"/>
        <w:jc w:val="center"/>
        <w:rPr>
          <w:rFonts w:ascii="GHEA Grapalat" w:eastAsia="Times New Roman" w:hAnsi="GHEA Grapalat" w:cs="Times New Roman"/>
          <w:b/>
          <w:bCs/>
          <w:iCs/>
          <w:sz w:val="20"/>
          <w:szCs w:val="20"/>
          <w:lang w:val="es-ES"/>
        </w:rPr>
      </w:pPr>
    </w:p>
    <w:p w14:paraId="4C15CE17" w14:textId="77777777" w:rsidR="00532D6C" w:rsidRPr="00E84C88" w:rsidRDefault="00532D6C" w:rsidP="00532D6C">
      <w:pPr xmlns:w="http://schemas.openxmlformats.org/wordprocessingml/2006/main">
        <w:spacing w:after="0" w:line="240" w:lineRule="auto"/>
        <w:ind w:firstLine="540"/>
        <w:jc w:val="both"/>
        <w:rPr>
          <w:rFonts w:ascii="GHEA Grapalat" w:eastAsia="Times New Roman" w:hAnsi="GHEA Grapalat" w:cs="Times New Roman"/>
          <w:iCs/>
          <w:sz w:val="20"/>
          <w:szCs w:val="20"/>
          <w:lang w:val="es-ES"/>
        </w:rPr>
      </w:pPr>
      <w:r xmlns:w="http://schemas.openxmlformats.org/wordprocessingml/2006/main" w:rsidRPr="00E84C88">
        <w:rPr>
          <w:rFonts w:ascii="GHEA Grapalat" w:eastAsia="Times New Roman" w:hAnsi="GHEA Grapalat" w:cs="Times New Roman"/>
          <w:color w:val="000000"/>
          <w:sz w:val="21"/>
          <w:szCs w:val="21"/>
          <w:lang w:val="es-ES" w:eastAsia="ru-RU"/>
        </w:rPr>
        <w:t xml:space="preserve">                     </w:t>
      </w:r>
      <w:r xmlns:w="http://schemas.openxmlformats.org/wordprocessingml/2006/main" w:rsidRPr="00E84C88">
        <w:rPr>
          <w:rFonts w:ascii="GHEA Grapalat" w:eastAsia="Times New Roman" w:hAnsi="GHEA Grapalat" w:cs="Times New Roman"/>
          <w:iCs/>
          <w:sz w:val="20"/>
          <w:szCs w:val="20"/>
          <w:lang w:val="es-ES"/>
        </w:rPr>
        <w:t xml:space="preserve">  </w:t>
      </w:r>
      <w:r xmlns:w="http://schemas.openxmlformats.org/wordprocessingml/2006/main" w:rsidRPr="00E84C88">
        <w:rPr>
          <w:rFonts w:ascii="GHEA Grapalat" w:eastAsia="Times New Roman" w:hAnsi="GHEA Grapalat" w:cs="Times New Roman"/>
          <w:color w:val="000000"/>
          <w:sz w:val="21"/>
          <w:szCs w:val="21"/>
          <w:lang w:val="es-ES" w:eastAsia="ru-RU"/>
        </w:rPr>
        <w:t xml:space="preserve">20 </w:t>
      </w:r>
      <w:r xmlns:w="http://schemas.openxmlformats.org/wordprocessingml/2006/main" w:rsidRPr="00E84C88">
        <w:rPr>
          <w:rFonts w:ascii="Arial" w:eastAsia="Times New Roman" w:hAnsi="Arial" w:cs="Arial"/>
          <w:color w:val="000000"/>
          <w:sz w:val="21"/>
          <w:szCs w:val="21"/>
          <w:lang w:val="en-AU" w:eastAsia="ru-RU"/>
        </w:rPr>
        <w:t xml:space="preserve">years</w:t>
      </w:r>
      <w:r xmlns:w="http://schemas.openxmlformats.org/wordprocessingml/2006/main" w:rsidRPr="00E84C88">
        <w:rPr>
          <w:rFonts w:ascii="GHEA Grapalat" w:eastAsia="Times New Roman" w:hAnsi="GHEA Grapalat" w:cs="Times New Roman"/>
          <w:color w:val="000000"/>
          <w:sz w:val="21"/>
          <w:szCs w:val="21"/>
          <w:lang w:val="es-ES" w:eastAsia="ru-RU"/>
        </w:rPr>
        <w:t xml:space="preserve">​</w:t>
      </w:r>
    </w:p>
    <w:p w14:paraId="7B90147B" w14:textId="77777777" w:rsidR="00532D6C" w:rsidRPr="00E84C88" w:rsidRDefault="00532D6C" w:rsidP="00532D6C">
      <w:pPr>
        <w:spacing w:after="0" w:line="240" w:lineRule="auto"/>
        <w:jc w:val="both"/>
        <w:rPr>
          <w:rFonts w:ascii="GHEA Grapalat" w:eastAsia="Times New Roman" w:hAnsi="GHEA Grapalat" w:cs="Times New Roman"/>
          <w:iCs/>
          <w:sz w:val="20"/>
          <w:szCs w:val="20"/>
          <w:lang w:val="es-ES"/>
        </w:rPr>
      </w:pPr>
    </w:p>
    <w:p w14:paraId="616EA180"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E84C88">
        <w:rPr>
          <w:rFonts w:ascii="Arial" w:eastAsia="Times New Roman" w:hAnsi="Arial" w:cs="Arial"/>
          <w:color w:val="000000"/>
          <w:sz w:val="21"/>
          <w:szCs w:val="21"/>
          <w:lang w:val="en-US"/>
        </w:rPr>
        <w:t xml:space="preserve">Name of the contract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hereinafter: </w:t>
      </w:r>
      <w:r xmlns:w="http://schemas.openxmlformats.org/wordprocessingml/2006/main" w:rsidRPr="00E84C88">
        <w:rPr>
          <w:rFonts w:ascii="GHEA Grapalat" w:eastAsia="Times New Roman" w:hAnsi="GHEA Grapalat" w:cs="Times New Roman"/>
          <w:color w:val="000000"/>
          <w:sz w:val="21"/>
          <w:szCs w:val="21"/>
          <w:lang w:val="es-ES"/>
        </w:rPr>
        <w:t xml:space="preserve">Contract </w:t>
      </w:r>
      <w:r xmlns:w="http://schemas.openxmlformats.org/wordprocessingml/2006/main" w:rsidRPr="00E84C88">
        <w:rPr>
          <w:rFonts w:ascii="Arial" w:eastAsia="Times New Roman" w:hAnsi="Arial" w:cs="Arial"/>
          <w:color w:val="000000"/>
          <w:sz w:val="21"/>
          <w:szCs w:val="21"/>
          <w:lang w:val="en-US"/>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name </w:t>
      </w:r>
      <w:r xmlns:w="http://schemas.openxmlformats.org/wordprocessingml/2006/main" w:rsidRPr="00E84C88">
        <w:rPr>
          <w:rFonts w:ascii="Arial" w:eastAsia="Times New Roman" w:hAnsi="Arial" w:cs="Arial"/>
          <w:color w:val="000000"/>
          <w:sz w:val="21"/>
          <w:szCs w:val="21"/>
          <w:lang w:val="en-US"/>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____________________________________________________________________________________________</w:t>
      </w:r>
    </w:p>
    <w:p w14:paraId="6C369E36"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E84C88">
        <w:rPr>
          <w:rFonts w:ascii="Arial" w:eastAsia="Times New Roman" w:hAnsi="Arial" w:cs="Arial"/>
          <w:color w:val="000000"/>
          <w:sz w:val="21"/>
          <w:szCs w:val="21"/>
          <w:lang w:val="en-US"/>
        </w:rPr>
        <w:t xml:space="preserve">of the contract</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sealing</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date </w:t>
      </w:r>
      <w:r xmlns:w="http://schemas.openxmlformats.org/wordprocessingml/2006/main" w:rsidRPr="00E84C88">
        <w:rPr>
          <w:rFonts w:ascii="GHEA Grapalat" w:eastAsia="Times New Roman" w:hAnsi="GHEA Grapalat" w:cs="Times New Roman"/>
          <w:color w:val="000000"/>
          <w:sz w:val="21"/>
          <w:szCs w:val="21"/>
          <w:lang w:val="es-ES"/>
        </w:rPr>
        <w:t xml:space="preserve">: ____ </w:t>
      </w:r>
      <w:r xmlns:w="http://schemas.openxmlformats.org/wordprocessingml/2006/main" w:rsidRPr="00E84C88">
        <w:rPr>
          <w:rFonts w:ascii="GHEA Grapalat" w:eastAsia="Times New Roman" w:hAnsi="GHEA Grapalat" w:cs="Times New Roman"/>
          <w:color w:val="000000"/>
          <w:sz w:val="21"/>
          <w:szCs w:val="21"/>
          <w:lang w:val="es-ES"/>
        </w:rPr>
        <w:t xml:space="preserve">__________________ </w:t>
      </w:r>
      <w:r xmlns:w="http://schemas.openxmlformats.org/wordprocessingml/2006/main" w:rsidRPr="00E84C88">
        <w:rPr>
          <w:rFonts w:ascii="Arial" w:eastAsia="Times New Roman" w:hAnsi="Arial" w:cs="Arial"/>
          <w:color w:val="000000"/>
          <w:sz w:val="21"/>
          <w:szCs w:val="21"/>
          <w:lang w:val="en-US"/>
        </w:rPr>
        <w:t xml:space="preserve">20</w:t>
      </w:r>
    </w:p>
    <w:p w14:paraId="06608158"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color w:val="000000"/>
          <w:sz w:val="21"/>
          <w:szCs w:val="21"/>
          <w:lang w:val="es-ES"/>
        </w:rPr>
      </w:pPr>
      <w:r xmlns:w="http://schemas.openxmlformats.org/wordprocessingml/2006/main" w:rsidRPr="00E84C88">
        <w:rPr>
          <w:rFonts w:ascii="Arial" w:eastAsia="Times New Roman" w:hAnsi="Arial" w:cs="Arial"/>
          <w:color w:val="000000"/>
          <w:sz w:val="21"/>
          <w:szCs w:val="21"/>
          <w:lang w:val="en-US"/>
        </w:rPr>
        <w:t xml:space="preserve">of the contract</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number </w:t>
      </w:r>
      <w:r xmlns:w="http://schemas.openxmlformats.org/wordprocessingml/2006/main" w:rsidRPr="00E84C88">
        <w:rPr>
          <w:rFonts w:ascii="GHEA Grapalat" w:eastAsia="Times New Roman" w:hAnsi="GHEA Grapalat" w:cs="Times New Roman"/>
          <w:color w:val="000000"/>
          <w:sz w:val="21"/>
          <w:szCs w:val="21"/>
          <w:lang w:val="es-ES"/>
        </w:rPr>
        <w:t xml:space="preserve">: __________</w:t>
      </w:r>
    </w:p>
    <w:p w14:paraId="3F4ECD08"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Sylfaen"/>
          <w:iCs/>
          <w:sz w:val="24"/>
          <w:szCs w:val="24"/>
          <w:lang w:val="es-ES"/>
        </w:rPr>
      </w:pPr>
      <w:proofErr xmlns:w="http://schemas.openxmlformats.org/wordprocessingml/2006/main" w:type="gramStart"/>
      <w:r xmlns:w="http://schemas.openxmlformats.org/wordprocessingml/2006/main" w:rsidRPr="00E84C88">
        <w:rPr>
          <w:rFonts w:ascii="Arial" w:eastAsia="Times New Roman" w:hAnsi="Arial" w:cs="Arial"/>
          <w:iCs/>
          <w:color w:val="000000"/>
          <w:sz w:val="21"/>
          <w:szCs w:val="21"/>
          <w:lang w:val="en-US"/>
        </w:rPr>
        <w:t xml:space="preserve">Client:</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and:</w:t>
      </w:r>
      <w:proofErr xmlns:w="http://schemas.openxmlformats.org/wordprocessingml/2006/main" w:type="gramEnd"/>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of the contract</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n-US"/>
        </w:rPr>
        <w:t xml:space="preserve">the side</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basis</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accepting</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of the contract</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performance</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hy-AM"/>
        </w:rPr>
        <w:t xml:space="preserve">regarding</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20:00</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in</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out</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written</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GHEA Grapalat" w:eastAsia="Times New Roman" w:hAnsi="GHEA Grapalat" w:cs="Times New Roman"/>
          <w:color w:val="000000"/>
          <w:sz w:val="21"/>
          <w:szCs w:val="21"/>
          <w:lang w:val="es-ES"/>
        </w:rPr>
        <w:t xml:space="preserve">N ___ </w:t>
      </w:r>
      <w:r xmlns:w="http://schemas.openxmlformats.org/wordprocessingml/2006/main" w:rsidRPr="00E84C88">
        <w:rPr>
          <w:rFonts w:ascii="Arial" w:eastAsia="Times New Roman" w:hAnsi="Arial" w:cs="Arial"/>
          <w:color w:val="000000"/>
          <w:sz w:val="21"/>
          <w:szCs w:val="21"/>
          <w:lang w:val="hy-AM"/>
        </w:rPr>
        <w:t xml:space="preserve">account</w:t>
      </w:r>
      <w:r xmlns:w="http://schemas.openxmlformats.org/wordprocessingml/2006/main" w:rsidRPr="00E84C88">
        <w:rPr>
          <w:rFonts w:ascii="GHEA Grapalat" w:eastAsia="Times New Roman" w:hAnsi="GHEA Grapalat" w:cs="Times New Roman"/>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hy-AM"/>
        </w:rPr>
        <w:t xml:space="preserve">the invoice </w:t>
      </w:r>
      <w:r xmlns:w="http://schemas.openxmlformats.org/wordprocessingml/2006/main" w:rsidRPr="00E84C88">
        <w:rPr>
          <w:rFonts w:ascii="Arial" w:eastAsia="Times New Roman" w:hAnsi="Arial" w:cs="Arial"/>
          <w:color w:val="000000"/>
          <w:sz w:val="21"/>
          <w:szCs w:val="21"/>
          <w:lang w:val="es-ES"/>
        </w:rPr>
        <w:t xml:space="preserve">was drawn </w:t>
      </w:r>
      <w:r xmlns:w="http://schemas.openxmlformats.org/wordprocessingml/2006/main" w:rsidRPr="00E84C88">
        <w:rPr>
          <w:rFonts w:ascii="GHEA Grapalat" w:eastAsia="Times New Roman" w:hAnsi="GHEA Grapalat" w:cs="Times New Roman"/>
          <w:color w:val="000000"/>
          <w:sz w:val="21"/>
          <w:szCs w:val="21"/>
          <w:lang w:val="hy-AM"/>
        </w:rPr>
        <w:t xml:space="preserve">up</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hereby</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the record</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of the following:</w:t>
      </w:r>
      <w:r xmlns:w="http://schemas.openxmlformats.org/wordprocessingml/2006/main" w:rsidRPr="00E84C88">
        <w:rPr>
          <w:rFonts w:ascii="GHEA Grapalat" w:eastAsia="Times New Roman" w:hAnsi="GHEA Grapalat" w:cs="Times New Roman"/>
          <w:color w:val="000000"/>
          <w:sz w:val="21"/>
          <w:szCs w:val="21"/>
          <w:lang w:val="es-ES"/>
        </w:rPr>
        <w:t xml:space="preserve"> </w:t>
      </w:r>
      <w:r xmlns:w="http://schemas.openxmlformats.org/wordprocessingml/2006/main" w:rsidRPr="00E84C88">
        <w:rPr>
          <w:rFonts w:ascii="Arial" w:eastAsia="Times New Roman" w:hAnsi="Arial" w:cs="Arial"/>
          <w:color w:val="000000"/>
          <w:sz w:val="21"/>
          <w:szCs w:val="21"/>
          <w:lang w:val="es-ES"/>
        </w:rPr>
        <w:t xml:space="preserve">about</w:t>
      </w:r>
      <w:r xmlns:w="http://schemas.openxmlformats.org/wordprocessingml/2006/main" w:rsidRPr="00E84C88">
        <w:rPr>
          <w:rFonts w:ascii="GHEA Grapalat" w:eastAsia="Times New Roman" w:hAnsi="GHEA Grapalat" w:cs="Times New Roman"/>
          <w:color w:val="000000"/>
          <w:sz w:val="21"/>
          <w:szCs w:val="21"/>
          <w:lang w:val="es-ES"/>
        </w:rPr>
        <w:t xml:space="preserve">​</w:t>
      </w:r>
    </w:p>
    <w:p w14:paraId="4D1C915C" w14:textId="77777777" w:rsidR="00532D6C" w:rsidRPr="00E84C88" w:rsidRDefault="00532D6C" w:rsidP="00532D6C">
      <w:pPr xmlns:w="http://schemas.openxmlformats.org/wordprocessingml/2006/main">
        <w:spacing w:after="0" w:line="240" w:lineRule="auto"/>
        <w:jc w:val="both"/>
        <w:rPr>
          <w:rFonts w:ascii="GHEA Grapalat" w:eastAsia="Times New Roman" w:hAnsi="GHEA Grapalat" w:cs="Times New Roman"/>
          <w:iCs/>
          <w:color w:val="000000"/>
          <w:sz w:val="21"/>
          <w:szCs w:val="21"/>
          <w:lang w:val="hy-AM"/>
        </w:rPr>
      </w:pPr>
      <w:r xmlns:w="http://schemas.openxmlformats.org/wordprocessingml/2006/main" w:rsidRPr="00E84C88">
        <w:rPr>
          <w:rFonts w:ascii="Arial" w:eastAsia="Times New Roman" w:hAnsi="Arial" w:cs="Arial"/>
          <w:iCs/>
          <w:color w:val="000000"/>
          <w:sz w:val="21"/>
          <w:szCs w:val="21"/>
          <w:lang w:val="en-US"/>
        </w:rPr>
        <w:t xml:space="preserve">of the contract</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within</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of the contract</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proofErr xmlns:w="http://schemas.openxmlformats.org/wordprocessingml/2006/main" w:type="gramStart"/>
      <w:r xmlns:w="http://schemas.openxmlformats.org/wordprocessingml/2006/main" w:rsidRPr="00E84C88">
        <w:rPr>
          <w:rFonts w:ascii="Arial" w:eastAsia="Times New Roman" w:hAnsi="Arial" w:cs="Arial"/>
          <w:iCs/>
          <w:snapToGrid w:val="0"/>
          <w:color w:val="000000"/>
          <w:sz w:val="21"/>
          <w:szCs w:val="21"/>
          <w:lang w:val="es-ES"/>
        </w:rPr>
        <w:t xml:space="preserve">side</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supply</w:t>
      </w:r>
      <w:proofErr xmlns:w="http://schemas.openxmlformats.org/wordprocessingml/2006/main" w:type="gramEnd"/>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is</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as follows:</w:t>
      </w:r>
      <w:r xmlns:w="http://schemas.openxmlformats.org/wordprocessingml/2006/main" w:rsidRPr="00E84C88">
        <w:rPr>
          <w:rFonts w:ascii="GHEA Grapalat" w:eastAsia="Times New Roman" w:hAnsi="GHEA Grapalat" w:cs="Times New Roman"/>
          <w:iCs/>
          <w:color w:val="000000"/>
          <w:sz w:val="21"/>
          <w:szCs w:val="21"/>
          <w:lang w:val="es-ES"/>
        </w:rPr>
        <w:t xml:space="preserve"> </w:t>
      </w:r>
      <w:r xmlns:w="http://schemas.openxmlformats.org/wordprocessingml/2006/main" w:rsidRPr="00E84C88">
        <w:rPr>
          <w:rFonts w:ascii="Arial" w:eastAsia="Times New Roman" w:hAnsi="Arial" w:cs="Arial"/>
          <w:iCs/>
          <w:color w:val="000000"/>
          <w:sz w:val="21"/>
          <w:szCs w:val="21"/>
          <w:lang w:val="en-US"/>
        </w:rPr>
        <w:t xml:space="preserve">products:</w:t>
      </w:r>
    </w:p>
    <w:p w14:paraId="5C014E03" w14:textId="77777777" w:rsidR="00532D6C" w:rsidRPr="00E84C88" w:rsidRDefault="00532D6C" w:rsidP="00532D6C">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32D6C" w:rsidRPr="00E84C88" w14:paraId="112FBED4" w14:textId="77777777" w:rsidTr="00532D6C">
        <w:trPr>
          <w:jc w:val="right"/>
        </w:trPr>
        <w:tc>
          <w:tcPr>
            <w:tcW w:w="357" w:type="dxa"/>
            <w:vMerge w:val="restart"/>
            <w:shd w:val="clear" w:color="auto" w:fill="auto"/>
            <w:vAlign w:val="center"/>
          </w:tcPr>
          <w:p w14:paraId="391AAFE4"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GHEA Grapalat" w:eastAsia="Times New Roman" w:hAnsi="GHEA Grapalat" w:cs="Times New Roman"/>
                <w:sz w:val="18"/>
                <w:szCs w:val="18"/>
                <w:lang w:val="en-US"/>
              </w:rPr>
              <w:t xml:space="preserve">N:</w:t>
            </w:r>
          </w:p>
        </w:tc>
        <w:tc>
          <w:tcPr>
            <w:tcW w:w="10348" w:type="dxa"/>
            <w:gridSpan w:val="8"/>
            <w:shd w:val="clear" w:color="auto" w:fill="auto"/>
            <w:vAlign w:val="center"/>
          </w:tcPr>
          <w:p w14:paraId="4FDA9FC2" w14:textId="77777777" w:rsidR="00532D6C" w:rsidRPr="00E84C88" w:rsidRDefault="00532D6C" w:rsidP="00532D6C">
            <w:pPr xmlns:w="http://schemas.openxmlformats.org/wordprocessingml/2006/mai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Provided</w:t>
            </w:r>
            <w:r xmlns:w="http://schemas.openxmlformats.org/wordprocessingml/2006/main" w:rsidRPr="00E84C88">
              <w:rPr>
                <w:rFonts w:ascii="GHEA Grapalat" w:eastAsia="Times New Roman" w:hAnsi="GHEA Grapalat" w:cs="Courier New"/>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of goods</w:t>
            </w:r>
          </w:p>
        </w:tc>
      </w:tr>
      <w:tr w:rsidR="00532D6C" w:rsidRPr="00A406BF" w14:paraId="6E3B2E84" w14:textId="77777777" w:rsidTr="00532D6C">
        <w:trPr>
          <w:jc w:val="right"/>
        </w:trPr>
        <w:tc>
          <w:tcPr>
            <w:tcW w:w="357" w:type="dxa"/>
            <w:vMerge/>
            <w:shd w:val="clear" w:color="auto" w:fill="auto"/>
          </w:tcPr>
          <w:p w14:paraId="6FB88D5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vMerge w:val="restart"/>
            <w:shd w:val="clear" w:color="auto" w:fill="auto"/>
            <w:vAlign w:val="center"/>
          </w:tcPr>
          <w:p w14:paraId="16129FD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name:</w:t>
            </w:r>
          </w:p>
        </w:tc>
        <w:tc>
          <w:tcPr>
            <w:tcW w:w="1440" w:type="dxa"/>
            <w:vMerge w:val="restart"/>
            <w:shd w:val="clear" w:color="auto" w:fill="auto"/>
            <w:vAlign w:val="center"/>
          </w:tcPr>
          <w:p w14:paraId="638ACA2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technical</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characteristic</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briefly</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the essay</w:t>
            </w:r>
          </w:p>
        </w:tc>
        <w:tc>
          <w:tcPr>
            <w:tcW w:w="2916" w:type="dxa"/>
            <w:gridSpan w:val="2"/>
            <w:shd w:val="clear" w:color="auto" w:fill="auto"/>
            <w:vAlign w:val="center"/>
          </w:tcPr>
          <w:p w14:paraId="5E7A2C3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quantitative</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indicator</w:t>
            </w:r>
          </w:p>
        </w:tc>
        <w:tc>
          <w:tcPr>
            <w:tcW w:w="2976" w:type="dxa"/>
            <w:gridSpan w:val="2"/>
            <w:shd w:val="clear" w:color="auto" w:fill="auto"/>
            <w:vAlign w:val="center"/>
          </w:tcPr>
          <w:p w14:paraId="0FFED8A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performance</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period</w:t>
            </w:r>
          </w:p>
        </w:tc>
        <w:tc>
          <w:tcPr>
            <w:tcW w:w="1168" w:type="dxa"/>
            <w:vMerge w:val="restart"/>
            <w:shd w:val="clear" w:color="auto" w:fill="auto"/>
            <w:vAlign w:val="center"/>
          </w:tcPr>
          <w:p w14:paraId="3EC9572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Payment: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subject to</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amount </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thousand</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AMD </w:t>
            </w:r>
            <w:r xmlns:w="http://schemas.openxmlformats.org/wordprocessingml/2006/main" w:rsidRPr="00E84C88">
              <w:rPr>
                <w:rFonts w:ascii="GHEA Grapalat" w:eastAsia="Times New Roman" w:hAnsi="GHEA Grapalat" w:cs="Times New Roman"/>
                <w:sz w:val="18"/>
                <w:szCs w:val="18"/>
                <w:lang w:val="en-US"/>
              </w:rPr>
              <w:t xml:space="preserve">/</w:t>
            </w:r>
          </w:p>
        </w:tc>
        <w:tc>
          <w:tcPr>
            <w:tcW w:w="675" w:type="dxa"/>
            <w:vMerge w:val="restart"/>
            <w:shd w:val="clear" w:color="auto" w:fill="auto"/>
            <w:vAlign w:val="center"/>
          </w:tcPr>
          <w:p w14:paraId="4D206122"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Payment: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due date </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by</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payment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schedule </w:t>
            </w:r>
            <w:r xmlns:w="http://schemas.openxmlformats.org/wordprocessingml/2006/main" w:rsidRPr="00E84C88">
              <w:rPr>
                <w:rFonts w:ascii="GHEA Grapalat" w:eastAsia="Times New Roman" w:hAnsi="GHEA Grapalat" w:cs="Times New Roman"/>
                <w:sz w:val="18"/>
                <w:szCs w:val="18"/>
                <w:lang w:val="en-US"/>
              </w:rPr>
              <w:t xml:space="preserve">/</w:t>
            </w:r>
          </w:p>
        </w:tc>
      </w:tr>
      <w:tr w:rsidR="00532D6C" w:rsidRPr="00E84C88" w14:paraId="4F6B9AAD" w14:textId="77777777" w:rsidTr="00532D6C">
        <w:trPr>
          <w:trHeight w:val="1105"/>
          <w:jc w:val="right"/>
        </w:trPr>
        <w:tc>
          <w:tcPr>
            <w:tcW w:w="357" w:type="dxa"/>
            <w:vMerge/>
            <w:tcBorders>
              <w:bottom w:val="single" w:sz="4" w:space="0" w:color="auto"/>
            </w:tcBorders>
            <w:shd w:val="clear" w:color="auto" w:fill="auto"/>
          </w:tcPr>
          <w:p w14:paraId="6F745DA2"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vMerge/>
            <w:tcBorders>
              <w:bottom w:val="single" w:sz="4" w:space="0" w:color="auto"/>
            </w:tcBorders>
            <w:shd w:val="clear" w:color="auto" w:fill="auto"/>
            <w:vAlign w:val="center"/>
          </w:tcPr>
          <w:p w14:paraId="5E390E67"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440" w:type="dxa"/>
            <w:vMerge/>
            <w:tcBorders>
              <w:bottom w:val="single" w:sz="4" w:space="0" w:color="auto"/>
            </w:tcBorders>
            <w:shd w:val="clear" w:color="auto" w:fill="auto"/>
            <w:vAlign w:val="center"/>
          </w:tcPr>
          <w:p w14:paraId="4DEA7DAD"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00" w:type="dxa"/>
            <w:tcBorders>
              <w:bottom w:val="single" w:sz="4" w:space="0" w:color="auto"/>
            </w:tcBorders>
            <w:shd w:val="clear" w:color="auto" w:fill="auto"/>
            <w:vAlign w:val="center"/>
          </w:tcPr>
          <w:p w14:paraId="37E4442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according to</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by contract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approved</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of purchase</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of the schedule</w:t>
            </w:r>
          </w:p>
        </w:tc>
        <w:tc>
          <w:tcPr>
            <w:tcW w:w="1116" w:type="dxa"/>
            <w:tcBorders>
              <w:bottom w:val="single" w:sz="4" w:space="0" w:color="auto"/>
            </w:tcBorders>
            <w:shd w:val="clear" w:color="auto" w:fill="auto"/>
            <w:vAlign w:val="center"/>
          </w:tcPr>
          <w:p w14:paraId="4B1701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actually</w:t>
            </w:r>
          </w:p>
        </w:tc>
        <w:tc>
          <w:tcPr>
            <w:tcW w:w="1842" w:type="dxa"/>
            <w:tcBorders>
              <w:bottom w:val="single" w:sz="4" w:space="0" w:color="auto"/>
            </w:tcBorders>
            <w:shd w:val="clear" w:color="auto" w:fill="auto"/>
            <w:vAlign w:val="center"/>
          </w:tcPr>
          <w:p w14:paraId="4C99DA3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according to</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by contract</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approved</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of purchase</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of the schedule</w:t>
            </w:r>
          </w:p>
        </w:tc>
        <w:tc>
          <w:tcPr>
            <w:tcW w:w="1134" w:type="dxa"/>
            <w:tcBorders>
              <w:bottom w:val="single" w:sz="4" w:space="0" w:color="auto"/>
            </w:tcBorders>
            <w:shd w:val="clear" w:color="auto" w:fill="auto"/>
            <w:vAlign w:val="center"/>
          </w:tcPr>
          <w:p w14:paraId="4555316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actually</w:t>
            </w:r>
          </w:p>
        </w:tc>
        <w:tc>
          <w:tcPr>
            <w:tcW w:w="1168" w:type="dxa"/>
            <w:vMerge/>
            <w:tcBorders>
              <w:bottom w:val="single" w:sz="4" w:space="0" w:color="auto"/>
            </w:tcBorders>
            <w:shd w:val="clear" w:color="auto" w:fill="auto"/>
            <w:vAlign w:val="center"/>
          </w:tcPr>
          <w:p w14:paraId="7054B91E"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675" w:type="dxa"/>
            <w:vMerge/>
            <w:tcBorders>
              <w:bottom w:val="single" w:sz="4" w:space="0" w:color="auto"/>
            </w:tcBorders>
            <w:shd w:val="clear" w:color="auto" w:fill="auto"/>
            <w:vAlign w:val="center"/>
          </w:tcPr>
          <w:p w14:paraId="7D4EB466"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r>
      <w:tr w:rsidR="00532D6C" w:rsidRPr="00E84C88" w14:paraId="72AFEDB4" w14:textId="77777777" w:rsidTr="00532D6C">
        <w:trPr>
          <w:jc w:val="right"/>
        </w:trPr>
        <w:tc>
          <w:tcPr>
            <w:tcW w:w="357" w:type="dxa"/>
            <w:shd w:val="clear" w:color="auto" w:fill="auto"/>
            <w:vAlign w:val="center"/>
          </w:tcPr>
          <w:p w14:paraId="6E19AECB"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73" w:type="dxa"/>
            <w:shd w:val="clear" w:color="auto" w:fill="auto"/>
            <w:vAlign w:val="center"/>
          </w:tcPr>
          <w:p w14:paraId="6A539AAE"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440" w:type="dxa"/>
            <w:shd w:val="clear" w:color="auto" w:fill="auto"/>
            <w:vAlign w:val="center"/>
          </w:tcPr>
          <w:p w14:paraId="2461E5A5"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00" w:type="dxa"/>
            <w:shd w:val="clear" w:color="auto" w:fill="auto"/>
            <w:vAlign w:val="center"/>
          </w:tcPr>
          <w:p w14:paraId="5AB3BC0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16" w:type="dxa"/>
            <w:shd w:val="clear" w:color="auto" w:fill="auto"/>
            <w:vAlign w:val="center"/>
          </w:tcPr>
          <w:p w14:paraId="3C40AD76"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842" w:type="dxa"/>
            <w:shd w:val="clear" w:color="auto" w:fill="auto"/>
            <w:vAlign w:val="center"/>
          </w:tcPr>
          <w:p w14:paraId="184B50B3"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34" w:type="dxa"/>
            <w:shd w:val="clear" w:color="auto" w:fill="auto"/>
            <w:vAlign w:val="center"/>
          </w:tcPr>
          <w:p w14:paraId="1C63ABC9"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1168" w:type="dxa"/>
            <w:shd w:val="clear" w:color="auto" w:fill="auto"/>
            <w:vAlign w:val="center"/>
          </w:tcPr>
          <w:p w14:paraId="36C1FFCF"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c>
          <w:tcPr>
            <w:tcW w:w="675" w:type="dxa"/>
            <w:shd w:val="clear" w:color="auto" w:fill="auto"/>
            <w:vAlign w:val="center"/>
          </w:tcPr>
          <w:p w14:paraId="4B7F6E1B" w14:textId="77777777" w:rsidR="00532D6C" w:rsidRPr="00E84C88" w:rsidRDefault="00532D6C" w:rsidP="00532D6C">
            <w:pPr>
              <w:spacing w:after="0" w:line="240" w:lineRule="auto"/>
              <w:jc w:val="center"/>
              <w:rPr>
                <w:rFonts w:ascii="GHEA Grapalat" w:eastAsia="Times New Roman" w:hAnsi="GHEA Grapalat" w:cs="Times New Roman"/>
                <w:sz w:val="18"/>
                <w:szCs w:val="18"/>
                <w:lang w:val="en-US"/>
              </w:rPr>
            </w:pPr>
          </w:p>
        </w:tc>
      </w:tr>
      <w:tr w:rsidR="00532D6C" w:rsidRPr="00E84C88" w14:paraId="6886A433" w14:textId="77777777" w:rsidTr="00532D6C">
        <w:trPr>
          <w:jc w:val="right"/>
        </w:trPr>
        <w:tc>
          <w:tcPr>
            <w:tcW w:w="357" w:type="dxa"/>
            <w:shd w:val="clear" w:color="auto" w:fill="auto"/>
          </w:tcPr>
          <w:p w14:paraId="623F01CF"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73" w:type="dxa"/>
            <w:shd w:val="clear" w:color="auto" w:fill="auto"/>
          </w:tcPr>
          <w:p w14:paraId="26353FF0"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440" w:type="dxa"/>
            <w:shd w:val="clear" w:color="auto" w:fill="auto"/>
          </w:tcPr>
          <w:p w14:paraId="63E29694"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800" w:type="dxa"/>
            <w:shd w:val="clear" w:color="auto" w:fill="auto"/>
          </w:tcPr>
          <w:p w14:paraId="06B7950B"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16" w:type="dxa"/>
            <w:shd w:val="clear" w:color="auto" w:fill="auto"/>
          </w:tcPr>
          <w:p w14:paraId="4BDD8257"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842" w:type="dxa"/>
            <w:shd w:val="clear" w:color="auto" w:fill="auto"/>
          </w:tcPr>
          <w:p w14:paraId="0BDE180E"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34" w:type="dxa"/>
            <w:shd w:val="clear" w:color="auto" w:fill="auto"/>
          </w:tcPr>
          <w:p w14:paraId="624D7965"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1168" w:type="dxa"/>
            <w:shd w:val="clear" w:color="auto" w:fill="auto"/>
          </w:tcPr>
          <w:p w14:paraId="51370D41"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c>
          <w:tcPr>
            <w:tcW w:w="675" w:type="dxa"/>
            <w:shd w:val="clear" w:color="auto" w:fill="auto"/>
          </w:tcPr>
          <w:p w14:paraId="4804503A" w14:textId="77777777" w:rsidR="00532D6C" w:rsidRPr="00E84C88" w:rsidRDefault="00532D6C" w:rsidP="00532D6C">
            <w:pPr>
              <w:spacing w:after="0" w:line="240" w:lineRule="auto"/>
              <w:jc w:val="center"/>
              <w:rPr>
                <w:rFonts w:ascii="GHEA Grapalat" w:eastAsia="Times New Roman" w:hAnsi="GHEA Grapalat" w:cs="Times New Roman"/>
                <w:sz w:val="24"/>
                <w:szCs w:val="24"/>
                <w:lang w:val="en-US"/>
              </w:rPr>
            </w:pPr>
          </w:p>
        </w:tc>
      </w:tr>
    </w:tbl>
    <w:p w14:paraId="10561E48" w14:textId="77777777" w:rsidR="00532D6C" w:rsidRPr="00E84C88" w:rsidRDefault="00532D6C" w:rsidP="00532D6C">
      <w:pPr xmlns:w="http://schemas.openxmlformats.org/wordprocessingml/2006/main">
        <w:spacing w:after="0" w:line="240" w:lineRule="auto"/>
        <w:ind w:firstLine="375"/>
        <w:jc w:val="both"/>
        <w:rPr>
          <w:rFonts w:ascii="GHEA Grapalat" w:eastAsia="Times New Roman" w:hAnsi="GHEA Grapalat" w:cs="GHEA Grapalat"/>
          <w:iCs/>
          <w:color w:val="000000"/>
          <w:sz w:val="21"/>
          <w:szCs w:val="21"/>
          <w:lang w:val="es-ES"/>
        </w:rPr>
      </w:pPr>
      <w:r xmlns:w="http://schemas.openxmlformats.org/wordprocessingml/2006/main" w:rsidRPr="00E84C88">
        <w:rPr>
          <w:rFonts w:ascii="GHEA Grapalat" w:eastAsia="Times New Roman" w:hAnsi="GHEA Grapalat" w:cs="Courier New"/>
          <w:iCs/>
          <w:color w:val="000000"/>
          <w:sz w:val="21"/>
          <w:szCs w:val="21"/>
          <w:lang w:val="es-ES"/>
        </w:rPr>
        <w:t xml:space="preserve"> </w:t>
      </w:r>
    </w:p>
    <w:p w14:paraId="52D47D42" w14:textId="77777777" w:rsidR="00532D6C" w:rsidRPr="00E84C88" w:rsidRDefault="00532D6C" w:rsidP="00532D6C">
      <w:pPr xmlns:w="http://schemas.openxmlformats.org/wordprocessingml/2006/main">
        <w:spacing w:after="0" w:line="240" w:lineRule="auto"/>
        <w:ind w:firstLine="375"/>
        <w:jc w:val="both"/>
        <w:rPr>
          <w:rFonts w:ascii="GHEA Grapalat" w:eastAsia="Times New Roman" w:hAnsi="GHEA Grapalat" w:cs="Times New Roman"/>
          <w:iCs/>
          <w:snapToGrid w:val="0"/>
          <w:color w:val="000000"/>
          <w:sz w:val="21"/>
          <w:szCs w:val="21"/>
          <w:lang w:val="es-ES"/>
        </w:rPr>
      </w:pPr>
      <w:r xmlns:w="http://schemas.openxmlformats.org/wordprocessingml/2006/main" w:rsidRPr="00E84C88">
        <w:rPr>
          <w:rFonts w:ascii="GHEA Grapalat" w:eastAsia="Times New Roman" w:hAnsi="GHEA Grapalat" w:cs="Courier New"/>
          <w:iCs/>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Present</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protocol</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bilateral</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confirmation</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for</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basis</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constituted</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account</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the invoice</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n-US"/>
        </w:rPr>
        <w:t xml:space="preserve">and:</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hy-AM"/>
        </w:rPr>
        <w:t xml:space="preserve">positive</w:t>
      </w:r>
      <w:r xmlns:w="http://schemas.openxmlformats.org/wordprocessingml/2006/main" w:rsidRPr="00E84C88">
        <w:rPr>
          <w:rFonts w:ascii="GHEA Grapalat" w:eastAsia="Times New Roman" w:hAnsi="GHEA Grapalat" w:cs="Times New Roman"/>
          <w:iCs/>
          <w:snapToGrid w:val="0"/>
          <w:color w:val="000000"/>
          <w:sz w:val="21"/>
          <w:szCs w:val="21"/>
          <w:lang w:val="hy-AM"/>
        </w:rPr>
        <w:t xml:space="preserve"> </w:t>
      </w:r>
      <w:r xmlns:w="http://schemas.openxmlformats.org/wordprocessingml/2006/main" w:rsidRPr="00E84C88">
        <w:rPr>
          <w:rFonts w:ascii="Arial" w:eastAsia="Times New Roman" w:hAnsi="Arial" w:cs="Arial"/>
          <w:color w:val="000000"/>
          <w:sz w:val="21"/>
          <w:szCs w:val="21"/>
          <w:lang w:val="es-ES"/>
        </w:rPr>
        <w:t xml:space="preserve">the conclusion</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is</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are</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hereby</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protocol</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constituent</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part</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and:</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attached</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 </w:t>
      </w:r>
      <w:r xmlns:w="http://schemas.openxmlformats.org/wordprocessingml/2006/main" w:rsidRPr="00E84C88">
        <w:rPr>
          <w:rFonts w:ascii="Arial" w:eastAsia="Times New Roman" w:hAnsi="Arial" w:cs="Arial"/>
          <w:iCs/>
          <w:snapToGrid w:val="0"/>
          <w:color w:val="000000"/>
          <w:sz w:val="21"/>
          <w:szCs w:val="21"/>
          <w:lang w:val="es-ES"/>
        </w:rPr>
        <w:t xml:space="preserve">are</w:t>
      </w:r>
      <w:r xmlns:w="http://schemas.openxmlformats.org/wordprocessingml/2006/main" w:rsidRPr="00E84C88">
        <w:rPr>
          <w:rFonts w:ascii="GHEA Grapalat" w:eastAsia="Times New Roman" w:hAnsi="GHEA Grapalat" w:cs="Times New Roman"/>
          <w:iCs/>
          <w:snapToGrid w:val="0"/>
          <w:color w:val="000000"/>
          <w:sz w:val="21"/>
          <w:szCs w:val="21"/>
          <w:lang w:val="es-ES"/>
        </w:rPr>
        <w:t xml:space="preserve">​</w:t>
      </w:r>
    </w:p>
    <w:p w14:paraId="3CD6234B" w14:textId="77777777" w:rsidR="00532D6C" w:rsidRPr="00E84C88" w:rsidRDefault="00532D6C" w:rsidP="00532D6C">
      <w:pPr>
        <w:spacing w:after="0" w:line="240" w:lineRule="auto"/>
        <w:ind w:firstLine="375"/>
        <w:jc w:val="both"/>
        <w:rPr>
          <w:rFonts w:ascii="GHEA Grapalat" w:eastAsia="Times New Roman" w:hAnsi="GHEA Grapalat" w:cs="Times New Roman"/>
          <w:iCs/>
          <w:snapToGrid w:val="0"/>
          <w:color w:val="000000"/>
          <w:sz w:val="21"/>
          <w:szCs w:val="21"/>
          <w:lang w:val="es-ES"/>
        </w:rPr>
      </w:pPr>
    </w:p>
    <w:p w14:paraId="7E14D7AC" w14:textId="77777777" w:rsidR="00532D6C" w:rsidRPr="00E84C88" w:rsidRDefault="00532D6C" w:rsidP="00532D6C">
      <w:pPr>
        <w:spacing w:after="0" w:line="240" w:lineRule="auto"/>
        <w:ind w:firstLine="375"/>
        <w:jc w:val="both"/>
        <w:rPr>
          <w:rFonts w:ascii="GHEA Grapalat" w:eastAsia="Times New Roman" w:hAnsi="GHEA Grapalat" w:cs="Times New Roman"/>
          <w:iCs/>
          <w:snapToGrid w:val="0"/>
          <w:color w:val="000000"/>
          <w:sz w:val="2"/>
          <w:szCs w:val="21"/>
          <w:lang w:val="es-ES"/>
        </w:rPr>
      </w:pPr>
    </w:p>
    <w:p w14:paraId="00A2E31D" w14:textId="77777777" w:rsidR="00532D6C" w:rsidRPr="00E84C88" w:rsidRDefault="00532D6C" w:rsidP="00532D6C">
      <w:pPr xmlns:w="http://schemas.openxmlformats.org/wordprocessingml/2006/main">
        <w:spacing w:after="0" w:line="240" w:lineRule="auto"/>
        <w:ind w:firstLine="375"/>
        <w:rPr>
          <w:rFonts w:ascii="GHEA Grapalat" w:eastAsia="Times New Roman" w:hAnsi="GHEA Grapalat" w:cs="Times New Roman"/>
          <w:iCs/>
          <w:snapToGrid w:val="0"/>
          <w:color w:val="000000"/>
          <w:sz w:val="2"/>
          <w:szCs w:val="21"/>
          <w:lang w:val="es-ES"/>
        </w:rPr>
      </w:pPr>
      <w:r xmlns:w="http://schemas.openxmlformats.org/wordprocessingml/2006/main" w:rsidRPr="00E84C88">
        <w:rPr>
          <w:rFonts w:ascii="GHEA Grapalat" w:eastAsia="Times New Roman" w:hAnsi="GHEA Grapalat" w:cs="Courier New"/>
          <w:iCs/>
          <w:snapToGrid w:val="0"/>
          <w:color w:val="000000"/>
          <w:sz w:val="21"/>
          <w:szCs w:val="21"/>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32D6C" w:rsidRPr="00E84C88" w14:paraId="78F3F72A" w14:textId="77777777" w:rsidTr="00532D6C">
        <w:trPr>
          <w:trHeight w:val="266"/>
          <w:tblCellSpacing w:w="7" w:type="dxa"/>
          <w:jc w:val="center"/>
        </w:trPr>
        <w:tc>
          <w:tcPr>
            <w:tcW w:w="0" w:type="auto"/>
            <w:vAlign w:val="center"/>
          </w:tcPr>
          <w:p w14:paraId="03EF8C4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E84C88">
              <w:rPr>
                <w:rFonts w:ascii="Arial" w:eastAsia="Times New Roman" w:hAnsi="Arial" w:cs="Arial"/>
                <w:iCs/>
                <w:color w:val="000000"/>
                <w:sz w:val="21"/>
                <w:szCs w:val="21"/>
                <w:lang w:val="en-US"/>
              </w:rPr>
              <w:t xml:space="preserve">The product:</w:t>
            </w:r>
            <w:r xmlns:w="http://schemas.openxmlformats.org/wordprocessingml/2006/main" w:rsidRPr="00E84C88">
              <w:rPr>
                <w:rFonts w:ascii="GHEA Grapalat" w:eastAsia="Times New Roman" w:hAnsi="GHEA Grapalat" w:cs="Times New Roman"/>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handed over</w:t>
            </w:r>
            <w:r xmlns:w="http://schemas.openxmlformats.org/wordprocessingml/2006/main" w:rsidRPr="00E84C88">
              <w:rPr>
                <w:rFonts w:ascii="GHEA Grapalat" w:eastAsia="Times New Roman" w:hAnsi="GHEA Grapalat" w:cs="Times New Roman"/>
                <w:iCs/>
                <w:color w:val="000000"/>
                <w:sz w:val="21"/>
                <w:szCs w:val="21"/>
                <w:lang w:val="en-US"/>
              </w:rPr>
              <w:t xml:space="preserve"> </w:t>
            </w:r>
          </w:p>
        </w:tc>
        <w:tc>
          <w:tcPr>
            <w:tcW w:w="0" w:type="auto"/>
            <w:vAlign w:val="center"/>
          </w:tcPr>
          <w:p w14:paraId="17E64BB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color w:val="000000"/>
                <w:sz w:val="21"/>
                <w:szCs w:val="21"/>
                <w:lang w:val="en-US"/>
              </w:rPr>
            </w:pPr>
            <w:r xmlns:w="http://schemas.openxmlformats.org/wordprocessingml/2006/main" w:rsidRPr="00E84C88">
              <w:rPr>
                <w:rFonts w:ascii="Arial" w:eastAsia="Times New Roman" w:hAnsi="Arial" w:cs="Arial"/>
                <w:iCs/>
                <w:color w:val="000000"/>
                <w:sz w:val="21"/>
                <w:szCs w:val="21"/>
                <w:lang w:val="en-US"/>
              </w:rPr>
              <w:t xml:space="preserve">The product:</w:t>
            </w:r>
            <w:r xmlns:w="http://schemas.openxmlformats.org/wordprocessingml/2006/main" w:rsidRPr="00E84C88">
              <w:rPr>
                <w:rFonts w:ascii="GHEA Grapalat" w:eastAsia="Times New Roman" w:hAnsi="GHEA Grapalat" w:cs="Times New Roman"/>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accepted</w:t>
            </w:r>
          </w:p>
        </w:tc>
      </w:tr>
      <w:tr w:rsidR="00532D6C" w:rsidRPr="00E84C88" w14:paraId="576FC7C9" w14:textId="77777777" w:rsidTr="00532D6C">
        <w:trPr>
          <w:trHeight w:val="473"/>
          <w:tblCellSpacing w:w="7" w:type="dxa"/>
          <w:jc w:val="center"/>
        </w:trPr>
        <w:tc>
          <w:tcPr>
            <w:tcW w:w="0" w:type="auto"/>
            <w:vAlign w:val="center"/>
          </w:tcPr>
          <w:p w14:paraId="425E09F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2CB1109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signature</w:t>
            </w:r>
            <w:r xmlns:w="http://schemas.openxmlformats.org/wordprocessingml/2006/main" w:rsidRPr="00E84C88">
              <w:rPr>
                <w:rFonts w:ascii="GHEA Grapalat" w:eastAsia="Times New Roman" w:hAnsi="GHEA Grapalat" w:cs="Times New Roman"/>
                <w:iCs/>
                <w:sz w:val="15"/>
                <w:szCs w:val="15"/>
                <w:lang w:val="en-US"/>
              </w:rPr>
              <w:t xml:space="preserve"> </w:t>
            </w:r>
          </w:p>
        </w:tc>
        <w:tc>
          <w:tcPr>
            <w:tcW w:w="0" w:type="auto"/>
            <w:vAlign w:val="center"/>
          </w:tcPr>
          <w:p w14:paraId="1FD62BC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765935BF"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signature</w:t>
            </w:r>
            <w:r xmlns:w="http://schemas.openxmlformats.org/wordprocessingml/2006/main" w:rsidRPr="00E84C88">
              <w:rPr>
                <w:rFonts w:ascii="GHEA Grapalat" w:eastAsia="Times New Roman" w:hAnsi="GHEA Grapalat" w:cs="Times New Roman"/>
                <w:iCs/>
                <w:sz w:val="15"/>
                <w:szCs w:val="15"/>
                <w:lang w:val="en-US"/>
              </w:rPr>
              <w:t xml:space="preserve"> </w:t>
            </w:r>
          </w:p>
        </w:tc>
      </w:tr>
      <w:tr w:rsidR="00532D6C" w:rsidRPr="00E84C88" w14:paraId="36D4168C" w14:textId="77777777" w:rsidTr="00532D6C">
        <w:trPr>
          <w:trHeight w:val="503"/>
          <w:tblCellSpacing w:w="7" w:type="dxa"/>
          <w:jc w:val="center"/>
        </w:trPr>
        <w:tc>
          <w:tcPr>
            <w:tcW w:w="0" w:type="auto"/>
            <w:vAlign w:val="center"/>
          </w:tcPr>
          <w:p w14:paraId="76505D5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041974A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last name </w:t>
            </w:r>
            <w:r xmlns:w="http://schemas.openxmlformats.org/wordprocessingml/2006/main" w:rsidRPr="00E84C88">
              <w:rPr>
                <w:rFonts w:ascii="GHEA Grapalat" w:eastAsia="Times New Roman" w:hAnsi="GHEA Grapalat" w:cs="Times New Roman"/>
                <w:iCs/>
                <w:sz w:val="15"/>
                <w:szCs w:val="15"/>
                <w:lang w:val="en-US"/>
              </w:rPr>
              <w:t xml:space="preserve">, </w:t>
            </w:r>
            <w:r xmlns:w="http://schemas.openxmlformats.org/wordprocessingml/2006/main" w:rsidRPr="00E84C88">
              <w:rPr>
                <w:rFonts w:ascii="Arial" w:eastAsia="Times New Roman" w:hAnsi="Arial" w:cs="Arial"/>
                <w:iCs/>
                <w:sz w:val="15"/>
                <w:szCs w:val="15"/>
                <w:lang w:val="en-US"/>
              </w:rPr>
              <w:t xml:space="preserve">first name</w:t>
            </w:r>
          </w:p>
        </w:tc>
        <w:tc>
          <w:tcPr>
            <w:tcW w:w="0" w:type="auto"/>
            <w:vAlign w:val="center"/>
          </w:tcPr>
          <w:p w14:paraId="5F9BE395"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GHEA Grapalat" w:eastAsia="Times New Roman" w:hAnsi="GHEA Grapalat" w:cs="Times New Roman"/>
                <w:iCs/>
                <w:sz w:val="21"/>
                <w:szCs w:val="21"/>
                <w:lang w:val="en-US"/>
              </w:rPr>
              <w:t xml:space="preserve">___________________________</w:t>
            </w:r>
          </w:p>
          <w:p w14:paraId="7A76B39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iCs/>
                <w:sz w:val="21"/>
                <w:szCs w:val="21"/>
                <w:lang w:val="en-US"/>
              </w:rPr>
            </w:pPr>
            <w:r xmlns:w="http://schemas.openxmlformats.org/wordprocessingml/2006/main" w:rsidRPr="00E84C88">
              <w:rPr>
                <w:rFonts w:ascii="Arial" w:eastAsia="Times New Roman" w:hAnsi="Arial" w:cs="Arial"/>
                <w:iCs/>
                <w:sz w:val="15"/>
                <w:szCs w:val="15"/>
                <w:lang w:val="en-US"/>
              </w:rPr>
              <w:t xml:space="preserve">last name </w:t>
            </w:r>
            <w:r xmlns:w="http://schemas.openxmlformats.org/wordprocessingml/2006/main" w:rsidRPr="00E84C88">
              <w:rPr>
                <w:rFonts w:ascii="GHEA Grapalat" w:eastAsia="Times New Roman" w:hAnsi="GHEA Grapalat" w:cs="Times New Roman"/>
                <w:iCs/>
                <w:sz w:val="15"/>
                <w:szCs w:val="15"/>
                <w:lang w:val="en-US"/>
              </w:rPr>
              <w:t xml:space="preserve">, </w:t>
            </w:r>
            <w:r xmlns:w="http://schemas.openxmlformats.org/wordprocessingml/2006/main" w:rsidRPr="00E84C88">
              <w:rPr>
                <w:rFonts w:ascii="Arial" w:eastAsia="Times New Roman" w:hAnsi="Arial" w:cs="Arial"/>
                <w:iCs/>
                <w:sz w:val="15"/>
                <w:szCs w:val="15"/>
                <w:lang w:val="en-US"/>
              </w:rPr>
              <w:t xml:space="preserve">first name</w:t>
            </w:r>
          </w:p>
        </w:tc>
      </w:tr>
      <w:tr w:rsidR="00532D6C" w:rsidRPr="00E84C88" w14:paraId="2D5B3C04" w14:textId="77777777" w:rsidTr="00532D6C">
        <w:trPr>
          <w:trHeight w:val="281"/>
          <w:tblCellSpacing w:w="7" w:type="dxa"/>
          <w:jc w:val="center"/>
        </w:trPr>
        <w:tc>
          <w:tcPr>
            <w:tcW w:w="0" w:type="auto"/>
            <w:vAlign w:val="center"/>
          </w:tcPr>
          <w:p w14:paraId="0171D45A"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iCs/>
                <w:color w:val="000000"/>
                <w:sz w:val="21"/>
                <w:szCs w:val="21"/>
                <w:lang w:val="en-US"/>
              </w:rPr>
            </w:pPr>
            <w:r xmlns:w="http://schemas.openxmlformats.org/wordprocessingml/2006/main" w:rsidRPr="00E84C88">
              <w:rPr>
                <w:rFonts w:ascii="GHEA Grapalat" w:eastAsia="Times New Roman" w:hAnsi="GHEA Grapalat" w:cs="Times New Roman"/>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K.</w:t>
            </w:r>
            <w:r xmlns:w="http://schemas.openxmlformats.org/wordprocessingml/2006/main" w:rsidRPr="00E84C88">
              <w:rPr>
                <w:rFonts w:ascii="GHEA Grapalat" w:eastAsia="Times New Roman" w:hAnsi="GHEA Grapalat" w:cs="Times New Roman"/>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T.</w:t>
            </w:r>
            <w:r xmlns:w="http://schemas.openxmlformats.org/wordprocessingml/2006/main" w:rsidRPr="00E84C88">
              <w:rPr>
                <w:rFonts w:ascii="GHEA Grapalat" w:eastAsia="Times New Roman" w:hAnsi="GHEA Grapalat" w:cs="Times New Roman"/>
                <w:iCs/>
                <w:color w:val="000000"/>
                <w:sz w:val="21"/>
                <w:szCs w:val="21"/>
                <w:lang w:val="en-US"/>
              </w:rPr>
              <w:t xml:space="preserve">​</w:t>
            </w:r>
            <w:r xmlns:w="http://schemas.openxmlformats.org/wordprocessingml/2006/main" w:rsidRPr="00E84C88">
              <w:rPr>
                <w:rFonts w:ascii="GHEA Grapalat" w:eastAsia="Times New Roman" w:hAnsi="GHEA Grapalat" w:cs="Courier New"/>
                <w:iCs/>
                <w:color w:val="000000"/>
                <w:sz w:val="21"/>
                <w:szCs w:val="21"/>
                <w:lang w:val="en-US"/>
              </w:rPr>
              <w:t xml:space="preserve"> </w:t>
            </w:r>
            <w:r xmlns:w="http://schemas.openxmlformats.org/wordprocessingml/2006/main" w:rsidRPr="00E84C88">
              <w:rPr>
                <w:rFonts w:ascii="GHEA Grapalat" w:eastAsia="Times New Roman" w:hAnsi="GHEA Grapalat" w:cs="GHEA Grapalat"/>
                <w:iCs/>
                <w:color w:val="000000"/>
                <w:sz w:val="21"/>
                <w:szCs w:val="21"/>
                <w:lang w:val="en-US"/>
              </w:rPr>
              <w:t xml:space="preserve">                                                                                </w:t>
            </w:r>
          </w:p>
        </w:tc>
        <w:tc>
          <w:tcPr>
            <w:tcW w:w="0" w:type="auto"/>
            <w:vAlign w:val="center"/>
          </w:tcPr>
          <w:p w14:paraId="06EC2BDC" w14:textId="77777777" w:rsidR="00532D6C" w:rsidRPr="00E84C88" w:rsidRDefault="00532D6C" w:rsidP="00532D6C">
            <w:pPr xmlns:w="http://schemas.openxmlformats.org/wordprocessingml/2006/main">
              <w:spacing w:after="0" w:line="240" w:lineRule="auto"/>
              <w:rPr>
                <w:rFonts w:ascii="GHEA Grapalat" w:eastAsia="Times New Roman" w:hAnsi="GHEA Grapalat" w:cs="Times New Roman"/>
                <w:iCs/>
                <w:color w:val="000000"/>
                <w:sz w:val="21"/>
                <w:szCs w:val="21"/>
                <w:lang w:val="en-US"/>
              </w:rPr>
            </w:pPr>
            <w:r xmlns:w="http://schemas.openxmlformats.org/wordprocessingml/2006/main" w:rsidRPr="00E84C88">
              <w:rPr>
                <w:rFonts w:ascii="GHEA Grapalat" w:eastAsia="Times New Roman" w:hAnsi="GHEA Grapalat" w:cs="Courier New"/>
                <w:iCs/>
                <w:color w:val="000000"/>
                <w:sz w:val="21"/>
                <w:szCs w:val="21"/>
                <w:lang w:val="en-US"/>
              </w:rPr>
              <w:t xml:space="preserve"> </w:t>
            </w:r>
            <w:r xmlns:w="http://schemas.openxmlformats.org/wordprocessingml/2006/main" w:rsidRPr="00E84C88">
              <w:rPr>
                <w:rFonts w:ascii="GHEA Grapalat" w:eastAsia="Times New Roman" w:hAnsi="GHEA Grapalat" w:cs="GHEA Grapalat"/>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K.</w:t>
            </w:r>
            <w:r xmlns:w="http://schemas.openxmlformats.org/wordprocessingml/2006/main" w:rsidRPr="00E84C88">
              <w:rPr>
                <w:rFonts w:ascii="GHEA Grapalat" w:eastAsia="Times New Roman" w:hAnsi="GHEA Grapalat" w:cs="Times New Roman"/>
                <w:iCs/>
                <w:color w:val="000000"/>
                <w:sz w:val="21"/>
                <w:szCs w:val="21"/>
                <w:lang w:val="en-US"/>
              </w:rPr>
              <w:t xml:space="preserve">​ </w:t>
            </w:r>
            <w:r xmlns:w="http://schemas.openxmlformats.org/wordprocessingml/2006/main" w:rsidRPr="00E84C88">
              <w:rPr>
                <w:rFonts w:ascii="Arial" w:eastAsia="Times New Roman" w:hAnsi="Arial" w:cs="Arial"/>
                <w:iCs/>
                <w:color w:val="000000"/>
                <w:sz w:val="21"/>
                <w:szCs w:val="21"/>
                <w:lang w:val="en-US"/>
              </w:rPr>
              <w:t xml:space="preserve">T.</w:t>
            </w:r>
            <w:r xmlns:w="http://schemas.openxmlformats.org/wordprocessingml/2006/main" w:rsidRPr="00E84C88">
              <w:rPr>
                <w:rFonts w:ascii="GHEA Grapalat" w:eastAsia="Times New Roman" w:hAnsi="GHEA Grapalat" w:cs="Times New Roman"/>
                <w:iCs/>
                <w:color w:val="000000"/>
                <w:sz w:val="21"/>
                <w:szCs w:val="21"/>
                <w:lang w:val="en-US"/>
              </w:rPr>
              <w:t xml:space="preserve">​</w:t>
            </w:r>
          </w:p>
        </w:tc>
      </w:tr>
    </w:tbl>
    <w:p w14:paraId="201A2110"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2573161A"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4B23B6E1"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342BA640" w14:textId="77777777" w:rsidR="00532D6C" w:rsidRPr="00E84C88" w:rsidRDefault="00532D6C" w:rsidP="00532D6C">
      <w:pPr>
        <w:spacing w:after="0" w:line="240" w:lineRule="auto"/>
        <w:jc w:val="right"/>
        <w:rPr>
          <w:rFonts w:ascii="GHEA Grapalat" w:eastAsia="Times New Roman" w:hAnsi="GHEA Grapalat" w:cs="Sylfaen"/>
          <w:sz w:val="20"/>
          <w:szCs w:val="24"/>
          <w:lang w:val="pt-BR"/>
        </w:rPr>
      </w:pPr>
    </w:p>
    <w:p w14:paraId="0995B294"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4"/>
          <w:lang w:val="en-US"/>
        </w:rPr>
      </w:pPr>
      <w:r xmlns:w="http://schemas.openxmlformats.org/wordprocessingml/2006/main" w:rsidRPr="00E84C88">
        <w:rPr>
          <w:rFonts w:ascii="Arial" w:eastAsia="Times New Roman" w:hAnsi="Arial" w:cs="Arial"/>
          <w:sz w:val="20"/>
          <w:szCs w:val="24"/>
          <w:lang w:val="pt-BR"/>
        </w:rPr>
        <w:lastRenderedPageBreak xmlns:w="http://schemas.openxmlformats.org/wordprocessingml/2006/main"/>
      </w:r>
      <w:r xmlns:w="http://schemas.openxmlformats.org/wordprocessingml/2006/main" w:rsidRPr="00E84C88">
        <w:rPr>
          <w:rFonts w:ascii="Arial" w:eastAsia="Times New Roman" w:hAnsi="Arial" w:cs="Arial"/>
          <w:sz w:val="20"/>
          <w:szCs w:val="24"/>
          <w:lang w:val="pt-BR"/>
        </w:rPr>
        <w:t xml:space="preserve">Appendix </w:t>
      </w:r>
      <w:r xmlns:w="http://schemas.openxmlformats.org/wordprocessingml/2006/main" w:rsidRPr="00E84C88">
        <w:rPr>
          <w:rFonts w:ascii="GHEA Grapalat" w:eastAsia="Times New Roman" w:hAnsi="GHEA Grapalat" w:cs="Sylfaen"/>
          <w:sz w:val="20"/>
          <w:szCs w:val="24"/>
          <w:lang w:val="en-US"/>
        </w:rPr>
        <w:t xml:space="preserve">3.1</w:t>
      </w:r>
    </w:p>
    <w:p w14:paraId="4EF09CA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4"/>
          <w:lang w:val="pt-BR"/>
        </w:rPr>
      </w:pPr>
      <w:r xmlns:w="http://schemas.openxmlformats.org/wordprocessingml/2006/main" w:rsidRPr="00E84C88">
        <w:rPr>
          <w:rFonts w:ascii="GHEA Grapalat" w:eastAsia="Times New Roman" w:hAnsi="GHEA Grapalat" w:cs="Sylfaen"/>
          <w:sz w:val="20"/>
          <w:szCs w:val="24"/>
          <w:lang w:val="pt-BR"/>
        </w:rPr>
        <w:t xml:space="preserve">20 </w:t>
      </w:r>
      <w:r xmlns:w="http://schemas.openxmlformats.org/wordprocessingml/2006/main" w:rsidRPr="00E84C88">
        <w:rPr>
          <w:rFonts w:ascii="Arial" w:eastAsia="Times New Roman" w:hAnsi="Arial" w:cs="Arial"/>
          <w:sz w:val="20"/>
          <w:szCs w:val="24"/>
          <w:lang w:val="pt-BR"/>
        </w:rPr>
        <w:t xml:space="preserve">years</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sealed</w:t>
      </w:r>
      <w:r xmlns:w="http://schemas.openxmlformats.org/wordprocessingml/2006/main" w:rsidRPr="00E84C88">
        <w:rPr>
          <w:rFonts w:ascii="GHEA Grapalat" w:eastAsia="Times New Roman" w:hAnsi="GHEA Grapalat" w:cs="Sylfaen"/>
          <w:sz w:val="20"/>
          <w:szCs w:val="24"/>
          <w:lang w:val="pt-BR"/>
        </w:rPr>
        <w:t xml:space="preserve"> </w:t>
      </w:r>
    </w:p>
    <w:p w14:paraId="7FB57D30" w14:textId="77777777" w:rsidR="00532D6C" w:rsidRPr="00E84C88" w:rsidRDefault="00532D6C" w:rsidP="00532D6C">
      <w:pPr xmlns:w="http://schemas.openxmlformats.org/wordprocessingml/2006/main">
        <w:spacing w:after="0" w:line="240" w:lineRule="auto"/>
        <w:jc w:val="right"/>
        <w:rPr>
          <w:rFonts w:ascii="GHEA Grapalat" w:eastAsia="Times New Roman" w:hAnsi="GHEA Grapalat" w:cs="Sylfaen"/>
          <w:sz w:val="20"/>
          <w:szCs w:val="24"/>
          <w:lang w:val="pt-BR"/>
        </w:rPr>
      </w:pP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with code</w:t>
      </w:r>
      <w:r xmlns:w="http://schemas.openxmlformats.org/wordprocessingml/2006/main" w:rsidRPr="00E84C88">
        <w:rPr>
          <w:rFonts w:ascii="GHEA Grapalat" w:eastAsia="Times New Roman" w:hAnsi="GHEA Grapalat" w:cs="Sylfaen"/>
          <w:sz w:val="20"/>
          <w:szCs w:val="24"/>
          <w:lang w:val="pt-BR"/>
        </w:rPr>
        <w:t xml:space="preserve"> </w:t>
      </w:r>
      <w:r xmlns:w="http://schemas.openxmlformats.org/wordprocessingml/2006/main" w:rsidRPr="00E84C88">
        <w:rPr>
          <w:rFonts w:ascii="Arial" w:eastAsia="Times New Roman" w:hAnsi="Arial" w:cs="Arial"/>
          <w:sz w:val="20"/>
          <w:szCs w:val="24"/>
          <w:lang w:val="pt-BR"/>
        </w:rPr>
        <w:t xml:space="preserve">of the contract</w:t>
      </w:r>
    </w:p>
    <w:p w14:paraId="70909D2F"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sz w:val="24"/>
          <w:szCs w:val="24"/>
          <w:lang w:val="en-US"/>
        </w:rPr>
      </w:pPr>
    </w:p>
    <w:p w14:paraId="76EB12ED" w14:textId="77777777" w:rsidR="00532D6C" w:rsidRPr="00E84C88" w:rsidRDefault="00532D6C" w:rsidP="00532D6C">
      <w:pPr>
        <w:tabs>
          <w:tab w:val="left" w:pos="360"/>
          <w:tab w:val="left" w:pos="540"/>
        </w:tabs>
        <w:spacing w:after="0" w:line="240" w:lineRule="auto"/>
        <w:jc w:val="center"/>
        <w:rPr>
          <w:rFonts w:ascii="GHEA Grapalat" w:eastAsia="Times New Roman" w:hAnsi="GHEA Grapalat" w:cs="Sylfaen"/>
          <w:b/>
          <w:bCs/>
          <w:sz w:val="24"/>
          <w:szCs w:val="24"/>
          <w:lang w:val="en-US"/>
        </w:rPr>
      </w:pPr>
    </w:p>
    <w:p w14:paraId="3341FBDE" w14:textId="77777777" w:rsidR="00532D6C" w:rsidRPr="00E84C88" w:rsidRDefault="00532D6C" w:rsidP="00532D6C">
      <w:pPr>
        <w:spacing w:after="0" w:line="240" w:lineRule="auto"/>
        <w:ind w:left="-142" w:firstLine="142"/>
        <w:jc w:val="center"/>
        <w:rPr>
          <w:rFonts w:ascii="GHEA Grapalat" w:eastAsia="Times New Roman" w:hAnsi="GHEA Grapalat" w:cs="Sylfaen"/>
          <w:sz w:val="24"/>
          <w:szCs w:val="24"/>
          <w:lang w:val="en-US"/>
        </w:rPr>
      </w:pPr>
    </w:p>
    <w:p w14:paraId="0568518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Cs/>
          <w:sz w:val="18"/>
          <w:szCs w:val="18"/>
          <w:lang w:val="en-US"/>
        </w:rPr>
      </w:pPr>
      <w:r xmlns:w="http://schemas.openxmlformats.org/wordprocessingml/2006/main" w:rsidRPr="00E84C88">
        <w:rPr>
          <w:rFonts w:ascii="Arial" w:eastAsia="Times New Roman" w:hAnsi="Arial" w:cs="Arial"/>
          <w:bCs/>
          <w:sz w:val="18"/>
          <w:szCs w:val="18"/>
          <w:lang w:val="en-US"/>
        </w:rPr>
        <w:t xml:space="preserve">ACT </w:t>
      </w:r>
      <w:r xmlns:w="http://schemas.openxmlformats.org/wordprocessingml/2006/main" w:rsidRPr="00E84C88">
        <w:rPr>
          <w:rFonts w:ascii="GHEA Grapalat" w:eastAsia="Times New Roman" w:hAnsi="GHEA Grapalat" w:cs="Sylfaen"/>
          <w:bCs/>
          <w:sz w:val="18"/>
          <w:szCs w:val="18"/>
          <w:lang w:val="en-US"/>
        </w:rPr>
        <w:t xml:space="preserve">N:</w:t>
      </w:r>
      <w:r xmlns:w="http://schemas.openxmlformats.org/wordprocessingml/2006/main" w:rsidRPr="00E84C88">
        <w:rPr>
          <w:rFonts w:ascii="GHEA Grapalat" w:eastAsia="Times New Roman" w:hAnsi="GHEA Grapalat" w:cs="Sylfaen"/>
          <w:bCs/>
          <w:sz w:val="18"/>
          <w:szCs w:val="18"/>
          <w:u w:val="single"/>
          <w:lang w:val="en-US"/>
        </w:rPr>
        <w:tab xmlns:w="http://schemas.openxmlformats.org/wordprocessingml/2006/main"/>
      </w:r>
      <w:r xmlns:w="http://schemas.openxmlformats.org/wordprocessingml/2006/main" w:rsidRPr="00E84C88">
        <w:rPr>
          <w:rFonts w:ascii="GHEA Grapalat" w:eastAsia="Times New Roman" w:hAnsi="GHEA Grapalat" w:cs="Sylfaen"/>
          <w:bCs/>
          <w:sz w:val="18"/>
          <w:szCs w:val="18"/>
          <w:lang w:val="en-US"/>
        </w:rPr>
        <w:t xml:space="preserve">           </w:t>
      </w:r>
    </w:p>
    <w:p w14:paraId="0E0CBF1A" w14:textId="77777777" w:rsidR="00532D6C" w:rsidRPr="00E84C88" w:rsidRDefault="00532D6C" w:rsidP="00532D6C">
      <w:pPr xmlns:w="http://schemas.openxmlformats.org/wordprocessingml/2006/main">
        <w:tabs>
          <w:tab w:val="left" w:pos="360"/>
          <w:tab w:val="left" w:pos="540"/>
          <w:tab w:val="left" w:pos="2250"/>
        </w:tabs>
        <w:spacing w:after="0" w:line="240" w:lineRule="auto"/>
        <w:jc w:val="center"/>
        <w:rPr>
          <w:rFonts w:ascii="GHEA Grapalat" w:eastAsia="Times New Roman" w:hAnsi="GHEA Grapalat" w:cs="Sylfaen"/>
          <w:bCs/>
          <w:sz w:val="18"/>
          <w:szCs w:val="18"/>
          <w:lang w:val="en-US"/>
        </w:rPr>
      </w:pPr>
      <w:proofErr xmlns:w="http://schemas.openxmlformats.org/wordprocessingml/2006/main" w:type="gramStart"/>
      <w:r xmlns:w="http://schemas.openxmlformats.org/wordprocessingml/2006/main" w:rsidRPr="00E84C88">
        <w:rPr>
          <w:rFonts w:ascii="Arial" w:eastAsia="Times New Roman" w:hAnsi="Arial" w:cs="Arial"/>
          <w:bCs/>
          <w:sz w:val="18"/>
          <w:szCs w:val="18"/>
          <w:lang w:val="en-US"/>
        </w:rPr>
        <w:t xml:space="preserve">of the contract</w:t>
      </w:r>
      <w:proofErr xmlns:w="http://schemas.openxmlformats.org/wordprocessingml/2006/main" w:type="gramEnd"/>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the result</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To the buyer</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to deliver</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the fact</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to fix</w:t>
      </w:r>
      <w:r xmlns:w="http://schemas.openxmlformats.org/wordprocessingml/2006/main" w:rsidRPr="00E84C88">
        <w:rPr>
          <w:rFonts w:ascii="GHEA Grapalat" w:eastAsia="Times New Roman" w:hAnsi="GHEA Grapalat" w:cs="Sylfaen"/>
          <w:bCs/>
          <w:sz w:val="18"/>
          <w:szCs w:val="18"/>
          <w:lang w:val="en-US"/>
        </w:rPr>
        <w:t xml:space="preserve"> </w:t>
      </w:r>
      <w:r xmlns:w="http://schemas.openxmlformats.org/wordprocessingml/2006/main" w:rsidRPr="00E84C88">
        <w:rPr>
          <w:rFonts w:ascii="Arial" w:eastAsia="Times New Roman" w:hAnsi="Arial" w:cs="Arial"/>
          <w:bCs/>
          <w:sz w:val="18"/>
          <w:szCs w:val="18"/>
          <w:lang w:val="en-US"/>
        </w:rPr>
        <w:t xml:space="preserve">regarding</w:t>
      </w:r>
      <w:r xmlns:w="http://schemas.openxmlformats.org/wordprocessingml/2006/main" w:rsidRPr="00E84C88">
        <w:rPr>
          <w:rFonts w:ascii="GHEA Grapalat" w:eastAsia="Times New Roman" w:hAnsi="GHEA Grapalat" w:cs="Sylfaen"/>
          <w:bCs/>
          <w:sz w:val="18"/>
          <w:szCs w:val="18"/>
          <w:lang w:val="en-US"/>
        </w:rPr>
        <w:t xml:space="preserve">                                                                                                                               </w:t>
      </w:r>
    </w:p>
    <w:p w14:paraId="1A0C031E"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
          <w:bCs/>
          <w:sz w:val="18"/>
          <w:szCs w:val="18"/>
          <w:lang w:val="en-US"/>
        </w:rPr>
      </w:pPr>
      <w:r xmlns:w="http://schemas.openxmlformats.org/wordprocessingml/2006/main" w:rsidRPr="00E84C88">
        <w:rPr>
          <w:rFonts w:ascii="GHEA Grapalat" w:eastAsia="Times New Roman" w:hAnsi="GHEA Grapalat" w:cs="Sylfaen"/>
          <w:bCs/>
          <w:sz w:val="18"/>
          <w:szCs w:val="18"/>
          <w:lang w:val="en-US"/>
        </w:rPr>
        <w:t xml:space="preserve">                                                                                                                        </w:t>
      </w:r>
    </w:p>
    <w:p w14:paraId="59E051FD" w14:textId="77777777" w:rsidR="00532D6C" w:rsidRPr="00E84C88" w:rsidRDefault="00532D6C" w:rsidP="00532D6C">
      <w:pPr>
        <w:tabs>
          <w:tab w:val="left" w:pos="360"/>
          <w:tab w:val="left" w:pos="540"/>
        </w:tabs>
        <w:spacing w:after="0" w:line="240" w:lineRule="auto"/>
        <w:rPr>
          <w:rFonts w:ascii="GHEA Grapalat" w:eastAsia="Times New Roman" w:hAnsi="GHEA Grapalat" w:cs="Sylfaen"/>
          <w:sz w:val="18"/>
          <w:lang w:val="en-US"/>
        </w:rPr>
      </w:pPr>
    </w:p>
    <w:p w14:paraId="0DB64AAE" w14:textId="77777777" w:rsidR="00532D6C" w:rsidRPr="00E84C88" w:rsidRDefault="00532D6C" w:rsidP="00532D6C">
      <w:pPr xmlns:w="http://schemas.openxmlformats.org/wordprocessingml/2006/main">
        <w:tabs>
          <w:tab w:val="left" w:pos="360"/>
          <w:tab w:val="left" w:pos="540"/>
        </w:tabs>
        <w:spacing w:after="0" w:line="240" w:lineRule="auto"/>
        <w:ind w:left="-540" w:firstLine="180"/>
        <w:jc w:val="both"/>
        <w:rPr>
          <w:rFonts w:ascii="GHEA Grapalat" w:eastAsia="Times New Roman" w:hAnsi="GHEA Grapalat" w:cs="Sylfaen"/>
          <w:sz w:val="20"/>
          <w:szCs w:val="24"/>
          <w:lang w:val="en-US"/>
        </w:rPr>
      </w:pP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Arial" w:eastAsia="Times New Roman" w:hAnsi="Arial" w:cs="Arial"/>
          <w:sz w:val="20"/>
          <w:szCs w:val="24"/>
          <w:lang w:val="hy-AM"/>
        </w:rPr>
        <w:t xml:space="preserve">Hereby</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recorded</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is </w:t>
      </w:r>
      <w:r xmlns:w="http://schemas.openxmlformats.org/wordprocessingml/2006/main" w:rsidRPr="00E84C88">
        <w:rPr>
          <w:rFonts w:ascii="GHEA Grapalat" w:eastAsia="Times New Roman" w:hAnsi="GHEA Grapalat" w:cs="Sylfaen"/>
          <w:sz w:val="20"/>
          <w:szCs w:val="24"/>
          <w:lang w:val="hy-AM"/>
        </w:rPr>
        <w:t xml:space="preserve">that</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 xml:space="preserve">        </w:t>
      </w:r>
      <w:r xmlns:w="http://schemas.openxmlformats.org/wordprocessingml/2006/main" w:rsidRPr="00E84C88">
        <w:rPr>
          <w:rFonts w:ascii="GHEA Grapalat" w:eastAsia="Times New Roman" w:hAnsi="GHEA Grapalat" w:cs="Sylfaen"/>
          <w:sz w:val="20"/>
          <w:szCs w:val="24"/>
          <w:lang w:val="en-US"/>
        </w:rPr>
        <w:t xml:space="preserve">of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hereinafter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Buyer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hy-AM"/>
        </w:rPr>
        <w:t xml:space="preserve">and</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p>
    <w:p w14:paraId="255B9AAD" w14:textId="77777777" w:rsidR="00532D6C" w:rsidRPr="00E84C88" w:rsidRDefault="00532D6C" w:rsidP="00532D6C">
      <w:pPr xmlns:w="http://schemas.openxmlformats.org/wordprocessingml/2006/main">
        <w:tabs>
          <w:tab w:val="left" w:pos="360"/>
          <w:tab w:val="left" w:pos="540"/>
        </w:tabs>
        <w:spacing w:after="0" w:line="240" w:lineRule="auto"/>
        <w:ind w:left="-540" w:firstLine="180"/>
        <w:jc w:val="both"/>
        <w:rPr>
          <w:rFonts w:ascii="GHEA Grapalat" w:eastAsia="Times New Roman" w:hAnsi="GHEA Grapalat" w:cs="Sylfaen"/>
          <w:sz w:val="12"/>
          <w:szCs w:val="16"/>
          <w:lang w:val="en-US"/>
        </w:rPr>
      </w:pP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12"/>
          <w:szCs w:val="16"/>
          <w:lang w:val="en-US"/>
        </w:rPr>
        <w:t xml:space="preserve">Buyer's:</w:t>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Arial" w:eastAsia="Times New Roman" w:hAnsi="Arial" w:cs="Arial"/>
          <w:sz w:val="12"/>
          <w:szCs w:val="16"/>
          <w:lang w:val="en-US"/>
        </w:rPr>
        <w:t xml:space="preserve">name:</w:t>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Arial" w:eastAsia="Times New Roman" w:hAnsi="Arial" w:cs="Arial"/>
          <w:sz w:val="12"/>
          <w:szCs w:val="16"/>
          <w:lang w:val="en-US"/>
        </w:rPr>
        <w:t xml:space="preserve">Seller's:</w:t>
      </w:r>
      <w:r xmlns:w="http://schemas.openxmlformats.org/wordprocessingml/2006/main" w:rsidRPr="00E84C88">
        <w:rPr>
          <w:rFonts w:ascii="GHEA Grapalat" w:eastAsia="Times New Roman" w:hAnsi="GHEA Grapalat" w:cs="Sylfaen"/>
          <w:sz w:val="12"/>
          <w:szCs w:val="16"/>
          <w:lang w:val="en-US"/>
        </w:rPr>
        <w:t xml:space="preserve"> </w:t>
      </w:r>
      <w:r xmlns:w="http://schemas.openxmlformats.org/wordprocessingml/2006/main" w:rsidRPr="00E84C88">
        <w:rPr>
          <w:rFonts w:ascii="Arial" w:eastAsia="Times New Roman" w:hAnsi="Arial" w:cs="Arial"/>
          <w:sz w:val="12"/>
          <w:szCs w:val="16"/>
          <w:lang w:val="en-US"/>
        </w:rPr>
        <w:t xml:space="preserve">name:</w:t>
      </w:r>
      <w:r xmlns:w="http://schemas.openxmlformats.org/wordprocessingml/2006/main" w:rsidRPr="00E84C88">
        <w:rPr>
          <w:rFonts w:ascii="GHEA Grapalat" w:eastAsia="Times New Roman" w:hAnsi="GHEA Grapalat" w:cs="Sylfaen"/>
          <w:sz w:val="12"/>
          <w:szCs w:val="16"/>
          <w:lang w:val="en-US"/>
        </w:rPr>
        <w:tab xmlns:w="http://schemas.openxmlformats.org/wordprocessingml/2006/main"/>
      </w:r>
    </w:p>
    <w:p w14:paraId="4649B1CB" w14:textId="77777777" w:rsidR="00532D6C" w:rsidRPr="00E84C88" w:rsidRDefault="00532D6C" w:rsidP="00532D6C">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hereinafter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en-US"/>
        </w:rPr>
        <w:t xml:space="preserve">Seller </w:t>
      </w:r>
      <w:r xmlns:w="http://schemas.openxmlformats.org/wordprocessingml/2006/main" w:rsidRPr="00E84C88">
        <w:rPr>
          <w:rFonts w:ascii="GHEA Grapalat" w:eastAsia="Times New Roman" w:hAnsi="GHEA Grapalat" w:cs="Sylfaen"/>
          <w:sz w:val="20"/>
          <w:szCs w:val="24"/>
          <w:lang w:val="hy-AM"/>
        </w:rPr>
        <w:t xml:space="preserve">)</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between </w:t>
      </w:r>
      <w:r xmlns:w="http://schemas.openxmlformats.org/wordprocessingml/2006/main" w:rsidRPr="00E84C88">
        <w:rPr>
          <w:rFonts w:ascii="GHEA Grapalat" w:eastAsia="Times New Roman" w:hAnsi="GHEA Grapalat" w:cs="Sylfaen"/>
          <w:sz w:val="20"/>
          <w:szCs w:val="24"/>
          <w:lang w:val="en-US"/>
        </w:rPr>
        <w:t xml:space="preserve">20</w:t>
      </w:r>
      <w:r xmlns:w="http://schemas.openxmlformats.org/wordprocessingml/2006/main" w:rsidRPr="00E84C88">
        <w:rPr>
          <w:rFonts w:ascii="Arial" w:eastAsia="Times New Roman" w:hAnsi="Arial" w:cs="Arial"/>
          <w:sz w:val="20"/>
          <w:szCs w:val="24"/>
          <w:lang w:val="en-US"/>
        </w:rPr>
        <w:t xml:space="preserve">​</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en-US"/>
        </w:rPr>
        <w:tab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to</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sealed </w:t>
      </w:r>
      <w:r xmlns:w="http://schemas.openxmlformats.org/wordprocessingml/2006/main" w:rsidRPr="00E84C88">
        <w:rPr>
          <w:rFonts w:ascii="GHEA Grapalat" w:eastAsia="Times New Roman" w:hAnsi="GHEA Grapalat" w:cs="Sylfaen"/>
          <w:sz w:val="20"/>
          <w:szCs w:val="24"/>
          <w:lang w:val="hy-AM"/>
        </w:rPr>
        <w:t xml:space="preserve">N:</w:t>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p>
    <w:p w14:paraId="14369583" w14:textId="77777777" w:rsidR="00532D6C" w:rsidRPr="00E84C88" w:rsidRDefault="00532D6C" w:rsidP="00532D6C">
      <w:pPr xmlns:w="http://schemas.openxmlformats.org/wordprocessingml/2006/main">
        <w:tabs>
          <w:tab w:val="left" w:pos="360"/>
          <w:tab w:val="left" w:pos="540"/>
        </w:tabs>
        <w:spacing w:after="0" w:line="240" w:lineRule="auto"/>
        <w:ind w:right="-360"/>
        <w:jc w:val="both"/>
        <w:rPr>
          <w:rFonts w:ascii="GHEA Grapalat" w:eastAsia="Times New Roman" w:hAnsi="GHEA Grapalat" w:cs="Sylfaen"/>
          <w:sz w:val="12"/>
          <w:szCs w:val="16"/>
          <w:lang w:val="hy-AM"/>
        </w:rPr>
      </w:pP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Arial" w:eastAsia="Times New Roman" w:hAnsi="Arial" w:cs="Arial"/>
          <w:sz w:val="12"/>
          <w:szCs w:val="16"/>
          <w:lang w:val="hy-AM"/>
        </w:rPr>
        <w:t xml:space="preserve">of the contract</w:t>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sealing</w:t>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the date</w:t>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of the contract</w:t>
      </w:r>
      <w:r xmlns:w="http://schemas.openxmlformats.org/wordprocessingml/2006/main" w:rsidRPr="00E84C88">
        <w:rPr>
          <w:rFonts w:ascii="GHEA Grapalat" w:eastAsia="Times New Roman" w:hAnsi="GHEA Grapalat" w:cs="Sylfaen"/>
          <w:sz w:val="12"/>
          <w:szCs w:val="16"/>
          <w:lang w:val="hy-AM"/>
        </w:rPr>
        <w:t xml:space="preserve"> </w:t>
      </w:r>
      <w:r xmlns:w="http://schemas.openxmlformats.org/wordprocessingml/2006/main" w:rsidRPr="00E84C88">
        <w:rPr>
          <w:rFonts w:ascii="Arial" w:eastAsia="Times New Roman" w:hAnsi="Arial" w:cs="Arial"/>
          <w:sz w:val="12"/>
          <w:szCs w:val="16"/>
          <w:lang w:val="hy-AM"/>
        </w:rPr>
        <w:t xml:space="preserve">the number</w:t>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r xmlns:w="http://schemas.openxmlformats.org/wordprocessingml/2006/main" w:rsidRPr="00E84C88">
        <w:rPr>
          <w:rFonts w:ascii="GHEA Grapalat" w:eastAsia="Times New Roman" w:hAnsi="GHEA Grapalat" w:cs="Sylfaen"/>
          <w:sz w:val="12"/>
          <w:szCs w:val="16"/>
          <w:lang w:val="hy-AM"/>
        </w:rPr>
        <w:tab xmlns:w="http://schemas.openxmlformats.org/wordprocessingml/2006/main"/>
      </w:r>
    </w:p>
    <w:p w14:paraId="0D127120" w14:textId="77777777" w:rsidR="00532D6C" w:rsidRPr="00E84C88" w:rsidRDefault="00532D6C" w:rsidP="00532D6C">
      <w:pPr xmlns:w="http://schemas.openxmlformats.org/wordprocessingml/2006/main">
        <w:tabs>
          <w:tab w:val="left" w:pos="360"/>
          <w:tab w:val="left" w:pos="540"/>
        </w:tabs>
        <w:spacing w:after="0" w:line="240" w:lineRule="auto"/>
        <w:jc w:val="both"/>
        <w:rPr>
          <w:rFonts w:ascii="GHEA Grapalat" w:eastAsia="Times New Roman" w:hAnsi="GHEA Grapalat" w:cs="Sylfaen"/>
          <w:sz w:val="20"/>
          <w:szCs w:val="24"/>
          <w:lang w:val="hy-AM"/>
        </w:rPr>
      </w:pPr>
      <w:r xmlns:w="http://schemas.openxmlformats.org/wordprocessingml/2006/main" w:rsidRPr="00E84C88">
        <w:rPr>
          <w:rFonts w:ascii="Arial" w:eastAsia="Times New Roman" w:hAnsi="Arial" w:cs="Arial"/>
          <w:sz w:val="20"/>
          <w:szCs w:val="24"/>
          <w:lang w:val="hy-AM"/>
        </w:rPr>
        <w:t xml:space="preserve">of the contract</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within</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seller is </w:t>
      </w:r>
      <w:r xmlns:w="http://schemas.openxmlformats.org/wordprocessingml/2006/main" w:rsidRPr="00E84C88">
        <w:rPr>
          <w:rFonts w:ascii="GHEA Grapalat" w:eastAsia="Times New Roman" w:hAnsi="GHEA Grapalat" w:cs="Sylfaen"/>
          <w:sz w:val="20"/>
          <w:szCs w:val="24"/>
          <w:lang w:val="hy-AM"/>
        </w:rPr>
        <w:t xml:space="preserve">20 </w:t>
      </w:r>
      <w:r xmlns:w="http://schemas.openxmlformats.org/wordprocessingml/2006/main" w:rsidRPr="00E84C88">
        <w:rPr>
          <w:rFonts w:ascii="Arial" w:eastAsia="Times New Roman" w:hAnsi="Arial" w:cs="Arial"/>
          <w:sz w:val="20"/>
          <w:szCs w:val="24"/>
          <w:lang w:val="hy-AM"/>
        </w:rPr>
        <w:t xml:space="preserve">years old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u w:val="single"/>
          <w:lang w:val="hy-AM"/>
        </w:rPr>
        <w:tab xmlns:w="http://schemas.openxmlformats.org/wordprocessingml/2006/main"/>
      </w:r>
      <w:r xmlns:w="http://schemas.openxmlformats.org/wordprocessingml/2006/main" w:rsidRPr="00E84C88">
        <w:rPr>
          <w:rFonts w:ascii="GHEA Grapalat" w:eastAsia="Times New Roman" w:hAnsi="GHEA Grapalat" w:cs="Sylfaen"/>
          <w:sz w:val="20"/>
          <w:szCs w:val="24"/>
          <w:lang w:val="hy-AM"/>
        </w:rPr>
        <w:t xml:space="preserve">to</w:t>
      </w:r>
      <w:r xmlns:w="http://schemas.openxmlformats.org/wordprocessingml/2006/main" w:rsidRPr="00E84C88">
        <w:rPr>
          <w:rFonts w:ascii="Arial" w:eastAsia="Times New Roman" w:hAnsi="Arial" w:cs="Arial"/>
          <w:sz w:val="20"/>
          <w:szCs w:val="24"/>
          <w:lang w:val="hy-AM"/>
        </w:rPr>
        <w:t xml:space="preserv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delivery </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acceptance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purpose</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To the buyer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handed over</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below</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specified</w:t>
      </w:r>
      <w:r xmlns:w="http://schemas.openxmlformats.org/wordprocessingml/2006/main" w:rsidRPr="00E84C88">
        <w:rPr>
          <w:rFonts w:ascii="GHEA Grapalat" w:eastAsia="Times New Roman" w:hAnsi="GHEA Grapalat" w:cs="Sylfaen"/>
          <w:sz w:val="20"/>
          <w:szCs w:val="24"/>
          <w:lang w:val="hy-AM"/>
        </w:rPr>
        <w:t xml:space="preserve"> </w:t>
      </w:r>
      <w:r xmlns:w="http://schemas.openxmlformats.org/wordprocessingml/2006/main" w:rsidRPr="00E84C88">
        <w:rPr>
          <w:rFonts w:ascii="Arial" w:eastAsia="Times New Roman" w:hAnsi="Arial" w:cs="Arial"/>
          <w:sz w:val="20"/>
          <w:szCs w:val="24"/>
          <w:lang w:val="hy-AM"/>
        </w:rPr>
        <w:t xml:space="preserve">the products </w:t>
      </w:r>
      <w:r xmlns:w="http://schemas.openxmlformats.org/wordprocessingml/2006/main" w:rsidRPr="00E84C88">
        <w:rPr>
          <w:rFonts w:ascii="GHEA Grapalat" w:eastAsia="Times New Roman" w:hAnsi="GHEA Grapalat" w:cs="Sylfaen"/>
          <w:sz w:val="20"/>
          <w:szCs w:val="24"/>
          <w:lang w:val="hy-AM"/>
        </w:rPr>
        <w:t xml:space="preserve">.</w:t>
      </w:r>
    </w:p>
    <w:p w14:paraId="178A8463" w14:textId="77777777" w:rsidR="00532D6C" w:rsidRPr="00E84C88" w:rsidRDefault="00532D6C" w:rsidP="00532D6C">
      <w:pPr>
        <w:tabs>
          <w:tab w:val="left" w:pos="2972"/>
        </w:tabs>
        <w:spacing w:after="0" w:line="240" w:lineRule="auto"/>
        <w:jc w:val="both"/>
        <w:rPr>
          <w:rFonts w:ascii="GHEA Grapalat" w:eastAsia="Times New Roman" w:hAnsi="GHEA Grapalat" w:cs="Sylfaen"/>
          <w:sz w:val="20"/>
          <w:szCs w:val="24"/>
          <w:lang w:val="hy-AM"/>
        </w:rPr>
      </w:pPr>
      <w:r w:rsidRPr="00E84C88">
        <w:rPr>
          <w:rFonts w:ascii="GHEA Grapalat" w:eastAsia="Times New Roman" w:hAnsi="GHEA Grapalat" w:cs="Sylfaen"/>
          <w:sz w:val="20"/>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32D6C" w:rsidRPr="00E84C88" w14:paraId="461D248D" w14:textId="77777777" w:rsidTr="00532D6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80580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bCs/>
                <w:sz w:val="18"/>
                <w:szCs w:val="18"/>
                <w:lang w:val="en-US" w:eastAsia="ru-RU"/>
              </w:rPr>
            </w:pPr>
            <w:r xmlns:w="http://schemas.openxmlformats.org/wordprocessingml/2006/main" w:rsidRPr="00E84C88">
              <w:rPr>
                <w:rFonts w:ascii="Arial" w:eastAsia="Times New Roman" w:hAnsi="Arial" w:cs="Arial"/>
                <w:bCs/>
                <w:sz w:val="18"/>
                <w:szCs w:val="18"/>
                <w:lang w:val="en-US" w:eastAsia="ru-RU"/>
              </w:rPr>
              <w:t xml:space="preserve">Product:</w:t>
            </w:r>
          </w:p>
        </w:tc>
      </w:tr>
      <w:tr w:rsidR="00532D6C" w:rsidRPr="00E84C88" w14:paraId="065886F4"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710033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name:</w:t>
            </w:r>
          </w:p>
        </w:tc>
        <w:tc>
          <w:tcPr>
            <w:tcW w:w="2062" w:type="dxa"/>
            <w:tcBorders>
              <w:top w:val="single" w:sz="4" w:space="0" w:color="000000"/>
              <w:left w:val="single" w:sz="4" w:space="0" w:color="000000"/>
              <w:bottom w:val="single" w:sz="4" w:space="0" w:color="000000"/>
              <w:right w:val="single" w:sz="4" w:space="0" w:color="auto"/>
            </w:tcBorders>
            <w:vAlign w:val="center"/>
          </w:tcPr>
          <w:p w14:paraId="6C587EEA"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measurement</w:t>
            </w:r>
            <w:r xmlns:w="http://schemas.openxmlformats.org/wordprocessingml/2006/main" w:rsidRPr="00E84C88">
              <w:rPr>
                <w:rFonts w:ascii="GHEA Grapalat" w:eastAsia="Times New Roman" w:hAnsi="GHEA Grapalat" w:cs="Sylfae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the unit</w:t>
            </w:r>
            <w:r xmlns:w="http://schemas.openxmlformats.org/wordprocessingml/2006/main" w:rsidRPr="00E84C88">
              <w:rPr>
                <w:rFonts w:ascii="GHEA Grapalat" w:eastAsia="Times New Roman" w:hAnsi="GHEA Grapalat" w:cs="Sylfaen"/>
                <w:sz w:val="18"/>
                <w:szCs w:val="18"/>
                <w:lang w:val="en-US"/>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A09D5B7"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Times New Roman"/>
                <w:sz w:val="18"/>
                <w:szCs w:val="18"/>
                <w:lang w:val="en-US"/>
              </w:rPr>
            </w:pPr>
            <w:r xmlns:w="http://schemas.openxmlformats.org/wordprocessingml/2006/main" w:rsidRPr="00E84C88">
              <w:rPr>
                <w:rFonts w:ascii="Arial" w:eastAsia="Times New Roman" w:hAnsi="Arial" w:cs="Arial"/>
                <w:sz w:val="18"/>
                <w:szCs w:val="18"/>
                <w:lang w:val="en-US"/>
              </w:rPr>
              <w:t xml:space="preserve">amount </w:t>
            </w:r>
            <w:r xmlns:w="http://schemas.openxmlformats.org/wordprocessingml/2006/main" w:rsidRPr="00E84C88">
              <w:rPr>
                <w:rFonts w:ascii="GHEA Grapalat" w:eastAsia="Times New Roman" w:hAnsi="GHEA Grapalat" w:cs="Times New Roman"/>
                <w:sz w:val="18"/>
                <w:szCs w:val="18"/>
                <w:lang w:val="en-US"/>
              </w:rPr>
              <w:t xml:space="preserve">( </w:t>
            </w:r>
            <w:r xmlns:w="http://schemas.openxmlformats.org/wordprocessingml/2006/main" w:rsidRPr="00E84C88">
              <w:rPr>
                <w:rFonts w:ascii="Arial" w:eastAsia="Times New Roman" w:hAnsi="Arial" w:cs="Arial"/>
                <w:sz w:val="18"/>
                <w:szCs w:val="18"/>
                <w:lang w:val="en-US"/>
              </w:rPr>
              <w:t xml:space="preserve">actual </w:t>
            </w:r>
            <w:r xmlns:w="http://schemas.openxmlformats.org/wordprocessingml/2006/main" w:rsidRPr="00E84C88">
              <w:rPr>
                <w:rFonts w:ascii="GHEA Grapalat" w:eastAsia="Times New Roman" w:hAnsi="GHEA Grapalat" w:cs="Times New Roman"/>
                <w:sz w:val="18"/>
                <w:szCs w:val="18"/>
                <w:lang w:val="en-US"/>
              </w:rPr>
              <w:t xml:space="preserve">)</w:t>
            </w:r>
          </w:p>
        </w:tc>
      </w:tr>
      <w:tr w:rsidR="00532D6C" w:rsidRPr="00E84C88" w14:paraId="0DDB773E"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D3DFE55"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E52C57E"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86F389B"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r>
      <w:tr w:rsidR="00532D6C" w:rsidRPr="00E84C88" w14:paraId="35B76655" w14:textId="77777777" w:rsidTr="00532D6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77A2C56"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503BC87"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B64665A" w14:textId="77777777" w:rsidR="00532D6C" w:rsidRPr="00E84C88" w:rsidRDefault="00532D6C" w:rsidP="00532D6C">
            <w:pPr>
              <w:spacing w:after="0" w:line="240" w:lineRule="auto"/>
              <w:jc w:val="center"/>
              <w:rPr>
                <w:rFonts w:ascii="GHEA Grapalat" w:eastAsia="Times New Roman" w:hAnsi="GHEA Grapalat" w:cs="Sylfaen"/>
                <w:sz w:val="18"/>
                <w:szCs w:val="18"/>
                <w:lang w:eastAsia="ru-RU"/>
              </w:rPr>
            </w:pPr>
          </w:p>
        </w:tc>
      </w:tr>
    </w:tbl>
    <w:p w14:paraId="57DDAA56" w14:textId="77777777" w:rsidR="00532D6C" w:rsidRPr="00E84C88" w:rsidRDefault="00532D6C" w:rsidP="00532D6C">
      <w:pPr>
        <w:tabs>
          <w:tab w:val="left" w:pos="360"/>
          <w:tab w:val="left" w:pos="540"/>
        </w:tabs>
        <w:spacing w:after="0" w:line="240" w:lineRule="auto"/>
        <w:jc w:val="both"/>
        <w:rPr>
          <w:rFonts w:ascii="GHEA Grapalat" w:eastAsia="Times New Roman" w:hAnsi="GHEA Grapalat" w:cs="Sylfaen"/>
          <w:sz w:val="24"/>
          <w:szCs w:val="24"/>
          <w:lang w:val="en-US" w:eastAsia="ru-RU"/>
        </w:rPr>
      </w:pPr>
    </w:p>
    <w:p w14:paraId="6DDC8ED0" w14:textId="77777777" w:rsidR="00532D6C" w:rsidRPr="00E84C88" w:rsidRDefault="00532D6C" w:rsidP="00532D6C">
      <w:pPr xmlns:w="http://schemas.openxmlformats.org/wordprocessingml/2006/main">
        <w:tabs>
          <w:tab w:val="left" w:pos="360"/>
          <w:tab w:val="left" w:pos="540"/>
        </w:tabs>
        <w:spacing w:after="0" w:line="240" w:lineRule="auto"/>
        <w:jc w:val="both"/>
        <w:rPr>
          <w:rFonts w:ascii="GHEA Grapalat" w:eastAsia="Times New Roman" w:hAnsi="GHEA Grapalat" w:cs="Sylfaen"/>
          <w:sz w:val="20"/>
          <w:szCs w:val="24"/>
          <w:lang w:val="en-US"/>
        </w:rPr>
      </w:pPr>
      <w:r xmlns:w="http://schemas.openxmlformats.org/wordprocessingml/2006/main" w:rsidRPr="00E84C88">
        <w:rPr>
          <w:rFonts w:ascii="Arial" w:eastAsia="Times New Roman" w:hAnsi="Arial" w:cs="Arial"/>
          <w:sz w:val="20"/>
          <w:szCs w:val="24"/>
          <w:lang w:val="en-US"/>
        </w:rPr>
        <w:t xml:space="preserve">Present</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the act</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made up</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of </w:t>
      </w:r>
      <w:r xmlns:w="http://schemas.openxmlformats.org/wordprocessingml/2006/main" w:rsidRPr="00E84C88">
        <w:rPr>
          <w:rFonts w:ascii="GHEA Grapalat" w:eastAsia="Times New Roman" w:hAnsi="GHEA Grapalat" w:cs="Sylfaen"/>
          <w:sz w:val="20"/>
          <w:szCs w:val="24"/>
          <w:lang w:val="en-US"/>
        </w:rPr>
        <w:t xml:space="preserve">2 </w:t>
      </w:r>
      <w:r xmlns:w="http://schemas.openxmlformats.org/wordprocessingml/2006/main" w:rsidRPr="00E84C88">
        <w:rPr>
          <w:rFonts w:ascii="Arial" w:eastAsia="Times New Roman" w:hAnsi="Arial" w:cs="Arial"/>
          <w:sz w:val="20"/>
          <w:szCs w:val="24"/>
          <w:lang w:val="en-US"/>
        </w:rPr>
        <w:t xml:space="preserve">copies </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each</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to the side</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provided</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is</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Arial" w:eastAsia="Times New Roman" w:hAnsi="Arial" w:cs="Arial"/>
          <w:sz w:val="20"/>
          <w:szCs w:val="24"/>
          <w:lang w:val="en-US"/>
        </w:rPr>
        <w:t xml:space="preserve">one each</w:t>
      </w:r>
      <w:r xmlns:w="http://schemas.openxmlformats.org/wordprocessingml/2006/main" w:rsidRPr="00E84C88">
        <w:rPr>
          <w:rFonts w:ascii="GHEA Grapalat" w:eastAsia="Times New Roman" w:hAnsi="GHEA Grapalat" w:cs="Sylfaen"/>
          <w:sz w:val="20"/>
          <w:szCs w:val="24"/>
          <w:lang w:val="en-US"/>
        </w:rPr>
        <w:t xml:space="preserve"> </w:t>
      </w:r>
      <w:r xmlns:w="http://schemas.openxmlformats.org/wordprocessingml/2006/main" w:rsidRPr="00E84C88">
        <w:rPr>
          <w:rFonts w:ascii="GHEA Grapalat" w:eastAsia="Times New Roman" w:hAnsi="GHEA Grapalat" w:cs="Sylfaen"/>
          <w:sz w:val="20"/>
          <w:szCs w:val="24"/>
          <w:lang w:val="en-US"/>
        </w:rPr>
        <w:t xml:space="preserve">for </w:t>
      </w:r>
      <w:r xmlns:w="http://schemas.openxmlformats.org/wordprocessingml/2006/main" w:rsidRPr="00E84C88">
        <w:rPr>
          <w:rFonts w:ascii="Arial" w:eastAsia="Times New Roman" w:hAnsi="Arial" w:cs="Arial"/>
          <w:sz w:val="20"/>
          <w:szCs w:val="24"/>
          <w:lang w:val="en-US"/>
        </w:rPr>
        <w:t xml:space="preserve">example</w:t>
      </w:r>
    </w:p>
    <w:p w14:paraId="415FBF24"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hy-AM"/>
        </w:rPr>
      </w:pPr>
    </w:p>
    <w:p w14:paraId="1134B268" w14:textId="77777777" w:rsidR="00532D6C" w:rsidRPr="00E84C88" w:rsidRDefault="00532D6C" w:rsidP="00532D6C">
      <w:pPr>
        <w:spacing w:after="0" w:line="240" w:lineRule="auto"/>
        <w:jc w:val="center"/>
        <w:rPr>
          <w:rFonts w:ascii="GHEA Grapalat" w:eastAsia="Times New Roman" w:hAnsi="GHEA Grapalat" w:cs="Sylfaen"/>
          <w:lang w:val="hy-AM"/>
        </w:rPr>
      </w:pPr>
    </w:p>
    <w:p w14:paraId="2DACE998" w14:textId="77777777" w:rsidR="00532D6C" w:rsidRPr="00E84C88" w:rsidRDefault="00532D6C" w:rsidP="00532D6C">
      <w:pPr>
        <w:spacing w:after="0" w:line="240" w:lineRule="auto"/>
        <w:jc w:val="center"/>
        <w:rPr>
          <w:rFonts w:ascii="GHEA Grapalat" w:eastAsia="Times New Roman" w:hAnsi="GHEA Grapalat" w:cs="Sylfaen"/>
          <w:sz w:val="14"/>
          <w:szCs w:val="14"/>
          <w:lang w:val="hy-AM"/>
        </w:rPr>
      </w:pPr>
    </w:p>
    <w:p w14:paraId="5D8A2D54" w14:textId="77777777" w:rsidR="00532D6C" w:rsidRPr="00E84C88" w:rsidRDefault="00532D6C" w:rsidP="00532D6C">
      <w:pPr>
        <w:spacing w:after="0" w:line="240" w:lineRule="auto"/>
        <w:jc w:val="center"/>
        <w:rPr>
          <w:rFonts w:ascii="GHEA Grapalat" w:eastAsia="Times New Roman" w:hAnsi="GHEA Grapalat" w:cs="Sylfaen"/>
          <w:lang w:val="hy-AM"/>
        </w:rPr>
      </w:pPr>
    </w:p>
    <w:p w14:paraId="18F9E9CD"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Sylfaen"/>
          <w:lang w:val="en-US"/>
        </w:rPr>
      </w:pPr>
      <w:r xmlns:w="http://schemas.openxmlformats.org/wordprocessingml/2006/main" w:rsidRPr="00E84C88">
        <w:rPr>
          <w:rFonts w:ascii="Arial" w:eastAsia="Times New Roman" w:hAnsi="Arial" w:cs="Arial"/>
          <w:lang w:val="en-US"/>
        </w:rPr>
        <w:t xml:space="preserve">THE SIDES</w:t>
      </w:r>
    </w:p>
    <w:p w14:paraId="468B21BB" w14:textId="77777777" w:rsidR="00532D6C" w:rsidRPr="00E84C88" w:rsidRDefault="00532D6C" w:rsidP="00532D6C">
      <w:pPr>
        <w:spacing w:after="0" w:line="240" w:lineRule="auto"/>
        <w:jc w:val="center"/>
        <w:rPr>
          <w:rFonts w:ascii="GHEA Grapalat" w:eastAsia="Times New Roman" w:hAnsi="GHEA Grapalat" w:cs="Sylfaen"/>
          <w:lang w:val="en-US"/>
        </w:rPr>
      </w:pPr>
    </w:p>
    <w:p w14:paraId="6299EEFA"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en-US"/>
        </w:rPr>
      </w:pPr>
    </w:p>
    <w:p w14:paraId="4671EA2D" w14:textId="77777777" w:rsidR="00532D6C" w:rsidRPr="00E84C88" w:rsidRDefault="00532D6C" w:rsidP="00532D6C">
      <w:pPr>
        <w:tabs>
          <w:tab w:val="left" w:pos="360"/>
          <w:tab w:val="left" w:pos="540"/>
        </w:tabs>
        <w:spacing w:after="0" w:line="240" w:lineRule="auto"/>
        <w:rPr>
          <w:rFonts w:ascii="GHEA Grapalat" w:eastAsia="Times New Roman" w:hAnsi="GHEA Grapalat" w:cs="Sylfaen"/>
          <w:lang w:val="en-US"/>
        </w:rPr>
      </w:pPr>
    </w:p>
    <w:tbl>
      <w:tblPr>
        <w:tblW w:w="0" w:type="auto"/>
        <w:tblLook w:val="00A0" w:firstRow="1" w:lastRow="0" w:firstColumn="1" w:lastColumn="0" w:noHBand="0" w:noVBand="0"/>
      </w:tblPr>
      <w:tblGrid>
        <w:gridCol w:w="4785"/>
        <w:gridCol w:w="5223"/>
      </w:tblGrid>
      <w:tr w:rsidR="00532D6C" w:rsidRPr="00E84C88" w14:paraId="5E31A503" w14:textId="77777777" w:rsidTr="00532D6C">
        <w:tc>
          <w:tcPr>
            <w:tcW w:w="4785" w:type="dxa"/>
          </w:tcPr>
          <w:p w14:paraId="1B3195C5" w14:textId="77777777" w:rsidR="00532D6C" w:rsidRPr="00E84C88" w:rsidRDefault="00532D6C" w:rsidP="00532D6C">
            <w:pPr xmlns:w="http://schemas.openxmlformats.org/wordprocessingml/2006/main">
              <w:tabs>
                <w:tab w:val="left" w:pos="360"/>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E84C88">
              <w:rPr>
                <w:rFonts w:ascii="Arial" w:eastAsia="Times New Roman" w:hAnsi="Arial" w:cs="Arial"/>
                <w:b/>
                <w:bCs/>
                <w:lang w:val="en-US"/>
              </w:rPr>
              <w:t xml:space="preserve">Delivered</w:t>
            </w:r>
          </w:p>
        </w:tc>
        <w:tc>
          <w:tcPr>
            <w:tcW w:w="5223" w:type="dxa"/>
          </w:tcPr>
          <w:p w14:paraId="584B5CBD" w14:textId="77777777" w:rsidR="00532D6C" w:rsidRPr="00E84C88" w:rsidRDefault="00532D6C" w:rsidP="00532D6C">
            <w:pPr xmlns:w="http://schemas.openxmlformats.org/wordprocessingml/2006/main">
              <w:tabs>
                <w:tab w:val="left" w:pos="360"/>
                <w:tab w:val="left" w:pos="540"/>
              </w:tabs>
              <w:spacing w:after="0" w:line="240" w:lineRule="auto"/>
              <w:jc w:val="center"/>
              <w:rPr>
                <w:rFonts w:ascii="GHEA Grapalat" w:eastAsia="Times New Roman" w:hAnsi="GHEA Grapalat" w:cs="Sylfaen"/>
                <w:b/>
                <w:bCs/>
                <w:lang w:val="en-US" w:eastAsia="ru-RU"/>
              </w:rPr>
            </w:pPr>
            <w:r xmlns:w="http://schemas.openxmlformats.org/wordprocessingml/2006/main" w:rsidRPr="00E84C88">
              <w:rPr>
                <w:rFonts w:ascii="GHEA Grapalat" w:eastAsia="Times New Roman" w:hAnsi="GHEA Grapalat" w:cs="Sylfaen"/>
                <w:b/>
                <w:bCs/>
                <w:lang w:val="en-US"/>
              </w:rPr>
              <w:t xml:space="preserve">        </w:t>
            </w:r>
            <w:r xmlns:w="http://schemas.openxmlformats.org/wordprocessingml/2006/main" w:rsidRPr="00E84C88">
              <w:rPr>
                <w:rFonts w:ascii="Arial" w:eastAsia="Times New Roman" w:hAnsi="Arial" w:cs="Arial"/>
                <w:b/>
                <w:bCs/>
                <w:lang w:val="en-US"/>
              </w:rPr>
              <w:t xml:space="preserve">Accepted</w:t>
            </w:r>
          </w:p>
        </w:tc>
      </w:tr>
    </w:tbl>
    <w:p w14:paraId="31944293" w14:textId="77777777" w:rsidR="00532D6C" w:rsidRPr="00E84C88" w:rsidRDefault="00532D6C" w:rsidP="00532D6C">
      <w:pPr xmlns:w="http://schemas.openxmlformats.org/wordprocessingml/2006/main">
        <w:tabs>
          <w:tab w:val="left" w:pos="360"/>
          <w:tab w:val="left" w:pos="540"/>
        </w:tabs>
        <w:spacing w:after="0" w:line="240" w:lineRule="auto"/>
        <w:rPr>
          <w:rFonts w:ascii="GHEA Grapalat" w:eastAsia="Times New Roman" w:hAnsi="GHEA Grapalat" w:cs="Sylfaen"/>
          <w:sz w:val="20"/>
          <w:szCs w:val="20"/>
          <w:lang w:val="en-US" w:eastAsia="ru-RU"/>
        </w:rPr>
      </w:pPr>
      <w:r xmlns:w="http://schemas.openxmlformats.org/wordprocessingml/2006/main" w:rsidRPr="00E84C88">
        <w:rPr>
          <w:rFonts w:ascii="GHEA Grapalat" w:eastAsia="Times New Roman" w:hAnsi="GHEA Grapalat" w:cs="Sylfaen"/>
          <w:sz w:val="20"/>
          <w:szCs w:val="20"/>
          <w:lang w:val="en-US" w:eastAsia="ru-RU"/>
        </w:rPr>
        <w:t xml:space="preserve">                                                                                                  </w:t>
      </w:r>
      <w:proofErr xmlns:w="http://schemas.openxmlformats.org/wordprocessingml/2006/main" w:type="gramStart"/>
      <w:r xmlns:w="http://schemas.openxmlformats.org/wordprocessingml/2006/main" w:rsidRPr="00E84C88">
        <w:rPr>
          <w:rFonts w:ascii="Arial" w:eastAsia="Times New Roman" w:hAnsi="Arial" w:cs="Arial"/>
          <w:sz w:val="20"/>
          <w:szCs w:val="20"/>
          <w:lang w:val="en-US" w:eastAsia="ru-RU"/>
        </w:rPr>
        <w:t xml:space="preserve">the application</w:t>
      </w:r>
      <w:proofErr xmlns:w="http://schemas.openxmlformats.org/wordprocessingml/2006/main" w:type="gramEnd"/>
      <w:r xmlns:w="http://schemas.openxmlformats.org/wordprocessingml/2006/main" w:rsidRPr="00E84C88">
        <w:rPr>
          <w:rFonts w:ascii="GHEA Grapalat" w:eastAsia="Times New Roman" w:hAnsi="GHEA Grapalat" w:cs="Sylfaen"/>
          <w:sz w:val="20"/>
          <w:szCs w:val="20"/>
          <w:lang w:val="en-US" w:eastAsia="ru-RU"/>
        </w:rPr>
        <w:t xml:space="preserve"> </w:t>
      </w:r>
      <w:r xmlns:w="http://schemas.openxmlformats.org/wordprocessingml/2006/main" w:rsidRPr="00E84C88">
        <w:rPr>
          <w:rFonts w:ascii="Arial" w:eastAsia="Times New Roman" w:hAnsi="Arial" w:cs="Arial"/>
          <w:sz w:val="20"/>
          <w:szCs w:val="20"/>
          <w:lang w:val="en-US" w:eastAsia="ru-RU"/>
        </w:rPr>
        <w:t xml:space="preserve">designed by</w:t>
      </w:r>
      <w:r xmlns:w="http://schemas.openxmlformats.org/wordprocessingml/2006/main" w:rsidRPr="00E84C88">
        <w:rPr>
          <w:rFonts w:ascii="GHEA Grapalat" w:eastAsia="Times New Roman" w:hAnsi="GHEA Grapalat" w:cs="Sylfaen"/>
          <w:sz w:val="20"/>
          <w:szCs w:val="20"/>
          <w:lang w:val="en-US" w:eastAsia="ru-RU"/>
        </w:rPr>
        <w:t xml:space="preserve"> </w:t>
      </w:r>
      <w:r xmlns:w="http://schemas.openxmlformats.org/wordprocessingml/2006/main" w:rsidRPr="00E84C88">
        <w:rPr>
          <w:rFonts w:ascii="Arial" w:eastAsia="Times New Roman" w:hAnsi="Arial" w:cs="Arial"/>
          <w:sz w:val="20"/>
          <w:szCs w:val="20"/>
          <w:lang w:val="en-US" w:eastAsia="ru-RU"/>
        </w:rPr>
        <w:t xml:space="preserve">representative </w:t>
      </w:r>
      <w:r xmlns:w="http://schemas.openxmlformats.org/wordprocessingml/2006/main" w:rsidRPr="00E84C88">
        <w:rPr>
          <w:rFonts w:ascii="GHEA Grapalat" w:eastAsia="Times New Roman" w:hAnsi="GHEA Grapalat" w:cs="Sylfaen"/>
          <w:sz w:val="20"/>
          <w:szCs w:val="20"/>
          <w:lang w:val="en-US" w:eastAsia="ru-RU"/>
        </w:rPr>
        <w:t xml:space="preserve">:</w:t>
      </w:r>
    </w:p>
    <w:p w14:paraId="1FCADD1E" w14:textId="77777777" w:rsidR="00532D6C" w:rsidRPr="00E84C88" w:rsidRDefault="00532D6C" w:rsidP="00532D6C">
      <w:pPr>
        <w:tabs>
          <w:tab w:val="left" w:pos="360"/>
          <w:tab w:val="left" w:pos="540"/>
        </w:tabs>
        <w:spacing w:after="0" w:line="240" w:lineRule="auto"/>
        <w:rPr>
          <w:rFonts w:ascii="GHEA Grapalat" w:eastAsia="Times New Roman" w:hAnsi="GHEA Grapalat"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32D6C" w:rsidRPr="00E84C88" w14:paraId="194AFE11" w14:textId="77777777" w:rsidTr="00532D6C">
        <w:trPr>
          <w:tblCellSpacing w:w="7" w:type="dxa"/>
          <w:jc w:val="center"/>
        </w:trPr>
        <w:tc>
          <w:tcPr>
            <w:tcW w:w="0" w:type="auto"/>
            <w:vAlign w:val="center"/>
          </w:tcPr>
          <w:p w14:paraId="449187F6"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1E19CDD3"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last name </w:t>
            </w:r>
            <w:r xmlns:w="http://schemas.openxmlformats.org/wordprocessingml/2006/main" w:rsidRPr="00E84C88">
              <w:rPr>
                <w:rFonts w:ascii="GHEA Grapalat" w:eastAsia="Times New Roman" w:hAnsi="GHEA Grapalat" w:cs="GHEA Grapalat"/>
                <w:color w:val="000000"/>
                <w:sz w:val="15"/>
                <w:szCs w:val="15"/>
                <w:lang w:val="en-US"/>
              </w:rPr>
              <w:t xml:space="preserve">, </w:t>
            </w:r>
            <w:r xmlns:w="http://schemas.openxmlformats.org/wordprocessingml/2006/main" w:rsidRPr="00E84C88">
              <w:rPr>
                <w:rFonts w:ascii="Arial" w:eastAsia="Times New Roman" w:hAnsi="Arial" w:cs="Arial"/>
                <w:color w:val="000000"/>
                <w:sz w:val="15"/>
                <w:szCs w:val="15"/>
                <w:lang w:val="en-US"/>
              </w:rPr>
              <w:t xml:space="preserve">first name</w:t>
            </w:r>
          </w:p>
        </w:tc>
        <w:tc>
          <w:tcPr>
            <w:tcW w:w="0" w:type="auto"/>
            <w:vAlign w:val="center"/>
          </w:tcPr>
          <w:p w14:paraId="5EF9C8E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2F9C468B"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last name </w:t>
            </w:r>
            <w:r xmlns:w="http://schemas.openxmlformats.org/wordprocessingml/2006/main" w:rsidRPr="00E84C88">
              <w:rPr>
                <w:rFonts w:ascii="GHEA Grapalat" w:eastAsia="Times New Roman" w:hAnsi="GHEA Grapalat" w:cs="GHEA Grapalat"/>
                <w:color w:val="000000"/>
                <w:sz w:val="15"/>
                <w:szCs w:val="15"/>
                <w:lang w:val="en-US"/>
              </w:rPr>
              <w:t xml:space="preserve">, </w:t>
            </w:r>
            <w:r xmlns:w="http://schemas.openxmlformats.org/wordprocessingml/2006/main" w:rsidRPr="00E84C88">
              <w:rPr>
                <w:rFonts w:ascii="Arial" w:eastAsia="Times New Roman" w:hAnsi="Arial" w:cs="Arial"/>
                <w:color w:val="000000"/>
                <w:sz w:val="15"/>
                <w:szCs w:val="15"/>
                <w:lang w:val="en-US"/>
              </w:rPr>
              <w:t xml:space="preserve">first name</w:t>
            </w:r>
          </w:p>
        </w:tc>
      </w:tr>
      <w:tr w:rsidR="00532D6C" w:rsidRPr="00E84C88" w14:paraId="36100C2F" w14:textId="77777777" w:rsidTr="00532D6C">
        <w:trPr>
          <w:tblCellSpacing w:w="7" w:type="dxa"/>
          <w:jc w:val="center"/>
        </w:trPr>
        <w:tc>
          <w:tcPr>
            <w:tcW w:w="0" w:type="auto"/>
            <w:vAlign w:val="center"/>
          </w:tcPr>
          <w:p w14:paraId="6D019529"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70C42E91"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Signature:</w:t>
            </w:r>
          </w:p>
        </w:tc>
        <w:tc>
          <w:tcPr>
            <w:tcW w:w="0" w:type="auto"/>
            <w:vAlign w:val="center"/>
          </w:tcPr>
          <w:p w14:paraId="313B6770"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___________________________</w:t>
            </w:r>
          </w:p>
          <w:p w14:paraId="4EFC09C8" w14:textId="77777777" w:rsidR="00532D6C" w:rsidRPr="00E84C88" w:rsidRDefault="00532D6C" w:rsidP="00532D6C">
            <w:pPr xmlns:w="http://schemas.openxmlformats.org/wordprocessingml/2006/main">
              <w:spacing w:after="0" w:line="240" w:lineRule="auto"/>
              <w:jc w:val="center"/>
              <w:rPr>
                <w:rFonts w:ascii="GHEA Grapalat" w:eastAsia="Times New Roman" w:hAnsi="GHEA Grapalat" w:cs="GHEA Grapalat"/>
                <w:color w:val="000000"/>
                <w:sz w:val="21"/>
                <w:szCs w:val="21"/>
                <w:lang w:eastAsia="ru-RU"/>
              </w:rPr>
            </w:pPr>
            <w:r xmlns:w="http://schemas.openxmlformats.org/wordprocessingml/2006/main" w:rsidRPr="00E84C88">
              <w:rPr>
                <w:rFonts w:ascii="Arial" w:eastAsia="Times New Roman" w:hAnsi="Arial" w:cs="Arial"/>
                <w:color w:val="000000"/>
                <w:sz w:val="15"/>
                <w:szCs w:val="15"/>
                <w:lang w:val="en-US"/>
              </w:rPr>
              <w:t xml:space="preserve">signature</w:t>
            </w:r>
          </w:p>
        </w:tc>
      </w:tr>
      <w:tr w:rsidR="00532D6C" w:rsidRPr="00E84C88" w14:paraId="56829A76" w14:textId="77777777" w:rsidTr="00532D6C">
        <w:trPr>
          <w:tblCellSpacing w:w="7" w:type="dxa"/>
          <w:jc w:val="center"/>
        </w:trPr>
        <w:tc>
          <w:tcPr>
            <w:tcW w:w="0" w:type="auto"/>
            <w:vAlign w:val="center"/>
          </w:tcPr>
          <w:p w14:paraId="20B02857" w14:textId="77777777" w:rsidR="00532D6C" w:rsidRPr="00E84C88" w:rsidRDefault="00532D6C" w:rsidP="00532D6C">
            <w:pPr xmlns:w="http://schemas.openxmlformats.org/wordprocessingml/2006/main">
              <w:spacing w:after="0" w:line="240" w:lineRule="auto"/>
              <w:rPr>
                <w:rFonts w:ascii="GHEA Grapalat" w:eastAsia="Times New Roman" w:hAnsi="GHEA Grapalat" w:cs="GHEA Grapalat"/>
                <w:color w:val="000000"/>
                <w:sz w:val="21"/>
                <w:szCs w:val="21"/>
                <w:lang w:eastAsia="ru-RU"/>
              </w:rPr>
            </w:pPr>
            <w:r xmlns:w="http://schemas.openxmlformats.org/wordprocessingml/2006/main" w:rsidRPr="00E84C88">
              <w:rPr>
                <w:rFonts w:ascii="GHEA Grapalat" w:eastAsia="Times New Roman" w:hAnsi="GHEA Grapalat" w:cs="GHEA Grapalat"/>
                <w:color w:val="000000"/>
                <w:sz w:val="21"/>
                <w:szCs w:val="21"/>
                <w:lang w:val="en-US"/>
              </w:rPr>
              <w:t xml:space="preserve">                              </w:t>
            </w:r>
          </w:p>
        </w:tc>
        <w:tc>
          <w:tcPr>
            <w:tcW w:w="0" w:type="auto"/>
            <w:vAlign w:val="center"/>
          </w:tcPr>
          <w:p w14:paraId="21084D1A" w14:textId="77777777" w:rsidR="00532D6C" w:rsidRPr="00E84C88" w:rsidRDefault="00532D6C" w:rsidP="00532D6C">
            <w:pPr>
              <w:spacing w:after="0" w:line="240" w:lineRule="auto"/>
              <w:rPr>
                <w:rFonts w:ascii="GHEA Grapalat" w:eastAsia="Times New Roman" w:hAnsi="GHEA Grapalat" w:cs="GHEA Grapalat"/>
                <w:color w:val="000000"/>
                <w:sz w:val="21"/>
                <w:szCs w:val="21"/>
                <w:lang w:eastAsia="ru-RU"/>
              </w:rPr>
            </w:pPr>
          </w:p>
        </w:tc>
      </w:tr>
    </w:tbl>
    <w:p w14:paraId="6B6C8DA9"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3E8382B5" w14:textId="77777777" w:rsidR="00532D6C" w:rsidRPr="00E84C88" w:rsidRDefault="00532D6C" w:rsidP="00532D6C">
      <w:pPr>
        <w:spacing w:after="0" w:line="240" w:lineRule="auto"/>
        <w:ind w:left="-142" w:firstLine="142"/>
        <w:jc w:val="center"/>
        <w:rPr>
          <w:rFonts w:ascii="GHEA Grapalat" w:eastAsia="Times New Roman" w:hAnsi="GHEA Grapalat" w:cs="Sylfaen"/>
          <w:b/>
          <w:sz w:val="24"/>
          <w:szCs w:val="24"/>
          <w:lang w:val="en-US"/>
        </w:rPr>
      </w:pPr>
    </w:p>
    <w:p w14:paraId="563A2C66" w14:textId="77777777" w:rsidR="00532D6C" w:rsidRPr="00E84C88" w:rsidRDefault="00532D6C" w:rsidP="00532D6C">
      <w:pPr>
        <w:spacing w:after="0" w:line="240" w:lineRule="auto"/>
        <w:rPr>
          <w:rFonts w:ascii="GHEA Grapalat" w:eastAsia="Times New Roman" w:hAnsi="GHEA Grapalat" w:cs="Times New Roman"/>
          <w:sz w:val="20"/>
          <w:szCs w:val="24"/>
          <w:lang w:val="hy-AM"/>
        </w:rPr>
      </w:pPr>
    </w:p>
    <w:p w14:paraId="10C62C4F" w14:textId="77777777" w:rsidR="00532D6C" w:rsidRPr="00E84C88" w:rsidRDefault="00532D6C" w:rsidP="00597465">
      <w:pPr>
        <w:spacing w:after="0" w:line="240" w:lineRule="auto"/>
        <w:ind w:left="-142" w:firstLine="142"/>
        <w:rPr>
          <w:rFonts w:ascii="GHEA Grapalat" w:eastAsia="Times New Roman" w:hAnsi="GHEA Grapalat" w:cs="Sylfaen"/>
          <w:b/>
          <w:sz w:val="24"/>
          <w:szCs w:val="24"/>
          <w:lang w:val="en-US"/>
        </w:rPr>
        <w:sectPr w:rsidR="00532D6C" w:rsidRPr="00E84C88" w:rsidSect="00532D6C">
          <w:footnotePr>
            <w:pos w:val="beneathText"/>
          </w:footnotePr>
          <w:pgSz w:w="11906" w:h="16838" w:code="9"/>
          <w:pgMar w:top="720" w:right="662" w:bottom="533" w:left="1138" w:header="562" w:footer="562" w:gutter="0"/>
          <w:cols w:space="720"/>
        </w:sectPr>
      </w:pPr>
    </w:p>
    <w:p w14:paraId="6748EA1A" w14:textId="77777777" w:rsidR="0022569E" w:rsidRPr="00597465" w:rsidRDefault="0022569E" w:rsidP="00597465">
      <w:pPr>
        <w:spacing w:after="0" w:line="240" w:lineRule="auto"/>
        <w:rPr>
          <w:rFonts w:ascii="GHEA Grapalat" w:hAnsi="GHEA Grapalat"/>
          <w:lang w:val="en-US"/>
        </w:rPr>
      </w:pPr>
    </w:p>
    <w:sectPr w:rsidR="0022569E" w:rsidRPr="00597465" w:rsidSect="00532D6C">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AD052" w14:textId="77777777" w:rsidR="002C777F" w:rsidRDefault="002C777F" w:rsidP="00532D6C">
      <w:pPr>
        <w:spacing w:after="0" w:line="240" w:lineRule="auto"/>
      </w:pPr>
      <w:r>
        <w:separator/>
      </w:r>
    </w:p>
  </w:endnote>
  <w:endnote w:type="continuationSeparator" w:id="0">
    <w:p w14:paraId="3BEE5CB6" w14:textId="77777777" w:rsidR="002C777F" w:rsidRDefault="002C777F" w:rsidP="00532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8C3E29" w14:textId="77777777" w:rsidR="002C777F" w:rsidRDefault="002C777F" w:rsidP="00532D6C">
      <w:pPr>
        <w:spacing w:after="0" w:line="240" w:lineRule="auto"/>
      </w:pPr>
      <w:r>
        <w:separator/>
      </w:r>
    </w:p>
  </w:footnote>
  <w:footnote w:type="continuationSeparator" w:id="0">
    <w:p w14:paraId="3F2B3115" w14:textId="77777777" w:rsidR="002C777F" w:rsidRDefault="002C777F" w:rsidP="00532D6C">
      <w:pPr>
        <w:spacing w:after="0" w:line="240" w:lineRule="auto"/>
      </w:pPr>
      <w:r>
        <w:continuationSeparator/>
      </w:r>
    </w:p>
  </w:footnote>
  <w:footnote w:id="1">
    <w:p w14:paraId="169388FD" w14:textId="77777777" w:rsidR="00C93928" w:rsidRPr="006265F4" w:rsidRDefault="00C93928" w:rsidP="00532D6C">
      <w:pPr xmlns:w="http://schemas.openxmlformats.org/wordprocessingml/2006/main">
        <w:pStyle w:val="af2"/>
        <w:jc w:val="both"/>
        <w:rPr>
          <w:lang w:val="en-US"/>
        </w:rPr>
      </w:pPr>
      <w:r xmlns:w="http://schemas.openxmlformats.org/wordprocessingml/2006/main">
        <w:rPr>
          <w:rFonts w:ascii="GHEA Grapalat" w:hAnsi="GHEA Grapalat"/>
          <w:i/>
          <w:sz w:val="16"/>
          <w:szCs w:val="16"/>
          <w:vertAlign w:val="superscript"/>
          <w:lang w:val="af-ZA" w:eastAsia="en-US"/>
        </w:rPr>
        <w:t xml:space="preserve">7 </w:t>
      </w:r>
      <w:r xmlns:w="http://schemas.openxmlformats.org/wordprocessingml/2006/main" w:rsidRPr="006265F4">
        <w:rPr>
          <w:rFonts w:ascii="GHEA Grapalat" w:hAnsi="GHEA Grapalat"/>
          <w:i/>
          <w:sz w:val="16"/>
          <w:szCs w:val="16"/>
          <w:lang w:val="af-ZA" w:eastAsia="en-US"/>
        </w:rPr>
        <w:t xml:space="preserve">If this invitation does not envisage the submission of information on the trademark, brand name, brand and name of the manufacturer of the product offered by the participant, then the sub-paragraph "as well as the trademark, brand name, brand and name of the manufacturer of the offered product" shall be removed </w:t>
      </w:r>
      <w:r xmlns:w="http://schemas.openxmlformats.org/wordprocessingml/2006/main">
        <w:rPr>
          <w:rFonts w:ascii="GHEA Grapalat" w:hAnsi="GHEA Grapalat"/>
          <w:i/>
          <w:sz w:val="16"/>
          <w:szCs w:val="16"/>
          <w:lang w:val="hy-AM" w:eastAsia="en-US"/>
        </w:rPr>
        <w:t xml:space="preserve">.</w:t>
      </w:r>
      <w:r xmlns:w="http://schemas.openxmlformats.org/wordprocessingml/2006/main" w:rsidRPr="00C01EE8">
        <w:rPr>
          <w:rFonts w:ascii="GHEA Grapalat" w:hAnsi="GHEA Grapalat" w:cs="Sylfaen"/>
          <w:lang w:val="hy-AM"/>
        </w:rPr>
        <w:t xml:space="preserve"> </w:t>
      </w:r>
      <w:r xmlns:w="http://schemas.openxmlformats.org/wordprocessingml/2006/main" w:rsidRPr="000B7538">
        <w:rPr>
          <w:rFonts w:ascii="GHEA Grapalat" w:hAnsi="GHEA Grapalat"/>
          <w:i/>
          <w:sz w:val="16"/>
          <w:szCs w:val="16"/>
          <w:lang w:val="af-ZA" w:eastAsia="en-US"/>
        </w:rPr>
        <w:t xml:space="preserve">At the same time, the participant can present products produced by more than one manufacturer, as well as products with different trademarks, brand names and brands.</w:t>
      </w:r>
    </w:p>
  </w:footnote>
  <w:footnote w:id="2">
    <w:p w14:paraId="34FB2216" w14:textId="77777777" w:rsidR="00C93928" w:rsidRPr="00D60ADB" w:rsidRDefault="00C93928" w:rsidP="00532D6C">
      <w:pPr xmlns:w="http://schemas.openxmlformats.org/wordprocessingml/2006/main">
        <w:pStyle w:val="af2"/>
        <w:rPr>
          <w:lang w:val="en-US"/>
        </w:rPr>
      </w:pPr>
      <w:r xmlns:w="http://schemas.openxmlformats.org/wordprocessingml/2006/main" w:rsidRPr="006265F4">
        <w:rPr>
          <w:rStyle w:val="af6"/>
          <w:color w:val="FFFFFF"/>
        </w:rPr>
        <w:footnoteRef xmlns:w="http://schemas.openxmlformats.org/wordprocessingml/2006/main"/>
      </w:r>
      <w:r xmlns:w="http://schemas.openxmlformats.org/wordprocessingml/2006/main" w:rsidRPr="00D60ADB">
        <w:rPr>
          <w:lang w:val="en-US"/>
        </w:rPr>
        <w:t xml:space="preserve"> </w:t>
      </w:r>
      <w:r xmlns:w="http://schemas.openxmlformats.org/wordprocessingml/2006/main">
        <w:rPr>
          <w:vertAlign w:val="superscript"/>
          <w:lang w:val="en-US"/>
        </w:rPr>
        <w:t xml:space="preserve">10 </w:t>
      </w:r>
      <w:r xmlns:w="http://schemas.openxmlformats.org/wordprocessingml/2006/main" w:rsidRPr="006265F4">
        <w:rPr>
          <w:rFonts w:ascii="GHEA Grapalat" w:hAnsi="GHEA Grapalat" w:cs="Sylfaen"/>
          <w:i/>
          <w:sz w:val="16"/>
          <w:szCs w:val="16"/>
        </w:rPr>
        <w:t xml:space="preserve">Defined</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of </w:t>
      </w:r>
      <w:r xmlns:w="http://schemas.openxmlformats.org/wordprocessingml/2006/main" w:rsidRPr="006265F4">
        <w:rPr>
          <w:rFonts w:ascii="GHEA Grapalat" w:hAnsi="GHEA Grapalat" w:cs="Sylfaen"/>
          <w:i/>
          <w:sz w:val="16"/>
          <w:szCs w:val="16"/>
        </w:rPr>
        <w:t xml:space="preserve">the </w:t>
      </w:r>
      <w:r xmlns:w="http://schemas.openxmlformats.org/wordprocessingml/2006/main" w:rsidRPr="00D60ADB">
        <w:rPr>
          <w:rFonts w:ascii="GHEA Grapalat" w:hAnsi="GHEA Grapalat" w:cs="Sylfaen"/>
          <w:i/>
          <w:sz w:val="16"/>
          <w:szCs w:val="16"/>
          <w:lang w:val="en-US"/>
        </w:rPr>
        <w:t xml:space="preserve">employer</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by </w:t>
      </w:r>
      <w:r xmlns:w="http://schemas.openxmlformats.org/wordprocessingml/2006/main" w:rsidRPr="00D60ADB">
        <w:rPr>
          <w:rFonts w:ascii="GHEA Grapalat" w:hAnsi="GHEA Grapalat" w:cs="Sylfaen"/>
          <w:i/>
          <w:sz w:val="16"/>
          <w:szCs w:val="16"/>
          <w:lang w:val="en-US"/>
        </w:rPr>
        <w:t xml:space="preserve">:</w:t>
      </w:r>
    </w:p>
  </w:footnote>
  <w:footnote w:id="3">
    <w:p w14:paraId="21577579" w14:textId="77777777" w:rsidR="00C93928" w:rsidRPr="006265F4" w:rsidRDefault="00C93928" w:rsidP="00532D6C">
      <w:pPr xmlns:w="http://schemas.openxmlformats.org/wordprocessingml/2006/main">
        <w:pStyle w:val="af2"/>
        <w:rPr>
          <w:rFonts w:ascii="Sylfaen" w:hAnsi="Sylfaen"/>
          <w:lang w:val="en-US"/>
        </w:rPr>
      </w:pPr>
      <w:r xmlns:w="http://schemas.openxmlformats.org/wordprocessingml/2006/main" w:rsidRPr="006265F4">
        <w:rPr>
          <w:rFonts w:ascii="GHEA Grapalat" w:hAnsi="GHEA Grapalat" w:cs="Sylfaen"/>
          <w:i/>
          <w:color w:val="FFFFFF"/>
          <w:sz w:val="16"/>
          <w:szCs w:val="16"/>
          <w:vertAlign w:val="superscript"/>
        </w:rPr>
        <w:footnoteRef xmlns:w="http://schemas.openxmlformats.org/wordprocessingml/2006/main"/>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Pr>
          <w:rFonts w:ascii="GHEA Grapalat" w:hAnsi="GHEA Grapalat" w:cs="Sylfaen"/>
          <w:i/>
          <w:sz w:val="16"/>
          <w:szCs w:val="16"/>
          <w:vertAlign w:val="superscript"/>
          <w:lang w:val="en-US"/>
        </w:rPr>
        <w:t xml:space="preserve">1 1 </w:t>
      </w:r>
      <w:r xmlns:w="http://schemas.openxmlformats.org/wordprocessingml/2006/main" w:rsidRPr="006265F4">
        <w:rPr>
          <w:rFonts w:ascii="GHEA Grapalat" w:hAnsi="GHEA Grapalat" w:cs="Sylfaen"/>
          <w:i/>
          <w:sz w:val="16"/>
          <w:szCs w:val="16"/>
        </w:rPr>
        <w:t xml:space="preserve">Herein</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the sentence</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from the invitation</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removed</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is </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if</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of purchase</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the procedure</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no</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being organized</w:t>
      </w:r>
      <w:r xmlns:w="http://schemas.openxmlformats.org/wordprocessingml/2006/main" w:rsidRPr="00D60ADB">
        <w:rPr>
          <w:rFonts w:ascii="GHEA Grapalat" w:hAnsi="GHEA Grapalat" w:cs="Sylfaen"/>
          <w:i/>
          <w:sz w:val="16"/>
          <w:szCs w:val="16"/>
          <w:lang w:val="en-US"/>
        </w:rPr>
        <w:t xml:space="preserve"> </w:t>
      </w:r>
      <w:r xmlns:w="http://schemas.openxmlformats.org/wordprocessingml/2006/main" w:rsidRPr="006265F4">
        <w:rPr>
          <w:rFonts w:ascii="GHEA Grapalat" w:hAnsi="GHEA Grapalat" w:cs="Sylfaen"/>
          <w:i/>
          <w:sz w:val="16"/>
          <w:szCs w:val="16"/>
        </w:rPr>
        <w:t xml:space="preserve">in portions </w:t>
      </w:r>
      <w:r xmlns:w="http://schemas.openxmlformats.org/wordprocessingml/2006/main" w:rsidRPr="00D60ADB">
        <w:rPr>
          <w:rFonts w:ascii="GHEA Grapalat" w:hAnsi="GHEA Grapalat" w:cs="Sylfaen"/>
          <w:i/>
          <w:sz w:val="16"/>
          <w:szCs w:val="16"/>
          <w:lang w:val="en-US"/>
        </w:rPr>
        <w:t xml:space="preserve">.</w:t>
      </w:r>
    </w:p>
  </w:footnote>
  <w:footnote w:id="4">
    <w:p w14:paraId="334279F3" w14:textId="77777777" w:rsidR="00C93928" w:rsidRPr="000B7538" w:rsidRDefault="00C93928" w:rsidP="00532D6C">
      <w:pPr xmlns:w="http://schemas.openxmlformats.org/wordprocessingml/2006/main">
        <w:pStyle w:val="af2"/>
        <w:rPr>
          <w:rFonts w:ascii="GHEA Grapalat" w:hAnsi="GHEA Grapalat" w:cs="Sylfaen"/>
          <w:i/>
          <w:sz w:val="16"/>
          <w:szCs w:val="16"/>
          <w:lang w:val="hy-AM"/>
        </w:rPr>
      </w:pPr>
      <w:r xmlns:w="http://schemas.openxmlformats.org/wordprocessingml/2006/main" w:rsidRPr="005A72DB">
        <w:rPr>
          <w:rStyle w:val="af6"/>
        </w:rPr>
        <w:footnoteRef xmlns:w="http://schemas.openxmlformats.org/wordprocessingml/2006/main"/>
      </w:r>
      <w:r xmlns:w="http://schemas.openxmlformats.org/wordprocessingml/2006/main" w:rsidRPr="000B7538">
        <w:rPr>
          <w:rFonts w:ascii="Calibri" w:hAnsi="Calibri"/>
          <w:vertAlign w:val="superscript"/>
          <w:lang w:val="hy-AM"/>
        </w:rPr>
        <w:t xml:space="preserve">.1:</w:t>
      </w:r>
      <w:r xmlns:w="http://schemas.openxmlformats.org/wordprocessingml/2006/main" w:rsidRPr="00D60ADB">
        <w:rPr>
          <w:lang w:val="en-US"/>
        </w:rPr>
        <w:t xml:space="preserve"> </w:t>
      </w:r>
      <w:r xmlns:w="http://schemas.openxmlformats.org/wordprocessingml/2006/main" w:rsidRPr="000B7538">
        <w:rPr>
          <w:rFonts w:ascii="GHEA Grapalat" w:hAnsi="GHEA Grapalat" w:cs="Sylfaen"/>
          <w:i/>
          <w:sz w:val="16"/>
          <w:szCs w:val="16"/>
          <w:lang w:val="hy-AM"/>
        </w:rPr>
        <w:t xml:space="preserve">If the price of the given portion in the purchase order:</w:t>
      </w:r>
    </w:p>
    <w:p w14:paraId="184D34B3" w14:textId="77777777" w:rsidR="00C93928" w:rsidRPr="000B7538" w:rsidRDefault="00C93928" w:rsidP="00532D6C">
      <w:pPr xmlns:w="http://schemas.openxmlformats.org/wordprocessingml/2006/main">
        <w:pStyle w:val="af2"/>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does not exceed twenty-five times the base unit of purchases, then the words "or guarantees provided by banks or insurance organizations" are removed from this paragraph.</w:t>
      </w:r>
    </w:p>
    <w:p w14:paraId="64EB6D33" w14:textId="77777777" w:rsidR="00C93928" w:rsidRPr="000B7538" w:rsidRDefault="00C93928" w:rsidP="00532D6C">
      <w:pPr xmlns:w="http://schemas.openxmlformats.org/wordprocessingml/2006/main">
        <w:pStyle w:val="af2"/>
        <w:rPr>
          <w:rFonts w:ascii="GHEA Grapalat" w:hAnsi="GHEA Grapalat" w:cs="Sylfaen"/>
          <w:i/>
          <w:sz w:val="16"/>
          <w:szCs w:val="16"/>
          <w:lang w:val="hy-AM"/>
        </w:rPr>
      </w:pPr>
      <w:r xmlns:w="http://schemas.openxmlformats.org/wordprocessingml/2006/main" w:rsidRPr="000B7538">
        <w:rPr>
          <w:rFonts w:ascii="GHEA Grapalat" w:hAnsi="GHEA Grapalat" w:cs="Sylfaen"/>
          <w:i/>
          <w:sz w:val="16"/>
          <w:szCs w:val="16"/>
          <w:lang w:val="hy-AM"/>
        </w:rPr>
        <w:t xml:space="preserve">-- does not exceed seventy times the purchase base unit, but is more than twenty-five times, then the words &lt;&lt;damage (appendix 4.2) or &gt;&gt; are removed from this paragraph, and the number &lt;&lt;20&gt;&gt; is replaced by the number &lt;&lt;90&gt;&gt;,</w:t>
      </w:r>
    </w:p>
    <w:p w14:paraId="36C923E1" w14:textId="77777777" w:rsidR="00C93928" w:rsidRPr="00D533CD" w:rsidRDefault="00C93928" w:rsidP="00532D6C">
      <w:pPr xmlns:w="http://schemas.openxmlformats.org/wordprocessingml/2006/main">
        <w:pStyle w:val="af2"/>
        <w:rPr>
          <w:rFonts w:ascii="Calibri" w:hAnsi="Calibri"/>
          <w:lang w:val="hy-AM"/>
        </w:rPr>
      </w:pPr>
      <w:r xmlns:w="http://schemas.openxmlformats.org/wordprocessingml/2006/main" w:rsidRPr="000B7538">
        <w:rPr>
          <w:rFonts w:ascii="GHEA Grapalat" w:hAnsi="GHEA Grapalat" w:cs="Sylfaen"/>
          <w:i/>
          <w:sz w:val="16"/>
          <w:szCs w:val="16"/>
          <w:lang w:val="hy-AM"/>
        </w:rPr>
        <w:t xml:space="preserve">- exceeds seventy times the base unit of purchases, then the words "damage (appendix 4.2)" or "&gt;" are removed from this paragraph, the number "15" is replaced by the number "30" and the number "20" is: With the number &lt;&lt;90&gt;&gt;,</w:t>
      </w:r>
    </w:p>
  </w:footnote>
  <w:footnote w:id="5">
    <w:p w14:paraId="5D724D39" w14:textId="77777777" w:rsidR="00C93928" w:rsidRPr="00D14A3F" w:rsidRDefault="00C93928" w:rsidP="00532D6C">
      <w:pPr xmlns:w="http://schemas.openxmlformats.org/wordprocessingml/2006/main">
        <w:pStyle w:val="af2"/>
        <w:rPr>
          <w:rFonts w:ascii="GHEA Grapalat" w:hAnsi="GHEA Grapalat"/>
          <w:lang w:val="hy-AM"/>
        </w:rPr>
      </w:pPr>
      <w:r xmlns:w="http://schemas.openxmlformats.org/wordprocessingml/2006/main" w:rsidRPr="00D14A3F">
        <w:rPr>
          <w:rFonts w:ascii="GHEA Grapalat" w:hAnsi="GHEA Grapalat" w:cs="Sylfaen"/>
          <w:i/>
          <w:sz w:val="16"/>
          <w:szCs w:val="16"/>
          <w:vertAlign w:val="superscript"/>
          <w:lang w:val="hy-AM"/>
        </w:rPr>
        <w:t xml:space="preserve">14 </w:t>
      </w:r>
      <w:r xmlns:w="http://schemas.openxmlformats.org/wordprocessingml/2006/main" w:rsidRPr="00D60ADB">
        <w:rPr>
          <w:rFonts w:ascii="GHEA Grapalat" w:hAnsi="GHEA Grapalat" w:cs="Sylfaen"/>
          <w:i/>
          <w:sz w:val="16"/>
          <w:szCs w:val="16"/>
          <w:lang w:val="hy-AM"/>
        </w:rPr>
        <w:t xml:space="preserve">This clause is edited according to the relevant client.</w:t>
      </w:r>
      <w:r xmlns:w="http://schemas.openxmlformats.org/wordprocessingml/2006/main" w:rsidRPr="00D14A3F">
        <w:rPr>
          <w:rFonts w:ascii="GHEA Grapalat" w:hAnsi="GHEA Grapalat"/>
          <w:lang w:val="hy-AM"/>
        </w:rPr>
        <w:t xml:space="preserve"> </w:t>
      </w:r>
    </w:p>
  </w:footnote>
  <w:footnote w:id="6">
    <w:p w14:paraId="05095F6C" w14:textId="77777777" w:rsidR="00C93928" w:rsidRPr="006265F4" w:rsidRDefault="00C93928" w:rsidP="00532D6C">
      <w:pPr xmlns:w="http://schemas.openxmlformats.org/wordprocessingml/2006/main">
        <w:pStyle w:val="af2"/>
        <w:jc w:val="both"/>
        <w:rPr>
          <w:rFonts w:ascii="Sylfaen" w:hAnsi="Sylfaen" w:cs="Sylfaen"/>
          <w:lang w:val="af-ZA"/>
        </w:rPr>
      </w:pPr>
      <w:r xmlns:w="http://schemas.openxmlformats.org/wordprocessingml/2006/main">
        <w:rPr>
          <w:rFonts w:ascii="GHEA Grapalat" w:hAnsi="GHEA Grapalat" w:cs="Sylfaen"/>
          <w:i/>
          <w:sz w:val="16"/>
          <w:szCs w:val="16"/>
          <w:vertAlign w:val="superscript"/>
          <w:lang w:val="es-ES" w:eastAsia="en-US"/>
        </w:rPr>
        <w:t xml:space="preserve">15 In the case of participation in the order of </w:t>
      </w:r>
      <w:r xmlns:w="http://schemas.openxmlformats.org/wordprocessingml/2006/main" w:rsidRPr="006265F4">
        <w:rPr>
          <w:rFonts w:ascii="GHEA Grapalat" w:hAnsi="GHEA Grapalat" w:cs="Sylfaen"/>
          <w:i/>
          <w:sz w:val="16"/>
          <w:szCs w:val="16"/>
          <w:lang w:val="es-ES" w:eastAsia="en-US"/>
        </w:rPr>
        <w:t xml:space="preserve">joint </w:t>
      </w:r>
      <w:r xmlns:w="http://schemas.openxmlformats.org/wordprocessingml/2006/main" w:rsidRPr="00D60ADB">
        <w:rPr>
          <w:rFonts w:ascii="GHEA Grapalat" w:hAnsi="GHEA Grapalat" w:cs="Sylfaen"/>
          <w:i/>
          <w:sz w:val="16"/>
          <w:szCs w:val="16"/>
          <w:lang w:val="hy-AM"/>
        </w:rPr>
        <w:t xml:space="preserve">activity (consortium), the documents included in the application and approved by the participant must be approved by all members of the consortium.</w:t>
      </w:r>
    </w:p>
  </w:footnote>
  <w:footnote w:id="7">
    <w:p w14:paraId="539E724C" w14:textId="77777777" w:rsidR="00C93928" w:rsidRPr="000B7538" w:rsidRDefault="00C93928" w:rsidP="00532D6C">
      <w:pPr xmlns:w="http://schemas.openxmlformats.org/wordprocessingml/2006/main">
        <w:pStyle w:val="af4"/>
        <w:spacing w:before="0" w:beforeAutospacing="0" w:after="0" w:afterAutospacing="0"/>
        <w:ind w:firstLine="708"/>
        <w:jc w:val="both"/>
        <w:rPr>
          <w:rFonts w:ascii="GHEA Grapalat" w:hAnsi="GHEA Grapalat"/>
          <w:i/>
          <w:sz w:val="16"/>
          <w:szCs w:val="16"/>
          <w:lang w:val="hy-AM" w:eastAsia="ru-RU"/>
        </w:rPr>
      </w:pPr>
      <w:r xmlns:w="http://schemas.openxmlformats.org/wordprocessingml/2006/main" w:rsidRPr="000B7538">
        <w:rPr>
          <w:rFonts w:ascii="GHEA Grapalat" w:hAnsi="GHEA Grapalat"/>
          <w:i/>
          <w:sz w:val="16"/>
          <w:szCs w:val="16"/>
          <w:lang w:val="hy-AM" w:eastAsia="ru-RU"/>
        </w:rPr>
        <w:footnoteRef xmlns:w="http://schemas.openxmlformats.org/wordprocessingml/2006/main"/>
      </w:r>
      <w:r xmlns:w="http://schemas.openxmlformats.org/wordprocessingml/2006/main" w:rsidRPr="000B7538">
        <w:rPr>
          <w:rFonts w:ascii="GHEA Grapalat" w:hAnsi="GHEA Grapalat"/>
          <w:i/>
          <w:sz w:val="16"/>
          <w:szCs w:val="16"/>
          <w:lang w:val="hy-AM" w:eastAsia="ru-RU"/>
        </w:rPr>
        <w:t xml:space="preserve">If the regulation provided for in the second sentence of point 2.4 of part 1 of this invitation is applied, then the words "obliging, in the event of being recognized as a selected participant, in the manner and time specified in the invitation, to submit qualification assurance" are replaced by "the latter or of this procedure". the organization that produces the products supplied by the latter, as an official representative, has </w:t>
      </w:r>
      <w:r xmlns:w="http://schemas.openxmlformats.org/wordprocessingml/2006/main" w:rsidRPr="000B7538">
        <w:rPr>
          <w:rFonts w:ascii="GHEA Grapalat" w:hAnsi="GHEA Grapalat"/>
          <w:i/>
          <w:sz w:val="16"/>
          <w:szCs w:val="16"/>
          <w:lang w:val="hy-AM" w:eastAsia="ru-RU"/>
        </w:rPr>
        <w:t xml:space="preserve">at least a credit rating awarded by international reputable organizations (Fitch, Moody's, </w:t>
      </w:r>
      <w:hyperlink xmlns:w="http://schemas.openxmlformats.org/wordprocessingml/2006/main" xmlns:r="http://schemas.openxmlformats.org/officeDocument/2006/relationships" r:id="rId1" w:tgtFrame="_blank" w:history="1">
        <w:r xmlns:w="http://schemas.openxmlformats.org/wordprocessingml/2006/main" w:rsidRPr="000B7538">
          <w:rPr>
            <w:rFonts w:ascii="GHEA Grapalat" w:hAnsi="GHEA Grapalat"/>
            <w:i/>
            <w:sz w:val="16"/>
            <w:szCs w:val="16"/>
            <w:lang w:val="hy-AM" w:eastAsia="ru-RU"/>
          </w:rPr>
          <w:t xml:space="preserve">Standard &amp; Poor's ) as of the date of opening the bids. </w:t>
        </w:r>
      </w:hyperlink>
      <w:r xmlns:w="http://schemas.openxmlformats.org/wordprocessingml/2006/main" w:rsidRPr="000B7538">
        <w:rPr>
          <w:rFonts w:ascii="GHEA Grapalat" w:hAnsi="GHEA Grapalat"/>
          <w:i/>
          <w:sz w:val="16"/>
          <w:szCs w:val="16"/>
          <w:lang w:val="hy-AM" w:eastAsia="ru-RU"/>
        </w:rPr>
        <w:t xml:space="preserve">In the amount of the sovereign rating granted to the Republic of Armenia.</w:t>
      </w:r>
    </w:p>
    <w:p w14:paraId="0093B311" w14:textId="77777777" w:rsidR="00C93928" w:rsidRPr="00D60ADB" w:rsidRDefault="00C93928" w:rsidP="00532D6C">
      <w:pPr xmlns:w="http://schemas.openxmlformats.org/wordprocessingml/2006/main">
        <w:pStyle w:val="af2"/>
        <w:rPr>
          <w:rFonts w:ascii="Calibri" w:hAnsi="Calibri"/>
          <w:lang w:val="hy-AM"/>
        </w:rPr>
      </w:pPr>
      <w:r xmlns:w="http://schemas.openxmlformats.org/wordprocessingml/2006/main" w:rsidRPr="000B7538">
        <w:rPr>
          <w:rFonts w:ascii="GHEA Grapalat" w:hAnsi="GHEA Grapalat"/>
          <w:i/>
          <w:sz w:val="16"/>
          <w:szCs w:val="16"/>
          <w:lang w:val="hy-AM"/>
        </w:rPr>
        <w:t xml:space="preserve">&gt;&gt; in words. In addition, the size of the rating and the name of the organization with the creditworthiness rating are also indicated.</w:t>
      </w:r>
    </w:p>
  </w:footnote>
  <w:footnote w:id="8">
    <w:p w14:paraId="3D494467" w14:textId="77777777" w:rsidR="00C93928" w:rsidRPr="005F1C06" w:rsidRDefault="00C93928" w:rsidP="00532D6C">
      <w:pPr xmlns:w="http://schemas.openxmlformats.org/wordprocessingml/2006/main">
        <w:pStyle w:val="af2"/>
        <w:rPr>
          <w:rFonts w:ascii="GHEA Grapalat" w:hAnsi="GHEA Grapalat"/>
          <w:i/>
          <w:lang w:val="af-ZA"/>
        </w:rPr>
      </w:pPr>
      <w:r xmlns:w="http://schemas.openxmlformats.org/wordprocessingml/2006/main" w:rsidRPr="005F1C06">
        <w:rPr>
          <w:rFonts w:ascii="GHEA Grapalat" w:hAnsi="GHEA Grapalat"/>
          <w:i/>
          <w:lang w:val="hy-AM"/>
        </w:rPr>
        <w:t xml:space="preserve">*to be completed</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is</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of the commission</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of the secretary</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by </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until</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the invitation</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in the newsletter</w:t>
      </w:r>
      <w:r xmlns:w="http://schemas.openxmlformats.org/wordprocessingml/2006/main" w:rsidRPr="005F1C06">
        <w:rPr>
          <w:rFonts w:ascii="GHEA Grapalat" w:hAnsi="GHEA Grapalat"/>
          <w:i/>
          <w:lang w:val="af-ZA"/>
        </w:rPr>
        <w:t xml:space="preserve"> </w:t>
      </w:r>
      <w:r xmlns:w="http://schemas.openxmlformats.org/wordprocessingml/2006/main" w:rsidRPr="00D60ADB">
        <w:rPr>
          <w:rFonts w:ascii="GHEA Grapalat" w:hAnsi="GHEA Grapalat"/>
          <w:i/>
          <w:lang w:val="hy-AM"/>
        </w:rPr>
        <w:t xml:space="preserve">publishing.</w:t>
      </w:r>
    </w:p>
    <w:p w14:paraId="3ED20A39" w14:textId="77777777" w:rsidR="00C93928" w:rsidRPr="00D60ADB" w:rsidRDefault="00C93928" w:rsidP="00532D6C">
      <w:pPr xmlns:w="http://schemas.openxmlformats.org/wordprocessingml/2006/main">
        <w:pStyle w:val="31"/>
        <w:spacing w:line="240" w:lineRule="auto"/>
        <w:ind w:left="142" w:firstLine="0"/>
        <w:rPr>
          <w:rFonts w:ascii="GHEA Grapalat" w:hAnsi="GHEA Grapalat"/>
          <w:i/>
          <w:lang w:val="af-ZA" w:eastAsia="ru-RU"/>
        </w:rPr>
      </w:pPr>
      <w:r xmlns:w="http://schemas.openxmlformats.org/wordprocessingml/2006/main" w:rsidRPr="00D60ADB">
        <w:rPr>
          <w:rFonts w:ascii="GHEA Grapalat" w:hAnsi="GHEA Grapalat"/>
          <w:i/>
          <w:lang w:val="af-ZA" w:eastAsia="ru-RU"/>
        </w:rPr>
        <w:t xml:space="preserve">** - </w:t>
      </w:r>
      <w:r xmlns:w="http://schemas.openxmlformats.org/wordprocessingml/2006/main" w:rsidRPr="005F1C06">
        <w:rPr>
          <w:rFonts w:ascii="GHEA Grapalat" w:hAnsi="GHEA Grapalat"/>
          <w:i/>
          <w:lang w:eastAsia="ru-RU"/>
        </w:rPr>
        <w:t xml:space="preserve">the participant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application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the statement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when filling out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note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information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containing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website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link </w:t>
      </w:r>
      <w:r xmlns:w="http://schemas.openxmlformats.org/wordprocessingml/2006/main" w:rsidRPr="00D60ADB">
        <w:rPr>
          <w:rFonts w:ascii="GHEA Grapalat" w:hAnsi="GHEA Grapalat"/>
          <w:i/>
          <w:lang w:val="af-ZA" w:eastAsia="ru-RU"/>
        </w:rPr>
        <w:t xml:space="preserve">if</w:t>
      </w:r>
      <w:r xmlns:w="http://schemas.openxmlformats.org/wordprocessingml/2006/main" w:rsidRPr="005F1C06">
        <w:rPr>
          <w:rFonts w:ascii="GHEA Grapalat" w:hAnsi="GHEA Grapalat"/>
          <w:i/>
          <w:lang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that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participant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registration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departments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institutions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and: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individual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entrepreneurs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accounting</w:t>
      </w:r>
      <w:r xmlns:w="http://schemas.openxmlformats.org/wordprocessingml/2006/main" w:rsidRPr="00D60ADB">
        <w:rPr>
          <w:rFonts w:ascii="Calibri" w:hAnsi="Calibri" w:cs="Calibri"/>
          <w:i/>
          <w:lang w:val="af-ZA" w:eastAsia="ru-RU"/>
        </w:rPr>
        <w:t xml:space="preserve"> </w:t>
      </w:r>
      <w:r xmlns:w="http://schemas.openxmlformats.org/wordprocessingml/2006/main" w:rsidRPr="005F1C06">
        <w:rPr>
          <w:rFonts w:ascii="GHEA Grapalat" w:hAnsi="GHEA Grapalat" w:cs="GHEA Grapalat"/>
          <w:i/>
          <w:lang w:eastAsia="ru-RU"/>
        </w:rPr>
        <w:t xml:space="preserve">about </w:t>
      </w:r>
      <w:r xmlns:w="http://schemas.openxmlformats.org/wordprocessingml/2006/main" w:rsidRPr="00D60ADB">
        <w:rPr>
          <w:rFonts w:ascii="GHEA Grapalat" w:hAnsi="GHEA Grapalat" w:cs="GHEA Grapalat"/>
          <w:i/>
          <w:lang w:val="af-ZA"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of the law</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based 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declaration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duty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having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person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and: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the application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of the day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as of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defined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in order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need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cs="GHEA Grapalat"/>
          <w:i/>
          <w:lang w:eastAsia="ru-RU"/>
        </w:rPr>
        <w:t xml:space="preserve">logically</w:t>
      </w:r>
      <w:r xmlns:w="http://schemas.openxmlformats.org/wordprocessingml/2006/main" w:rsidRPr="005F1C06">
        <w:rPr>
          <w:rFonts w:ascii="GHEA Grapalat" w:hAnsi="GHEA Grapalat"/>
          <w:i/>
          <w:lang w:eastAsia="ru-RU"/>
        </w:rPr>
        <w:t xml:space="preserv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of the registry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 the agency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registered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was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D60ADB">
        <w:rPr>
          <w:rFonts w:ascii="GHEA Grapalat" w:hAnsi="GHEA Grapalat"/>
          <w:i/>
          <w:lang w:val="af-ZA" w:eastAsia="ru-RU"/>
        </w:rPr>
        <w:t xml:space="preserve">the </w:t>
      </w:r>
      <w:r xmlns:w="http://schemas.openxmlformats.org/wordprocessingml/2006/main" w:rsidRPr="005F1C06">
        <w:rPr>
          <w:rFonts w:ascii="GHEA Grapalat" w:hAnsi="GHEA Grapalat"/>
          <w:i/>
          <w:lang w:eastAsia="ru-RU"/>
        </w:rPr>
        <w:t xml:space="preserve">information</w:t>
      </w:r>
    </w:p>
    <w:p w14:paraId="1ADEF3BE" w14:textId="77777777" w:rsidR="00C93928" w:rsidRPr="00D60ADB" w:rsidRDefault="00C93928" w:rsidP="00532D6C">
      <w:pPr>
        <w:pStyle w:val="31"/>
        <w:spacing w:line="240" w:lineRule="auto"/>
        <w:ind w:left="142" w:firstLine="0"/>
        <w:rPr>
          <w:rFonts w:ascii="GHEA Grapalat" w:hAnsi="GHEA Grapalat"/>
          <w:i/>
          <w:lang w:val="af-ZA" w:eastAsia="ru-RU"/>
        </w:rPr>
      </w:pPr>
    </w:p>
    <w:p w14:paraId="76397AFD" w14:textId="77777777" w:rsidR="00C93928" w:rsidRPr="00D60ADB" w:rsidRDefault="00C93928" w:rsidP="00532D6C">
      <w:pPr xmlns:w="http://schemas.openxmlformats.org/wordprocessingml/2006/main">
        <w:pStyle w:val="31"/>
        <w:spacing w:line="240" w:lineRule="auto"/>
        <w:ind w:left="142" w:firstLine="218"/>
        <w:rPr>
          <w:rFonts w:ascii="GHEA Grapalat" w:hAnsi="GHEA Grapalat"/>
          <w:i/>
          <w:lang w:val="af-ZA" w:eastAsia="ru-RU"/>
        </w:rPr>
      </w:pP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participant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registration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departments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institutions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and:</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individual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entrepreneurs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accounting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on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law</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based 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declaration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duty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having</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not </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such</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however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the application</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to present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of the day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as of</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must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was not</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legal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persons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State</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of the registry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in the agency</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register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her</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real</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beneficiaries</w:t>
      </w:r>
      <w:r xmlns:w="http://schemas.openxmlformats.org/wordprocessingml/2006/main" w:rsidRPr="00D60ADB">
        <w:rPr>
          <w:rFonts w:ascii="GHEA Grapalat" w:hAnsi="GHEA Grapalat"/>
          <w:i/>
          <w:lang w:val="af-ZA" w:eastAsia="ru-RU"/>
        </w:rPr>
        <w:t xml:space="preserve"> </w:t>
      </w:r>
      <w:r xmlns:w="http://schemas.openxmlformats.org/wordprocessingml/2006/main" w:rsidRPr="005F1C06">
        <w:rPr>
          <w:rFonts w:ascii="GHEA Grapalat" w:hAnsi="GHEA Grapalat"/>
          <w:i/>
          <w:lang w:eastAsia="ru-RU"/>
        </w:rPr>
        <w:t xml:space="preserve">regarding</w:t>
      </w:r>
      <w:r xmlns:w="http://schemas.openxmlformats.org/wordprocessingml/2006/main" w:rsidRPr="00D60ADB">
        <w:rPr>
          <w:rFonts w:ascii="GHEA Grapalat" w:hAnsi="GHEA Grapalat"/>
          <w:i/>
          <w:lang w:val="af-ZA" w:eastAsia="ru-RU"/>
        </w:rPr>
        <w:t xml:space="preserve"> </w:t>
      </w:r>
      <w:r xmlns:w="http://schemas.openxmlformats.org/wordprocessingml/2006/main">
        <w:rPr>
          <w:rFonts w:ascii="GHEA Grapalat" w:hAnsi="GHEA Grapalat"/>
          <w:i/>
          <w:lang w:val="hy-AM" w:eastAsia="ru-RU"/>
        </w:rPr>
        <w:t xml:space="preserve">the </w:t>
      </w:r>
      <w:r xmlns:w="http://schemas.openxmlformats.org/wordprocessingml/2006/main" w:rsidRPr="005F1C06">
        <w:rPr>
          <w:rFonts w:ascii="GHEA Grapalat" w:hAnsi="GHEA Grapalat"/>
          <w:i/>
          <w:lang w:eastAsia="ru-RU"/>
        </w:rPr>
        <w:t xml:space="preserve">information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then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application </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statement</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when filling </w:t>
      </w:r>
      <w:r xmlns:w="http://schemas.openxmlformats.org/wordprocessingml/2006/main" w:rsidRPr="00D60ADB">
        <w:rPr>
          <w:rFonts w:ascii="GHEA Grapalat" w:hAnsi="GHEA Grapalat"/>
          <w:i/>
          <w:lang w:val="af-ZA"/>
        </w:rPr>
        <w:t xml:space="preserve">&lt;&lt; </w:t>
      </w:r>
      <w:r xmlns:w="http://schemas.openxmlformats.org/wordprocessingml/2006/main" w:rsidRPr="005F1C06">
        <w:rPr>
          <w:rFonts w:ascii="GHEA Grapalat" w:hAnsi="GHEA Grapalat"/>
          <w:i/>
        </w:rPr>
        <w:t xml:space="preserve">information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containing</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website</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link: </w:t>
      </w:r>
      <w:r xmlns:w="http://schemas.openxmlformats.org/wordprocessingml/2006/main" w:rsidRPr="00D60ADB">
        <w:rPr>
          <w:rFonts w:ascii="GHEA Grapalat" w:hAnsi="GHEA Grapalat"/>
          <w:i/>
          <w:lang w:val="af-ZA"/>
        </w:rPr>
        <w:t xml:space="preserve">&gt;&gt; </w:t>
      </w:r>
      <w:r xmlns:w="http://schemas.openxmlformats.org/wordprocessingml/2006/main" w:rsidRPr="005F1C06">
        <w:rPr>
          <w:rFonts w:ascii="GHEA Grapalat" w:hAnsi="GHEA Grapalat"/>
          <w:i/>
        </w:rPr>
        <w:t xml:space="preserve">words</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replacement</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is </w:t>
      </w:r>
      <w:r xmlns:w="http://schemas.openxmlformats.org/wordprocessingml/2006/main" w:rsidRPr="00D60ADB">
        <w:rPr>
          <w:rFonts w:ascii="GHEA Grapalat" w:hAnsi="GHEA Grapalat"/>
          <w:i/>
          <w:lang w:val="af-ZA"/>
        </w:rPr>
        <w:t xml:space="preserve">&lt;&lt; </w:t>
      </w:r>
      <w:r xmlns:w="http://schemas.openxmlformats.org/wordprocessingml/2006/main" w:rsidRPr="005F1C06">
        <w:rPr>
          <w:rFonts w:ascii="GHEA Grapalat" w:hAnsi="GHEA Grapalat"/>
          <w:i/>
        </w:rPr>
        <w:t xml:space="preserve">declaration: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according to</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rPr>
        <w:t xml:space="preserve">in the words </w:t>
      </w:r>
      <w:r xmlns:w="http://schemas.openxmlformats.org/wordprocessingml/2006/main" w:rsidRPr="00D60ADB">
        <w:rPr>
          <w:rFonts w:ascii="GHEA Grapalat" w:hAnsi="GHEA Grapalat"/>
          <w:i/>
          <w:lang w:val="af-ZA"/>
        </w:rPr>
        <w:t xml:space="preserve">&gt;&gt; </w:t>
      </w:r>
      <w:r xmlns:w="http://schemas.openxmlformats.org/wordprocessingml/2006/main" w:rsidRPr="005F1C06">
        <w:rPr>
          <w:rFonts w:ascii="GHEA Grapalat" w:hAnsi="GHEA Grapalat"/>
          <w:i/>
        </w:rPr>
        <w:t xml:space="preserve">of </w:t>
      </w:r>
      <w:r xmlns:w="http://schemas.openxmlformats.org/wordprocessingml/2006/main">
        <w:rPr>
          <w:rFonts w:ascii="GHEA Grapalat" w:hAnsi="GHEA Grapalat"/>
          <w:i/>
        </w:rPr>
        <w:t xml:space="preserve">appendix </w:t>
      </w:r>
      <w:r xmlns:w="http://schemas.openxmlformats.org/wordprocessingml/2006/main" w:rsidRPr="00D60ADB">
        <w:rPr>
          <w:rFonts w:ascii="GHEA Grapalat" w:hAnsi="GHEA Grapalat"/>
          <w:i/>
          <w:lang w:val="af-ZA"/>
        </w:rPr>
        <w:t xml:space="preserve">1.2 </w:t>
      </w:r>
      <w:r xmlns:w="http://schemas.openxmlformats.org/wordprocessingml/2006/main" w:rsidRPr="00D60ADB">
        <w:rPr>
          <w:rFonts w:ascii="GHEA Grapalat" w:hAnsi="GHEA Grapalat"/>
          <w:i/>
          <w:lang w:val="af-ZA"/>
        </w:rPr>
        <w:t xml:space="preserve">,</w:t>
      </w:r>
    </w:p>
    <w:p w14:paraId="16303A3E" w14:textId="77777777" w:rsidR="00C93928" w:rsidRPr="00D60ADB" w:rsidRDefault="00C93928" w:rsidP="00532D6C">
      <w:pPr>
        <w:pStyle w:val="af2"/>
        <w:jc w:val="both"/>
        <w:rPr>
          <w:rFonts w:ascii="GHEA Grapalat" w:hAnsi="GHEA Grapalat"/>
          <w:i/>
          <w:lang w:val="af-ZA"/>
        </w:rPr>
      </w:pPr>
    </w:p>
    <w:p w14:paraId="53371997" w14:textId="77777777" w:rsidR="00C93928" w:rsidRPr="00D60ADB" w:rsidRDefault="00C93928" w:rsidP="00532D6C">
      <w:pPr xmlns:w="http://schemas.openxmlformats.org/wordprocessingml/2006/main">
        <w:pStyle w:val="af2"/>
        <w:jc w:val="both"/>
        <w:rPr>
          <w:rFonts w:ascii="GHEA Grapalat" w:hAnsi="GHEA Grapalat"/>
          <w:i/>
          <w:lang w:val="af-ZA"/>
        </w:rPr>
      </w:pPr>
      <w:r xmlns:w="http://schemas.openxmlformats.org/wordprocessingml/2006/main" w:rsidRPr="00D60ADB">
        <w:rPr>
          <w:rFonts w:ascii="GHEA Grapalat" w:hAnsi="GHEA Grapalat"/>
          <w:i/>
          <w:lang w:val="af-ZA"/>
        </w:rPr>
        <w:tab xmlns:w="http://schemas.openxmlformats.org/wordprocessingml/2006/main"/>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if</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the participant</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individual</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entrepreneur</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is</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or</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physical</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person </w:t>
      </w:r>
      <w:r xmlns:w="http://schemas.openxmlformats.org/wordprocessingml/2006/main" w:rsidRPr="00D60ADB">
        <w:rPr>
          <w:rFonts w:ascii="GHEA Grapalat" w:hAnsi="GHEA Grapalat"/>
          <w:i/>
          <w:lang w:val="af-ZA"/>
        </w:rPr>
        <w:t xml:space="preserve">then</w:t>
      </w:r>
      <w:r xmlns:w="http://schemas.openxmlformats.org/wordprocessingml/2006/main" w:rsidRPr="005F1C06">
        <w:rPr>
          <w:rFonts w:ascii="GHEA Grapalat" w:hAnsi="GHEA Grapalat"/>
          <w:i/>
          <w:lang w:val="en-US"/>
        </w:rPr>
        <w:t xml:space="preserve">​</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real</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beneficiaries</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regarding</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information</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no</w:t>
      </w:r>
      <w:r xmlns:w="http://schemas.openxmlformats.org/wordprocessingml/2006/main" w:rsidRPr="00D60ADB">
        <w:rPr>
          <w:rFonts w:ascii="GHEA Grapalat" w:hAnsi="GHEA Grapalat"/>
          <w:i/>
          <w:lang w:val="af-ZA"/>
        </w:rPr>
        <w:t xml:space="preserve"> </w:t>
      </w:r>
      <w:r xmlns:w="http://schemas.openxmlformats.org/wordprocessingml/2006/main" w:rsidRPr="005F1C06">
        <w:rPr>
          <w:rFonts w:ascii="GHEA Grapalat" w:hAnsi="GHEA Grapalat"/>
          <w:i/>
          <w:lang w:val="en-US"/>
        </w:rPr>
        <w:t xml:space="preserve">presents</w:t>
      </w:r>
      <w:r xmlns:w="http://schemas.openxmlformats.org/wordprocessingml/2006/main" w:rsidRPr="00D60ADB">
        <w:rPr>
          <w:rFonts w:ascii="GHEA Grapalat" w:hAnsi="GHEA Grapalat"/>
          <w:i/>
          <w:lang w:val="af-ZA"/>
        </w:rPr>
        <w:t xml:space="preserve">​</w:t>
      </w:r>
    </w:p>
    <w:p w14:paraId="03DD911F" w14:textId="77777777" w:rsidR="00C93928" w:rsidRPr="00BF58CA" w:rsidRDefault="00C93928" w:rsidP="00532D6C">
      <w:pPr>
        <w:pStyle w:val="af2"/>
        <w:jc w:val="both"/>
        <w:rPr>
          <w:rFonts w:ascii="GHEA Grapalat" w:hAnsi="GHEA Grapalat"/>
          <w:i/>
          <w:sz w:val="16"/>
          <w:szCs w:val="16"/>
          <w:lang w:val="hy-AM"/>
        </w:rPr>
      </w:pPr>
    </w:p>
    <w:p w14:paraId="66150EE0" w14:textId="77777777" w:rsidR="00C93928" w:rsidRPr="000C2336" w:rsidDel="006C3873" w:rsidRDefault="00C93928" w:rsidP="00532D6C">
      <w:pPr>
        <w:jc w:val="both"/>
        <w:rPr>
          <w:del w:id="5" w:author="User" w:date="2019-05-26T09:52:00Z"/>
          <w:rFonts w:ascii="GHEA Grapalat" w:hAnsi="GHEA Grapalat" w:cs="Sylfaen"/>
          <w:sz w:val="20"/>
          <w:lang w:val="af-ZA"/>
        </w:rPr>
      </w:pPr>
    </w:p>
  </w:footnote>
  <w:footnote w:id="9">
    <w:p w14:paraId="50E8A58E" w14:textId="77777777" w:rsidR="00C93928" w:rsidRPr="006265F4" w:rsidRDefault="00C93928" w:rsidP="00532D6C">
      <w:pPr xmlns:w="http://schemas.openxmlformats.org/wordprocessingml/2006/main">
        <w:pStyle w:val="31"/>
        <w:spacing w:line="240" w:lineRule="auto"/>
        <w:ind w:firstLine="0"/>
        <w:rPr>
          <w:rFonts w:ascii="GHEA Grapalat" w:hAnsi="GHEA Grapalat" w:cs="Sylfaen"/>
          <w:i/>
          <w:sz w:val="16"/>
          <w:szCs w:val="16"/>
          <w:lang w:val="af-ZA" w:eastAsia="ru-RU"/>
        </w:rPr>
      </w:pPr>
      <w:r xmlns:w="http://schemas.openxmlformats.org/wordprocessingml/2006/main" w:rsidRPr="006265F4">
        <w:rPr>
          <w:rFonts w:ascii="GHEA Grapalat" w:hAnsi="GHEA Grapalat" w:cs="Sylfaen"/>
          <w:i/>
          <w:sz w:val="16"/>
          <w:szCs w:val="16"/>
          <w:lang w:val="hy-AM" w:eastAsia="ru-RU"/>
        </w:rPr>
        <w:t xml:space="preserv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to be completed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is</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of the commission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of the secretary</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by </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until</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the invitation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in the newsletter</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publishing.</w:t>
      </w:r>
    </w:p>
    <w:p w14:paraId="08240DEF" w14:textId="77777777" w:rsidR="00C93928" w:rsidRPr="006265F4" w:rsidRDefault="00C93928" w:rsidP="00532D6C">
      <w:pPr xmlns:w="http://schemas.openxmlformats.org/wordprocessingml/2006/main">
        <w:ind w:right="309"/>
        <w:jc w:val="both"/>
        <w:rPr>
          <w:rFonts w:ascii="GHEA Grapalat" w:hAnsi="GHEA Grapalat"/>
          <w:bCs/>
          <w:i/>
          <w:iCs/>
          <w:sz w:val="20"/>
          <w:lang w:val="es-ES"/>
        </w:rPr>
      </w:pPr>
      <w:r xmlns:w="http://schemas.openxmlformats.org/wordprocessingml/2006/main" w:rsidRPr="006265F4">
        <w:rPr>
          <w:rFonts w:ascii="GHEA Grapalat" w:hAnsi="GHEA Grapalat"/>
          <w:bCs/>
          <w:i/>
          <w:sz w:val="18"/>
          <w:szCs w:val="18"/>
          <w:lang w:val="es-ES"/>
        </w:rPr>
        <w:t xml:space="preserve">** </w:t>
      </w:r>
      <w:r xmlns:w="http://schemas.openxmlformats.org/wordprocessingml/2006/main" w:rsidRPr="006265F4">
        <w:rPr>
          <w:rFonts w:ascii="GHEA Grapalat" w:hAnsi="GHEA Grapalat"/>
          <w:i/>
          <w:sz w:val="16"/>
          <w:szCs w:val="16"/>
        </w:rPr>
        <w:t xml:space="preserve">if</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the participant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added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value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tax</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payer</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is </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then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given</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of the contract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line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of Armenia</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Republic</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State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budget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to be paid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added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value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tax</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the amount</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noted</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is</w:t>
      </w:r>
      <w:r xmlns:w="http://schemas.openxmlformats.org/wordprocessingml/2006/main" w:rsidRPr="006265F4">
        <w:rPr>
          <w:rFonts w:ascii="GHEA Grapalat" w:hAnsi="GHEA Grapalat"/>
          <w:i/>
          <w:sz w:val="16"/>
          <w:szCs w:val="16"/>
          <w:lang w:val="af-ZA"/>
        </w:rPr>
        <w:t xml:space="preserve"> </w:t>
      </w:r>
      <w:r xmlns:w="http://schemas.openxmlformats.org/wordprocessingml/2006/main">
        <w:rPr>
          <w:rFonts w:ascii="GHEA Grapalat" w:hAnsi="GHEA Grapalat"/>
          <w:i/>
          <w:sz w:val="16"/>
          <w:szCs w:val="16"/>
          <w:lang w:val="hy-AM"/>
        </w:rPr>
        <w:t xml:space="preserve">4th</w:t>
      </w:r>
      <w:r xmlns:w="http://schemas.openxmlformats.org/wordprocessingml/2006/main" w:rsidRPr="006265F4">
        <w:rPr>
          <w:rFonts w:ascii="GHEA Grapalat" w:hAnsi="GHEA Grapalat"/>
          <w:i/>
          <w:sz w:val="16"/>
          <w:szCs w:val="16"/>
          <w:lang w:val="af-ZA"/>
        </w:rPr>
        <w:t xml:space="preserve">​</w:t>
      </w:r>
      <w:r xmlns:w="http://schemas.openxmlformats.org/wordprocessingml/2006/main" w:rsidRPr="006265F4">
        <w:rPr>
          <w:rFonts w:ascii="GHEA Grapalat" w:hAnsi="GHEA Grapalat"/>
          <w:i/>
          <w:sz w:val="16"/>
          <w:szCs w:val="16"/>
        </w:rPr>
        <w:t xml:space="preserv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in the column.</w:t>
      </w:r>
    </w:p>
    <w:p w14:paraId="6A373907" w14:textId="77777777" w:rsidR="00C93928" w:rsidRPr="006265F4" w:rsidDel="00856FDE" w:rsidRDefault="00C93928" w:rsidP="00532D6C">
      <w:pPr>
        <w:pStyle w:val="af2"/>
        <w:rPr>
          <w:del w:id="8" w:author="User" w:date="2019-05-26T09:57:00Z"/>
          <w:i/>
          <w:lang w:val="af-ZA"/>
        </w:rPr>
      </w:pPr>
    </w:p>
  </w:footnote>
  <w:footnote w:id="10">
    <w:p w14:paraId="6393AC04" w14:textId="77777777" w:rsidR="00C93928" w:rsidRPr="006265F4" w:rsidDel="007942E8" w:rsidRDefault="00C93928" w:rsidP="00532D6C">
      <w:pPr xmlns:w="http://schemas.openxmlformats.org/wordprocessingml/2006/main">
        <w:pStyle w:val="af2"/>
        <w:rPr>
          <w:del w:id="9" w:author="User" w:date="2019-05-26T10:01:00Z"/>
          <w:rFonts w:ascii="GHEA Grapalat" w:hAnsi="GHEA Grapalat"/>
          <w:i/>
          <w:sz w:val="16"/>
          <w:szCs w:val="24"/>
          <w:lang w:val="af-ZA" w:eastAsia="en-US"/>
        </w:rPr>
      </w:pPr>
      <w:r xmlns:w="http://schemas.openxmlformats.org/wordprocessingml/2006/main" w:rsidRPr="006265F4">
        <w:rPr>
          <w:color w:val="FFFFFF"/>
          <w:vertAlign w:val="superscript"/>
          <w:lang w:val="af-ZA"/>
        </w:rPr>
        <w:t xml:space="preserve">29 </w:t>
      </w:r>
      <w:r xmlns:w="http://schemas.openxmlformats.org/wordprocessingml/2006/main" w:rsidRPr="006265F4">
        <w:rPr>
          <w:vertAlign w:val="superscript"/>
          <w:lang w:val="af-ZA"/>
        </w:rPr>
        <w:t xml:space="preserve">17 </w:t>
      </w:r>
      <w:r xmlns:w="http://schemas.openxmlformats.org/wordprocessingml/2006/main" w:rsidRPr="006265F4">
        <w:rPr>
          <w:rFonts w:ascii="GHEA Grapalat" w:hAnsi="GHEA Grapalat"/>
          <w:i/>
          <w:sz w:val="16"/>
          <w:szCs w:val="24"/>
          <w:lang w:val="hy-AM" w:eastAsia="en-US"/>
        </w:rPr>
        <w:t xml:space="preserve">If </w:t>
      </w:r>
      <w:r xmlns:w="http://schemas.openxmlformats.org/wordprocessingml/2006/main" w:rsidRPr="006265F4">
        <w:rPr>
          <w:rFonts w:ascii="GHEA Grapalat" w:hAnsi="GHEA Grapalat"/>
          <w:i/>
          <w:sz w:val="16"/>
          <w:szCs w:val="24"/>
          <w:lang w:val="en-US" w:eastAsia="en-US"/>
        </w:rPr>
        <w:t xml:space="preserve">the auction of </w:t>
      </w:r>
      <w:r xmlns:w="http://schemas.openxmlformats.org/wordprocessingml/2006/main" w:rsidRPr="006265F4">
        <w:rPr>
          <w:rFonts w:ascii="GHEA Grapalat" w:hAnsi="GHEA Grapalat"/>
          <w:i/>
          <w:sz w:val="16"/>
          <w:szCs w:val="24"/>
          <w:lang w:val="hy-AM" w:eastAsia="en-US"/>
        </w:rPr>
        <w:t xml:space="preserve">A was bought by the auctioneer </w:t>
      </w:r>
      <w:r xmlns:w="http://schemas.openxmlformats.org/wordprocessingml/2006/main" w:rsidRPr="006265F4">
        <w:rPr>
          <w:rFonts w:ascii="GHEA Grapalat" w:hAnsi="GHEA Grapalat"/>
          <w:i/>
          <w:sz w:val="16"/>
          <w:szCs w:val="24"/>
          <w:lang w:val="en-US" w:eastAsia="en-US"/>
        </w:rPr>
        <w:t xml:space="preserve">B</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presented</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is</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without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VAT </w:t>
      </w:r>
      <w:r xmlns:w="http://schemas.openxmlformats.org/wordprocessingml/2006/main" w:rsidRPr="006265F4">
        <w:rPr>
          <w:rFonts w:ascii="GHEA Grapalat" w:hAnsi="GHEA Grapalat"/>
          <w:i/>
          <w:sz w:val="16"/>
          <w:szCs w:val="24"/>
          <w:lang w:val="af-ZA" w:eastAsia="en-US"/>
        </w:rPr>
        <w:t xml:space="preserve">then</w:t>
      </w:r>
      <w:r xmlns:w="http://schemas.openxmlformats.org/wordprocessingml/2006/main" w:rsidRPr="006265F4">
        <w:rPr>
          <w:rFonts w:ascii="GHEA Grapalat" w:hAnsi="GHEA Grapalat"/>
          <w:i/>
          <w:sz w:val="16"/>
          <w:szCs w:val="24"/>
          <w:lang w:val="af-ZA" w:eastAsia="en-US"/>
        </w:rPr>
        <w:t xml:space="preserve">​</w:t>
      </w:r>
      <w:r xmlns:w="http://schemas.openxmlformats.org/wordprocessingml/2006/main" w:rsidRPr="006265F4">
        <w:rPr>
          <w:rFonts w:ascii="GHEA Grapalat" w:hAnsi="GHEA Grapalat"/>
          <w:i/>
          <w:sz w:val="16"/>
          <w:szCs w:val="24"/>
          <w:lang w:val="en-US" w:eastAsia="en-US"/>
        </w:rPr>
        <w:t xml:space="preserve">​</w:t>
      </w:r>
      <w:r xmlns:w="http://schemas.openxmlformats.org/wordprocessingml/2006/main" w:rsidRPr="006265F4">
        <w:rPr>
          <w:rFonts w:ascii="GHEA Grapalat" w:hAnsi="GHEA Grapalat"/>
          <w:i/>
          <w:sz w:val="16"/>
          <w:szCs w:val="24"/>
          <w:lang w:val="en-US" w:eastAsia="en-US"/>
        </w:rPr>
        <w:t xml:space="preserve">​</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the contract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when sealing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inclusive</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af-ZA" w:eastAsia="en-US"/>
        </w:rPr>
        <w:t xml:space="preserve">The </w:t>
      </w:r>
      <w:r xmlns:w="http://schemas.openxmlformats.org/wordprocessingml/2006/main" w:rsidRPr="006265F4">
        <w:rPr>
          <w:rFonts w:ascii="GHEA Grapalat" w:hAnsi="GHEA Grapalat"/>
          <w:i/>
          <w:sz w:val="16"/>
          <w:szCs w:val="24"/>
          <w:lang w:val="en-US" w:eastAsia="en-US"/>
        </w:rPr>
        <w:t xml:space="preserve">words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VAT </w:t>
      </w:r>
      <w:r xmlns:w="http://schemas.openxmlformats.org/wordprocessingml/2006/main" w:rsidRPr="006265F4">
        <w:rPr>
          <w:rFonts w:ascii="GHEA Grapalat" w:hAnsi="GHEA Grapalat"/>
          <w:i/>
          <w:sz w:val="16"/>
          <w:szCs w:val="24"/>
          <w:lang w:val="en-US" w:eastAsia="en-US"/>
        </w:rPr>
        <w:t xml:space="preserve">"</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removed</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are</w:t>
      </w:r>
      <w:r xmlns:w="http://schemas.openxmlformats.org/wordprocessingml/2006/main" w:rsidRPr="006265F4">
        <w:rPr>
          <w:rFonts w:ascii="GHEA Grapalat" w:hAnsi="GHEA Grapalat"/>
          <w:i/>
          <w:sz w:val="16"/>
          <w:szCs w:val="24"/>
          <w:lang w:val="af-ZA" w:eastAsia="en-US"/>
        </w:rPr>
        <w:t xml:space="preserve">​</w:t>
      </w:r>
    </w:p>
  </w:footnote>
  <w:footnote w:id="11">
    <w:p w14:paraId="333AF390" w14:textId="77777777" w:rsidR="00C93928" w:rsidRPr="006265F4" w:rsidDel="007942E8" w:rsidRDefault="00C93928" w:rsidP="00532D6C">
      <w:pPr xmlns:w="http://schemas.openxmlformats.org/wordprocessingml/2006/main">
        <w:pStyle w:val="af2"/>
        <w:jc w:val="both"/>
        <w:rPr>
          <w:del w:id="10" w:author="User" w:date="2019-05-26T10:01:00Z"/>
          <w:lang w:val="hy-AM"/>
        </w:rPr>
      </w:pPr>
      <w:r xmlns:w="http://schemas.openxmlformats.org/wordprocessingml/2006/main" w:rsidRPr="006265F4">
        <w:rPr>
          <w:color w:val="FFFFFF"/>
          <w:vertAlign w:val="superscript"/>
          <w:lang w:val="af-ZA"/>
        </w:rPr>
        <w:t xml:space="preserve">30 </w:t>
      </w:r>
      <w:r xmlns:w="http://schemas.openxmlformats.org/wordprocessingml/2006/main" w:rsidRPr="006265F4">
        <w:rPr>
          <w:vertAlign w:val="superscript"/>
          <w:lang w:val="af-ZA"/>
        </w:rPr>
        <w:t xml:space="preserve">18 </w:t>
      </w:r>
      <w:r xmlns:w="http://schemas.openxmlformats.org/wordprocessingml/2006/main" w:rsidRPr="006265F4">
        <w:rPr>
          <w:rFonts w:ascii="GHEA Grapalat" w:hAnsi="GHEA Grapalat"/>
          <w:i/>
          <w:sz w:val="16"/>
          <w:szCs w:val="24"/>
          <w:lang w:val="en-US" w:eastAsia="en-US"/>
        </w:rPr>
        <w:t xml:space="preserve">The </w:t>
      </w:r>
      <w:r xmlns:w="http://schemas.openxmlformats.org/wordprocessingml/2006/main" w:rsidRPr="006265F4">
        <w:rPr>
          <w:rFonts w:ascii="GHEA Grapalat" w:hAnsi="GHEA Grapalat"/>
          <w:i/>
          <w:sz w:val="16"/>
          <w:szCs w:val="24"/>
          <w:lang w:val="hy-AM" w:eastAsia="en-US"/>
        </w:rPr>
        <w:t xml:space="preserve">seller may refuse the proposed advance payment or a part of it</w:t>
      </w:r>
      <w:r xmlns:w="http://schemas.openxmlformats.org/wordprocessingml/2006/main" w:rsidRPr="006265F4">
        <w:rPr>
          <w:rFonts w:ascii="GHEA Grapalat" w:hAnsi="GHEA Grapalat"/>
          <w:i/>
          <w:sz w:val="16"/>
          <w:szCs w:val="24"/>
          <w:lang w:val="af-ZA" w:eastAsia="en-US"/>
        </w:rPr>
        <w:t xml:space="preserve"> The advance payment </w:t>
      </w:r>
      <w:r xmlns:w="http://schemas.openxmlformats.org/wordprocessingml/2006/main" w:rsidRPr="006265F4">
        <w:rPr>
          <w:rFonts w:ascii="GHEA Grapalat" w:hAnsi="GHEA Grapalat"/>
          <w:i/>
          <w:sz w:val="16"/>
          <w:szCs w:val="24"/>
          <w:lang w:val="en-US" w:eastAsia="en-US"/>
        </w:rPr>
        <w:t xml:space="preserve">in </w:t>
      </w:r>
      <w:r xmlns:w="http://schemas.openxmlformats.org/wordprocessingml/2006/main" w:rsidRPr="006265F4">
        <w:rPr>
          <w:rFonts w:ascii="GHEA Grapalat" w:hAnsi="GHEA Grapalat"/>
          <w:i/>
          <w:sz w:val="16"/>
          <w:szCs w:val="24"/>
          <w:lang w:val="en-US" w:eastAsia="en-US"/>
        </w:rPr>
        <w:t xml:space="preserve">the </w:t>
      </w:r>
      <w:r xmlns:w="http://schemas.openxmlformats.org/wordprocessingml/2006/main" w:rsidRPr="006265F4">
        <w:rPr>
          <w:rFonts w:ascii="GHEA Grapalat" w:hAnsi="GHEA Grapalat"/>
          <w:i/>
          <w:sz w:val="16"/>
          <w:szCs w:val="24"/>
          <w:lang w:val="hy-AM" w:eastAsia="en-US"/>
        </w:rPr>
        <w:t xml:space="preserve">contract </w:t>
      </w:r>
      <w:r xmlns:w="http://schemas.openxmlformats.org/wordprocessingml/2006/main" w:rsidRPr="006265F4">
        <w:rPr>
          <w:rFonts w:ascii="GHEA Grapalat" w:hAnsi="GHEA Grapalat"/>
          <w:i/>
          <w:sz w:val="16"/>
          <w:szCs w:val="24"/>
          <w:lang w:val="hy-AM" w:eastAsia="en-US"/>
        </w:rPr>
        <w:t xml:space="preserve">is set in the amount agreed between the Buyer and the Seller.</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If:</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by contract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no</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planned</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advance payment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allocation </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then</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hereby</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the point</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removed</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is</w:t>
      </w:r>
      <w:r xmlns:w="http://schemas.openxmlformats.org/wordprocessingml/2006/main" w:rsidRPr="006265F4">
        <w:rPr>
          <w:rFonts w:ascii="GHEA Grapalat" w:hAnsi="GHEA Grapalat"/>
          <w:i/>
          <w:sz w:val="16"/>
          <w:szCs w:val="24"/>
          <w:lang w:val="af-ZA" w:eastAsia="en-US"/>
        </w:rPr>
        <w:t xml:space="preserve"> </w:t>
      </w:r>
      <w:r xmlns:w="http://schemas.openxmlformats.org/wordprocessingml/2006/main" w:rsidRPr="006265F4">
        <w:rPr>
          <w:rFonts w:ascii="GHEA Grapalat" w:hAnsi="GHEA Grapalat"/>
          <w:i/>
          <w:sz w:val="16"/>
          <w:szCs w:val="24"/>
          <w:lang w:val="en-US" w:eastAsia="en-US"/>
        </w:rPr>
        <w:t xml:space="preserve">from the project </w:t>
      </w:r>
      <w:r xmlns:w="http://schemas.openxmlformats.org/wordprocessingml/2006/main" w:rsidRPr="006265F4">
        <w:rPr>
          <w:rFonts w:ascii="GHEA Grapalat" w:hAnsi="GHEA Grapalat"/>
          <w:i/>
          <w:sz w:val="16"/>
          <w:szCs w:val="24"/>
          <w:lang w:val="af-ZA" w:eastAsia="en-US"/>
        </w:rPr>
        <w:t xml:space="preserve">.</w:t>
      </w:r>
    </w:p>
  </w:footnote>
  <w:footnote w:id="12">
    <w:p w14:paraId="779EBA8B" w14:textId="77777777" w:rsidR="00C93928" w:rsidRPr="006265F4" w:rsidDel="007942E8" w:rsidRDefault="00C93928" w:rsidP="00532D6C">
      <w:pPr xmlns:w="http://schemas.openxmlformats.org/wordprocessingml/2006/main">
        <w:pStyle w:val="af2"/>
        <w:rPr>
          <w:del w:id="11" w:author="User" w:date="2019-05-26T10:02:00Z"/>
          <w:lang w:val="hy-AM"/>
        </w:rPr>
      </w:pPr>
      <w:r xmlns:w="http://schemas.openxmlformats.org/wordprocessingml/2006/main" w:rsidRPr="006265F4">
        <w:rPr>
          <w:color w:val="FFFFFF"/>
          <w:vertAlign w:val="superscript"/>
          <w:lang w:val="hy-AM"/>
        </w:rPr>
        <w:t xml:space="preserve">31 </w:t>
      </w:r>
      <w:r xmlns:w="http://schemas.openxmlformats.org/wordprocessingml/2006/main" w:rsidRPr="006265F4">
        <w:rPr>
          <w:vertAlign w:val="superscript"/>
          <w:lang w:val="hy-AM"/>
        </w:rPr>
        <w:t xml:space="preserve">19 </w:t>
      </w:r>
      <w:r xmlns:w="http://schemas.openxmlformats.org/wordprocessingml/2006/main" w:rsidRPr="006265F4">
        <w:rPr>
          <w:rFonts w:ascii="GHEA Grapalat" w:hAnsi="GHEA Grapalat"/>
          <w:i/>
          <w:sz w:val="16"/>
          <w:szCs w:val="24"/>
          <w:lang w:val="hy-AM" w:eastAsia="en-US"/>
        </w:rPr>
        <w:t xml:space="preserve">This clause is removed from the draft contract if the product to be purchased is not a fixed asset. And if the product to be purchased is a fixed asset, the warranty period should not be less than 365 calendar days.</w:t>
      </w:r>
    </w:p>
  </w:footnote>
  <w:footnote w:id="13">
    <w:p w14:paraId="1F676188" w14:textId="77777777" w:rsidR="00C93928" w:rsidRPr="006265F4" w:rsidRDefault="00C93928" w:rsidP="00532D6C">
      <w:pPr xmlns:w="http://schemas.openxmlformats.org/wordprocessingml/2006/main">
        <w:pStyle w:val="af2"/>
        <w:jc w:val="both"/>
        <w:rPr>
          <w:rFonts w:ascii="GHEA Grapalat" w:hAnsi="GHEA Grapalat"/>
          <w:i/>
          <w:sz w:val="16"/>
          <w:szCs w:val="24"/>
          <w:lang w:val="hy-AM" w:eastAsia="en-US"/>
        </w:rPr>
      </w:pPr>
      <w:r xmlns:w="http://schemas.openxmlformats.org/wordprocessingml/2006/main" w:rsidRPr="00AB6289">
        <w:rPr>
          <w:vertAlign w:val="superscript"/>
          <w:lang w:val="hy-AM"/>
        </w:rPr>
        <w:t xml:space="preserve">20 </w:t>
      </w:r>
      <w:r xmlns:w="http://schemas.openxmlformats.org/wordprocessingml/2006/main" w:rsidRPr="006265F4">
        <w:rPr>
          <w:rFonts w:ascii="GHEA Grapalat" w:hAnsi="GHEA Grapalat"/>
          <w:i/>
          <w:sz w:val="16"/>
          <w:szCs w:val="24"/>
          <w:lang w:val="hy-AM" w:eastAsia="en-US"/>
        </w:rPr>
        <w:t xml:space="preserve">If the contract was signed on the basis of clause 6 of Article 15 of the RA Law "On Purchases", the fine is calculated in relation to the price of the agreement, within the framework of which the circumstance of non-fulfillment or improper fulfillment of the assumed obligations was recorded.</w:t>
      </w:r>
    </w:p>
    <w:p w14:paraId="5C155BC5" w14:textId="77777777" w:rsidR="00C93928" w:rsidRPr="006265F4" w:rsidDel="007942E8" w:rsidRDefault="00C93928" w:rsidP="00532D6C">
      <w:pPr xmlns:w="http://schemas.openxmlformats.org/wordprocessingml/2006/main">
        <w:pStyle w:val="af2"/>
        <w:jc w:val="both"/>
        <w:rPr>
          <w:del w:id="12" w:author="User" w:date="2019-05-26T10:03:00Z"/>
          <w:lang w:val="hy-AM"/>
        </w:rPr>
      </w:pPr>
      <w:r xmlns:w="http://schemas.openxmlformats.org/wordprocessingml/2006/main" w:rsidRPr="006265F4">
        <w:rPr>
          <w:rFonts w:ascii="GHEA Grapalat" w:hAnsi="GHEA Grapalat"/>
          <w:i/>
          <w:sz w:val="16"/>
          <w:szCs w:val="24"/>
          <w:lang w:val="hy-AM" w:eastAsia="en-US"/>
        </w:rPr>
        <w:t xml:space="preserve">If the contract includes more than one portion, the penalty is calculated against the total price specified in the contract for that portion.</w:t>
      </w:r>
    </w:p>
  </w:footnote>
  <w:footnote w:id="14">
    <w:p w14:paraId="3A6E8BB4" w14:textId="77777777" w:rsidR="00C93928" w:rsidRPr="006265F4" w:rsidDel="007942E8" w:rsidRDefault="00C93928" w:rsidP="00532D6C">
      <w:pPr xmlns:w="http://schemas.openxmlformats.org/wordprocessingml/2006/main">
        <w:pStyle w:val="af2"/>
        <w:jc w:val="both"/>
        <w:rPr>
          <w:del w:id="13" w:author="User" w:date="2019-05-26T10:04:00Z"/>
          <w:sz w:val="16"/>
          <w:szCs w:val="16"/>
          <w:lang w:val="hy-AM"/>
        </w:rPr>
      </w:pPr>
      <w:r xmlns:w="http://schemas.openxmlformats.org/wordprocessingml/2006/main" w:rsidRPr="00AB6289">
        <w:rPr>
          <w:vertAlign w:val="superscript"/>
          <w:lang w:val="hy-AM"/>
        </w:rPr>
        <w:t xml:space="preserve">21 </w:t>
      </w:r>
      <w:r xmlns:w="http://schemas.openxmlformats.org/wordprocessingml/2006/main" w:rsidRPr="006265F4">
        <w:rPr>
          <w:rFonts w:ascii="GHEA Grapalat" w:hAnsi="GHEA Grapalat" w:cs="Sylfaen"/>
          <w:i/>
          <w:sz w:val="16"/>
          <w:szCs w:val="16"/>
          <w:lang w:val="hy-AM"/>
        </w:rPr>
        <w:t xml:space="preserve">In the case of purchases that do not cause obligations at the expense of the state budget, this sentence is removed from the contract.</w:t>
      </w:r>
    </w:p>
  </w:footnote>
  <w:footnote w:id="15">
    <w:p w14:paraId="3DF24AE3" w14:textId="77777777" w:rsidR="00C93928" w:rsidRPr="006265F4" w:rsidDel="002877FC" w:rsidRDefault="00C93928" w:rsidP="00532D6C">
      <w:pPr xmlns:w="http://schemas.openxmlformats.org/wordprocessingml/2006/main">
        <w:pStyle w:val="af2"/>
        <w:jc w:val="both"/>
        <w:rPr>
          <w:del w:id="14" w:author="User" w:date="2019-05-26T10:04:00Z"/>
          <w:lang w:val="hy-AM"/>
        </w:rPr>
      </w:pPr>
      <w:r xmlns:w="http://schemas.openxmlformats.org/wordprocessingml/2006/main" w:rsidRPr="00AB6289">
        <w:rPr>
          <w:vertAlign w:val="superscript"/>
          <w:lang w:val="hy-AM"/>
        </w:rPr>
        <w:t xml:space="preserve">22 </w:t>
      </w:r>
      <w:r xmlns:w="http://schemas.openxmlformats.org/wordprocessingml/2006/main" w:rsidRPr="006265F4">
        <w:rPr>
          <w:rFonts w:ascii="GHEA Grapalat" w:hAnsi="GHEA Grapalat"/>
          <w:i/>
          <w:sz w:val="16"/>
          <w:szCs w:val="24"/>
          <w:lang w:val="hy-AM" w:eastAsia="en-US"/>
        </w:rPr>
        <w:t xml:space="preserve">This clause is removed from the contract if the contract is not implemented by signing an agency contract.</w:t>
      </w:r>
    </w:p>
  </w:footnote>
  <w:footnote w:id="16">
    <w:p w14:paraId="132FBFC8" w14:textId="77777777" w:rsidR="00C93928" w:rsidRPr="006265F4" w:rsidDel="002877FC" w:rsidRDefault="00C93928" w:rsidP="00532D6C">
      <w:pPr xmlns:w="http://schemas.openxmlformats.org/wordprocessingml/2006/main">
        <w:pStyle w:val="af2"/>
        <w:jc w:val="both"/>
        <w:rPr>
          <w:del w:id="15" w:author="User" w:date="2019-05-26T10:04:00Z"/>
          <w:lang w:val="hy-AM"/>
        </w:rPr>
      </w:pPr>
      <w:r xmlns:w="http://schemas.openxmlformats.org/wordprocessingml/2006/main" w:rsidRPr="00AB6289">
        <w:rPr>
          <w:vertAlign w:val="superscript"/>
          <w:lang w:val="hy-AM"/>
        </w:rPr>
        <w:t xml:space="preserve">23 </w:t>
      </w:r>
      <w:r xmlns:w="http://schemas.openxmlformats.org/wordprocessingml/2006/main" w:rsidRPr="006265F4">
        <w:rPr>
          <w:rFonts w:ascii="GHEA Grapalat" w:hAnsi="GHEA Grapalat"/>
          <w:i/>
          <w:sz w:val="16"/>
          <w:szCs w:val="24"/>
          <w:lang w:val="hy-AM" w:eastAsia="en-US"/>
        </w:rPr>
        <w:t xml:space="preserve">This clause is removed from the contract if the contract is not implemented by signing a joint activity (consortium) contract.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A3D43D6"/>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25"/>
  </w:num>
  <w:num w:numId="31">
    <w:abstractNumId w:val="17"/>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C3AE5"/>
    <w:rsid w:val="000B1B4B"/>
    <w:rsid w:val="000C3AE5"/>
    <w:rsid w:val="000D1235"/>
    <w:rsid w:val="000D1C67"/>
    <w:rsid w:val="000F6C4E"/>
    <w:rsid w:val="0012236B"/>
    <w:rsid w:val="00176863"/>
    <w:rsid w:val="001902F9"/>
    <w:rsid w:val="001A3021"/>
    <w:rsid w:val="001B4119"/>
    <w:rsid w:val="0022569E"/>
    <w:rsid w:val="00266F6D"/>
    <w:rsid w:val="002C777F"/>
    <w:rsid w:val="002D073B"/>
    <w:rsid w:val="0031067B"/>
    <w:rsid w:val="003242D7"/>
    <w:rsid w:val="003624DD"/>
    <w:rsid w:val="00436DC2"/>
    <w:rsid w:val="00454CDE"/>
    <w:rsid w:val="004722CA"/>
    <w:rsid w:val="004B2A92"/>
    <w:rsid w:val="004D4880"/>
    <w:rsid w:val="004E5ADA"/>
    <w:rsid w:val="00532D6C"/>
    <w:rsid w:val="00597465"/>
    <w:rsid w:val="00730AAF"/>
    <w:rsid w:val="0076273B"/>
    <w:rsid w:val="00774FCD"/>
    <w:rsid w:val="007A411A"/>
    <w:rsid w:val="007C5699"/>
    <w:rsid w:val="008C418A"/>
    <w:rsid w:val="008E294B"/>
    <w:rsid w:val="0091351D"/>
    <w:rsid w:val="009347A4"/>
    <w:rsid w:val="0093695F"/>
    <w:rsid w:val="00950D0E"/>
    <w:rsid w:val="00997EE9"/>
    <w:rsid w:val="009D22DC"/>
    <w:rsid w:val="009E077A"/>
    <w:rsid w:val="009E6693"/>
    <w:rsid w:val="00A11DFA"/>
    <w:rsid w:val="00A1458F"/>
    <w:rsid w:val="00A27E77"/>
    <w:rsid w:val="00A406BF"/>
    <w:rsid w:val="00AF5B61"/>
    <w:rsid w:val="00B35FE4"/>
    <w:rsid w:val="00B92D32"/>
    <w:rsid w:val="00C93928"/>
    <w:rsid w:val="00D41C85"/>
    <w:rsid w:val="00D52182"/>
    <w:rsid w:val="00D60ADB"/>
    <w:rsid w:val="00D87007"/>
    <w:rsid w:val="00DD30C4"/>
    <w:rsid w:val="00E123D6"/>
    <w:rsid w:val="00E82197"/>
    <w:rsid w:val="00E84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8CBBB5"/>
  <w15:docId w15:val="{EFCFE499-1D96-4256-8C0D-1041490E1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58F"/>
  </w:style>
  <w:style w:type="paragraph" w:styleId="1">
    <w:name w:val="heading 1"/>
    <w:basedOn w:val="a"/>
    <w:next w:val="a"/>
    <w:link w:val="10"/>
    <w:qFormat/>
    <w:rsid w:val="00532D6C"/>
    <w:pPr>
      <w:keepNext/>
      <w:spacing w:after="0" w:line="240" w:lineRule="auto"/>
      <w:jc w:val="center"/>
      <w:outlineLvl w:val="0"/>
    </w:pPr>
    <w:rPr>
      <w:rFonts w:ascii="Arial Armenian" w:eastAsia="Times New Roman" w:hAnsi="Arial Armenian" w:cs="Times New Roman"/>
      <w:sz w:val="28"/>
      <w:szCs w:val="20"/>
      <w:lang w:val="en" w:eastAsia="ru-RU"/>
    </w:rPr>
  </w:style>
  <w:style w:type="paragraph" w:styleId="2">
    <w:name w:val="heading 2"/>
    <w:basedOn w:val="a"/>
    <w:next w:val="a"/>
    <w:link w:val="20"/>
    <w:qFormat/>
    <w:rsid w:val="00532D6C"/>
    <w:pPr>
      <w:keepNext/>
      <w:spacing w:after="0" w:line="240" w:lineRule="auto"/>
      <w:jc w:val="both"/>
      <w:outlineLvl w:val="1"/>
    </w:pPr>
    <w:rPr>
      <w:rFonts w:ascii="Arial LatArm" w:eastAsia="Times New Roman" w:hAnsi="Arial LatArm" w:cs="Times New Roman"/>
      <w:b/>
      <w:color w:val="0000FF"/>
      <w:sz w:val="20"/>
      <w:szCs w:val="20"/>
      <w:lang w:val="en" w:eastAsia="ru-RU"/>
    </w:rPr>
  </w:style>
  <w:style w:type="paragraph" w:styleId="3">
    <w:name w:val="heading 3"/>
    <w:basedOn w:val="a"/>
    <w:next w:val="a"/>
    <w:link w:val="30"/>
    <w:qFormat/>
    <w:rsid w:val="00532D6C"/>
    <w:pPr>
      <w:keepNext/>
      <w:spacing w:after="0" w:line="360" w:lineRule="auto"/>
      <w:jc w:val="center"/>
      <w:outlineLvl w:val="2"/>
    </w:pPr>
    <w:rPr>
      <w:rFonts w:ascii="Arial LatArm" w:eastAsia="Times New Roman" w:hAnsi="Arial LatArm" w:cs="Times New Roman"/>
      <w:i/>
      <w:sz w:val="20"/>
      <w:szCs w:val="20"/>
      <w:lang w:val="en"/>
    </w:rPr>
  </w:style>
  <w:style w:type="paragraph" w:styleId="4">
    <w:name w:val="heading 4"/>
    <w:basedOn w:val="a"/>
    <w:next w:val="a"/>
    <w:link w:val="40"/>
    <w:qFormat/>
    <w:rsid w:val="00532D6C"/>
    <w:pPr>
      <w:keepNext/>
      <w:spacing w:after="0" w:line="240" w:lineRule="auto"/>
      <w:outlineLvl w:val="3"/>
    </w:pPr>
    <w:rPr>
      <w:rFonts w:ascii="Arial LatArm" w:eastAsia="Times New Roman" w:hAnsi="Arial LatArm" w:cs="Times New Roman"/>
      <w:i/>
      <w:sz w:val="18"/>
      <w:szCs w:val="20"/>
      <w:lang w:val="en"/>
    </w:rPr>
  </w:style>
  <w:style w:type="paragraph" w:styleId="5">
    <w:name w:val="heading 5"/>
    <w:basedOn w:val="a"/>
    <w:next w:val="a"/>
    <w:link w:val="50"/>
    <w:qFormat/>
    <w:rsid w:val="00532D6C"/>
    <w:pPr>
      <w:keepNext/>
      <w:spacing w:after="0" w:line="240" w:lineRule="auto"/>
      <w:jc w:val="center"/>
      <w:outlineLvl w:val="4"/>
    </w:pPr>
    <w:rPr>
      <w:rFonts w:ascii="Arial LatArm" w:eastAsia="Times New Roman" w:hAnsi="Arial LatArm" w:cs="Times New Roman"/>
      <w:b/>
      <w:sz w:val="26"/>
      <w:szCs w:val="20"/>
      <w:lang w:val="en" w:eastAsia="ru-RU"/>
    </w:rPr>
  </w:style>
  <w:style w:type="paragraph" w:styleId="6">
    <w:name w:val="heading 6"/>
    <w:basedOn w:val="a"/>
    <w:next w:val="a"/>
    <w:link w:val="60"/>
    <w:qFormat/>
    <w:rsid w:val="00532D6C"/>
    <w:pPr>
      <w:keepNext/>
      <w:spacing w:after="0" w:line="240" w:lineRule="auto"/>
      <w:outlineLvl w:val="5"/>
    </w:pPr>
    <w:rPr>
      <w:rFonts w:ascii="Arial LatArm" w:eastAsia="Times New Roman" w:hAnsi="Arial LatArm" w:cs="Times New Roman"/>
      <w:b/>
      <w:color w:val="000000"/>
      <w:szCs w:val="20"/>
      <w:lang w:val="en" w:eastAsia="ru-RU"/>
    </w:rPr>
  </w:style>
  <w:style w:type="paragraph" w:styleId="7">
    <w:name w:val="heading 7"/>
    <w:basedOn w:val="a"/>
    <w:next w:val="a"/>
    <w:link w:val="70"/>
    <w:qFormat/>
    <w:rsid w:val="00532D6C"/>
    <w:pPr>
      <w:keepNext/>
      <w:spacing w:after="0" w:line="240" w:lineRule="auto"/>
      <w:ind w:left="-66"/>
      <w:jc w:val="center"/>
      <w:outlineLvl w:val="6"/>
    </w:pPr>
    <w:rPr>
      <w:rFonts w:ascii="Times Armenian" w:eastAsia="Times New Roman" w:hAnsi="Times Armenian" w:cs="Times New Roman"/>
      <w:b/>
      <w:sz w:val="20"/>
      <w:szCs w:val="20"/>
      <w:lang w:val="en" w:eastAsia="ru-RU"/>
    </w:rPr>
  </w:style>
  <w:style w:type="paragraph" w:styleId="8">
    <w:name w:val="heading 8"/>
    <w:basedOn w:val="a"/>
    <w:next w:val="a"/>
    <w:link w:val="80"/>
    <w:qFormat/>
    <w:rsid w:val="00532D6C"/>
    <w:pPr>
      <w:keepNext/>
      <w:spacing w:after="0" w:line="240" w:lineRule="auto"/>
      <w:outlineLvl w:val="7"/>
    </w:pPr>
    <w:rPr>
      <w:rFonts w:ascii="Times Armenian" w:eastAsia="Times New Roman" w:hAnsi="Times Armenian" w:cs="Times New Roman"/>
      <w:i/>
      <w:sz w:val="20"/>
      <w:szCs w:val="20"/>
      <w:lang w:val="en"/>
    </w:rPr>
  </w:style>
  <w:style w:type="paragraph" w:styleId="9">
    <w:name w:val="heading 9"/>
    <w:basedOn w:val="a"/>
    <w:next w:val="a"/>
    <w:link w:val="90"/>
    <w:qFormat/>
    <w:rsid w:val="00532D6C"/>
    <w:pPr>
      <w:keepNext/>
      <w:spacing w:after="0" w:line="240" w:lineRule="auto"/>
      <w:jc w:val="center"/>
      <w:outlineLvl w:val="8"/>
    </w:pPr>
    <w:rPr>
      <w:rFonts w:ascii="Times Armenian" w:eastAsia="Times New Roman" w:hAnsi="Times Armenian" w:cs="Times New Roman"/>
      <w:b/>
      <w:color w:val="000000"/>
      <w:szCs w:val="20"/>
      <w:lang w:val="en"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2D6C"/>
    <w:rPr>
      <w:rFonts w:ascii="Arial Armenian" w:eastAsia="Times New Roman" w:hAnsi="Arial Armenian" w:cs="Times New Roman"/>
      <w:sz w:val="28"/>
      <w:szCs w:val="20"/>
      <w:lang w:val="en" w:eastAsia="ru-RU"/>
    </w:rPr>
  </w:style>
  <w:style w:type="character" w:customStyle="1" w:styleId="20">
    <w:name w:val="Заголовок 2 Знак"/>
    <w:basedOn w:val="a0"/>
    <w:link w:val="2"/>
    <w:rsid w:val="00532D6C"/>
    <w:rPr>
      <w:rFonts w:ascii="Arial LatArm" w:eastAsia="Times New Roman" w:hAnsi="Arial LatArm" w:cs="Times New Roman"/>
      <w:b/>
      <w:color w:val="0000FF"/>
      <w:sz w:val="20"/>
      <w:szCs w:val="20"/>
      <w:lang w:val="en" w:eastAsia="ru-RU"/>
    </w:rPr>
  </w:style>
  <w:style w:type="character" w:customStyle="1" w:styleId="30">
    <w:name w:val="Заголовок 3 Знак"/>
    <w:basedOn w:val="a0"/>
    <w:link w:val="3"/>
    <w:rsid w:val="00532D6C"/>
    <w:rPr>
      <w:rFonts w:ascii="Arial LatArm" w:eastAsia="Times New Roman" w:hAnsi="Arial LatArm" w:cs="Times New Roman"/>
      <w:i/>
      <w:sz w:val="20"/>
      <w:szCs w:val="20"/>
      <w:lang w:val="en"/>
    </w:rPr>
  </w:style>
  <w:style w:type="character" w:customStyle="1" w:styleId="40">
    <w:name w:val="Заголовок 4 Знак"/>
    <w:basedOn w:val="a0"/>
    <w:link w:val="4"/>
    <w:rsid w:val="00532D6C"/>
    <w:rPr>
      <w:rFonts w:ascii="Arial LatArm" w:eastAsia="Times New Roman" w:hAnsi="Arial LatArm" w:cs="Times New Roman"/>
      <w:i/>
      <w:sz w:val="18"/>
      <w:szCs w:val="20"/>
      <w:lang w:val="en"/>
    </w:rPr>
  </w:style>
  <w:style w:type="character" w:customStyle="1" w:styleId="50">
    <w:name w:val="Заголовок 5 Знак"/>
    <w:basedOn w:val="a0"/>
    <w:link w:val="5"/>
    <w:rsid w:val="00532D6C"/>
    <w:rPr>
      <w:rFonts w:ascii="Arial LatArm" w:eastAsia="Times New Roman" w:hAnsi="Arial LatArm" w:cs="Times New Roman"/>
      <w:b/>
      <w:sz w:val="26"/>
      <w:szCs w:val="20"/>
      <w:lang w:val="en" w:eastAsia="ru-RU"/>
    </w:rPr>
  </w:style>
  <w:style w:type="character" w:customStyle="1" w:styleId="60">
    <w:name w:val="Заголовок 6 Знак"/>
    <w:basedOn w:val="a0"/>
    <w:link w:val="6"/>
    <w:rsid w:val="00532D6C"/>
    <w:rPr>
      <w:rFonts w:ascii="Arial LatArm" w:eastAsia="Times New Roman" w:hAnsi="Arial LatArm" w:cs="Times New Roman"/>
      <w:b/>
      <w:color w:val="000000"/>
      <w:szCs w:val="20"/>
      <w:lang w:val="en" w:eastAsia="ru-RU"/>
    </w:rPr>
  </w:style>
  <w:style w:type="character" w:customStyle="1" w:styleId="70">
    <w:name w:val="Заголовок 7 Знак"/>
    <w:basedOn w:val="a0"/>
    <w:link w:val="7"/>
    <w:rsid w:val="00532D6C"/>
    <w:rPr>
      <w:rFonts w:ascii="Times Armenian" w:eastAsia="Times New Roman" w:hAnsi="Times Armenian" w:cs="Times New Roman"/>
      <w:b/>
      <w:sz w:val="20"/>
      <w:szCs w:val="20"/>
      <w:lang w:val="en" w:eastAsia="ru-RU"/>
    </w:rPr>
  </w:style>
  <w:style w:type="character" w:customStyle="1" w:styleId="80">
    <w:name w:val="Заголовок 8 Знак"/>
    <w:basedOn w:val="a0"/>
    <w:link w:val="8"/>
    <w:rsid w:val="00532D6C"/>
    <w:rPr>
      <w:rFonts w:ascii="Times Armenian" w:eastAsia="Times New Roman" w:hAnsi="Times Armenian" w:cs="Times New Roman"/>
      <w:i/>
      <w:sz w:val="20"/>
      <w:szCs w:val="20"/>
      <w:lang w:val="en"/>
    </w:rPr>
  </w:style>
  <w:style w:type="character" w:customStyle="1" w:styleId="90">
    <w:name w:val="Заголовок 9 Знак"/>
    <w:basedOn w:val="a0"/>
    <w:link w:val="9"/>
    <w:rsid w:val="00532D6C"/>
    <w:rPr>
      <w:rFonts w:ascii="Times Armenian" w:eastAsia="Times New Roman" w:hAnsi="Times Armenian" w:cs="Times New Roman"/>
      <w:b/>
      <w:color w:val="000000"/>
      <w:szCs w:val="20"/>
      <w:lang w:val="en" w:eastAsia="ru-RU"/>
    </w:rPr>
  </w:style>
  <w:style w:type="numbering" w:customStyle="1" w:styleId="11">
    <w:name w:val="Нет списка1"/>
    <w:next w:val="a2"/>
    <w:semiHidden/>
    <w:unhideWhenUsed/>
    <w:rsid w:val="00532D6C"/>
  </w:style>
  <w:style w:type="paragraph" w:styleId="a3">
    <w:name w:val="Body Text Indent"/>
    <w:aliases w:val=" Char, Char Char Char Char,Char Char Char Char"/>
    <w:basedOn w:val="a"/>
    <w:link w:val="a4"/>
    <w:rsid w:val="00532D6C"/>
    <w:pPr>
      <w:spacing w:after="0" w:line="360" w:lineRule="auto"/>
      <w:ind w:firstLine="720"/>
      <w:jc w:val="both"/>
    </w:pPr>
    <w:rPr>
      <w:rFonts w:ascii="Arial LatArm" w:eastAsia="Times New Roman" w:hAnsi="Arial LatArm" w:cs="Times New Roman"/>
      <w:i/>
      <w:sz w:val="20"/>
      <w:szCs w:val="20"/>
      <w:lang w:val="en"/>
    </w:rPr>
  </w:style>
  <w:style w:type="character" w:customStyle="1" w:styleId="a4">
    <w:name w:val="Основной текст с отступом Знак"/>
    <w:aliases w:val=" Char Знак, Char Char Char Char Знак,Char Char Char Char Знак"/>
    <w:basedOn w:val="a0"/>
    <w:link w:val="a3"/>
    <w:rsid w:val="00532D6C"/>
    <w:rPr>
      <w:rFonts w:ascii="Arial LatArm" w:eastAsia="Times New Roman" w:hAnsi="Arial LatArm" w:cs="Times New Roman"/>
      <w:i/>
      <w:sz w:val="20"/>
      <w:szCs w:val="20"/>
      <w:lang w:val="en"/>
    </w:rPr>
  </w:style>
  <w:style w:type="paragraph" w:styleId="a5">
    <w:name w:val="footer"/>
    <w:basedOn w:val="a"/>
    <w:link w:val="a6"/>
    <w:rsid w:val="00532D6C"/>
    <w:pPr>
      <w:tabs>
        <w:tab w:val="center" w:pos="4320"/>
        <w:tab w:val="right" w:pos="8640"/>
      </w:tabs>
      <w:spacing w:after="0" w:line="240" w:lineRule="auto"/>
    </w:pPr>
    <w:rPr>
      <w:rFonts w:ascii="Times New Roman" w:eastAsia="Times New Roman" w:hAnsi="Times New Roman" w:cs="Times New Roman"/>
      <w:sz w:val="20"/>
      <w:szCs w:val="20"/>
      <w:lang w:val="en"/>
    </w:rPr>
  </w:style>
  <w:style w:type="character" w:customStyle="1" w:styleId="a6">
    <w:name w:val="Нижний колонтитул Знак"/>
    <w:basedOn w:val="a0"/>
    <w:link w:val="a5"/>
    <w:rsid w:val="00532D6C"/>
    <w:rPr>
      <w:rFonts w:ascii="Times New Roman" w:eastAsia="Times New Roman" w:hAnsi="Times New Roman" w:cs="Times New Roman"/>
      <w:sz w:val="20"/>
      <w:szCs w:val="20"/>
      <w:lang w:val="en"/>
    </w:rPr>
  </w:style>
  <w:style w:type="paragraph" w:styleId="31">
    <w:name w:val="Body Text Indent 3"/>
    <w:basedOn w:val="a"/>
    <w:link w:val="32"/>
    <w:rsid w:val="00532D6C"/>
    <w:pPr>
      <w:spacing w:after="0" w:line="360" w:lineRule="auto"/>
      <w:ind w:firstLine="567"/>
      <w:jc w:val="both"/>
    </w:pPr>
    <w:rPr>
      <w:rFonts w:ascii="Times Armenian" w:eastAsia="Times New Roman" w:hAnsi="Times Armenian" w:cs="Times New Roman"/>
      <w:sz w:val="20"/>
      <w:szCs w:val="20"/>
    </w:rPr>
  </w:style>
  <w:style w:type="character" w:customStyle="1" w:styleId="32">
    <w:name w:val="Основной текст с отступом 3 Знак"/>
    <w:basedOn w:val="a0"/>
    <w:link w:val="31"/>
    <w:rsid w:val="00532D6C"/>
    <w:rPr>
      <w:rFonts w:ascii="Times Armenian" w:eastAsia="Times New Roman" w:hAnsi="Times Armenian" w:cs="Times New Roman"/>
      <w:sz w:val="20"/>
      <w:szCs w:val="20"/>
    </w:rPr>
  </w:style>
  <w:style w:type="paragraph" w:styleId="21">
    <w:name w:val="Body Text 2"/>
    <w:basedOn w:val="a"/>
    <w:link w:val="22"/>
    <w:rsid w:val="00532D6C"/>
    <w:pPr>
      <w:tabs>
        <w:tab w:val="left" w:pos="720"/>
      </w:tabs>
      <w:spacing w:after="0" w:line="360" w:lineRule="auto"/>
    </w:pPr>
    <w:rPr>
      <w:rFonts w:ascii="Arial LatArm" w:eastAsia="Times New Roman" w:hAnsi="Arial LatArm" w:cs="Times New Roman"/>
      <w:sz w:val="20"/>
      <w:szCs w:val="20"/>
      <w:lang w:val="en"/>
    </w:rPr>
  </w:style>
  <w:style w:type="character" w:customStyle="1" w:styleId="22">
    <w:name w:val="Основной текст 2 Знак"/>
    <w:basedOn w:val="a0"/>
    <w:link w:val="21"/>
    <w:rsid w:val="00532D6C"/>
    <w:rPr>
      <w:rFonts w:ascii="Arial LatArm" w:eastAsia="Times New Roman" w:hAnsi="Arial LatArm" w:cs="Times New Roman"/>
      <w:sz w:val="20"/>
      <w:szCs w:val="20"/>
      <w:lang w:val="en"/>
    </w:rPr>
  </w:style>
  <w:style w:type="paragraph" w:styleId="23">
    <w:name w:val="Body Text Indent 2"/>
    <w:basedOn w:val="a"/>
    <w:link w:val="24"/>
    <w:rsid w:val="00532D6C"/>
    <w:pPr>
      <w:spacing w:after="0" w:line="360" w:lineRule="auto"/>
      <w:ind w:firstLine="540"/>
      <w:jc w:val="both"/>
    </w:pPr>
    <w:rPr>
      <w:rFonts w:ascii="Baltica" w:eastAsia="Times New Roman" w:hAnsi="Baltica" w:cs="Times New Roman"/>
      <w:sz w:val="20"/>
      <w:szCs w:val="20"/>
      <w:lang w:val="en"/>
    </w:rPr>
  </w:style>
  <w:style w:type="character" w:customStyle="1" w:styleId="24">
    <w:name w:val="Основной текст с отступом 2 Знак"/>
    <w:basedOn w:val="a0"/>
    <w:link w:val="23"/>
    <w:rsid w:val="00532D6C"/>
    <w:rPr>
      <w:rFonts w:ascii="Baltica" w:eastAsia="Times New Roman" w:hAnsi="Baltica" w:cs="Times New Roman"/>
      <w:sz w:val="20"/>
      <w:szCs w:val="20"/>
      <w:lang w:val="en"/>
    </w:rPr>
  </w:style>
  <w:style w:type="paragraph" w:customStyle="1" w:styleId="Char">
    <w:name w:val="Char"/>
    <w:basedOn w:val="a"/>
    <w:semiHidden/>
    <w:rsid w:val="00532D6C"/>
    <w:pPr>
      <w:spacing w:line="360" w:lineRule="auto"/>
      <w:ind w:firstLine="709"/>
      <w:jc w:val="both"/>
    </w:pPr>
    <w:rPr>
      <w:rFonts w:ascii="Arial AMU" w:eastAsia="Times New Roman" w:hAnsi="Arial AMU" w:cs="Arial"/>
      <w:szCs w:val="20"/>
      <w:lang w:val="en"/>
    </w:rPr>
  </w:style>
  <w:style w:type="paragraph" w:customStyle="1" w:styleId="Default">
    <w:name w:val="Default"/>
    <w:rsid w:val="00532D6C"/>
    <w:pPr>
      <w:autoSpaceDE w:val="0"/>
      <w:autoSpaceDN w:val="0"/>
      <w:adjustRightInd w:val="0"/>
      <w:spacing w:after="0" w:line="240" w:lineRule="auto"/>
    </w:pPr>
    <w:rPr>
      <w:rFonts w:ascii="Arial Unicode" w:eastAsia="Times New Roman" w:hAnsi="Arial Unicode" w:cs="Arial Unicode"/>
      <w:color w:val="000000"/>
      <w:sz w:val="24"/>
      <w:szCs w:val="24"/>
      <w:lang w:eastAsia="ru-RU" w:val="en"/>
    </w:rPr>
  </w:style>
  <w:style w:type="paragraph" w:styleId="a7">
    <w:name w:val="Balloon Text"/>
    <w:basedOn w:val="a"/>
    <w:link w:val="a8"/>
    <w:rsid w:val="00532D6C"/>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532D6C"/>
    <w:rPr>
      <w:rFonts w:ascii="Tahoma" w:eastAsia="Times New Roman" w:hAnsi="Tahoma" w:cs="Times New Roman"/>
      <w:sz w:val="16"/>
      <w:szCs w:val="16"/>
    </w:rPr>
  </w:style>
  <w:style w:type="character" w:styleId="a9">
    <w:name w:val="Hyperlink"/>
    <w:rsid w:val="00532D6C"/>
    <w:rPr>
      <w:color w:val="0000FF"/>
      <w:u w:val="single"/>
    </w:rPr>
  </w:style>
  <w:style w:type="character" w:customStyle="1" w:styleId="CharChar1">
    <w:name w:val="Char Char1"/>
    <w:locked/>
    <w:rsid w:val="00532D6C"/>
    <w:rPr>
      <w:rFonts w:ascii="Arial LatArm" w:hAnsi="Arial LatArm"/>
      <w:i/>
      <w:lang w:val="en" w:eastAsia="en-US" w:bidi="ar-SA"/>
    </w:rPr>
  </w:style>
  <w:style w:type="paragraph" w:styleId="aa">
    <w:name w:val="Body Text"/>
    <w:basedOn w:val="a"/>
    <w:link w:val="ab"/>
    <w:rsid w:val="00532D6C"/>
    <w:pPr>
      <w:spacing w:after="120" w:line="240" w:lineRule="auto"/>
    </w:pPr>
    <w:rPr>
      <w:rFonts w:ascii="Times New Roman" w:eastAsia="Times New Roman" w:hAnsi="Times New Roman" w:cs="Times New Roman"/>
      <w:sz w:val="24"/>
      <w:szCs w:val="24"/>
      <w:lang w:val="en"/>
    </w:rPr>
  </w:style>
  <w:style w:type="character" w:customStyle="1" w:styleId="ab">
    <w:name w:val="Основной текст Знак"/>
    <w:basedOn w:val="a0"/>
    <w:link w:val="aa"/>
    <w:rsid w:val="00532D6C"/>
    <w:rPr>
      <w:rFonts w:ascii="Times New Roman" w:eastAsia="Times New Roman" w:hAnsi="Times New Roman" w:cs="Times New Roman"/>
      <w:sz w:val="24"/>
      <w:szCs w:val="24"/>
      <w:lang w:val="en"/>
    </w:rPr>
  </w:style>
  <w:style w:type="paragraph" w:styleId="12">
    <w:name w:val="index 1"/>
    <w:basedOn w:val="a"/>
    <w:next w:val="a"/>
    <w:autoRedefine/>
    <w:semiHidden/>
    <w:rsid w:val="00532D6C"/>
    <w:pPr>
      <w:spacing w:after="0" w:line="240" w:lineRule="auto"/>
      <w:ind w:left="240" w:hanging="240"/>
    </w:pPr>
    <w:rPr>
      <w:rFonts w:ascii="Times New Roman" w:eastAsia="Times New Roman" w:hAnsi="Times New Roman" w:cs="Times New Roman"/>
      <w:sz w:val="24"/>
      <w:szCs w:val="24"/>
      <w:lang w:val="en"/>
    </w:rPr>
  </w:style>
  <w:style w:type="paragraph" w:styleId="ac">
    <w:name w:val="index heading"/>
    <w:basedOn w:val="a"/>
    <w:next w:val="12"/>
    <w:semiHidden/>
    <w:rsid w:val="00532D6C"/>
    <w:pPr>
      <w:spacing w:after="0" w:line="240" w:lineRule="auto"/>
    </w:pPr>
    <w:rPr>
      <w:rFonts w:ascii="Times New Roman" w:eastAsia="Times New Roman" w:hAnsi="Times New Roman" w:cs="Times New Roman"/>
      <w:sz w:val="20"/>
      <w:szCs w:val="20"/>
      <w:lang w:val="en" w:eastAsia="ru-RU"/>
    </w:rPr>
  </w:style>
  <w:style w:type="paragraph" w:styleId="ad">
    <w:name w:val="header"/>
    <w:basedOn w:val="a"/>
    <w:link w:val="ae"/>
    <w:rsid w:val="00532D6C"/>
    <w:pPr>
      <w:tabs>
        <w:tab w:val="center" w:pos="4153"/>
        <w:tab w:val="right" w:pos="8306"/>
      </w:tabs>
      <w:spacing w:after="0" w:line="240" w:lineRule="auto"/>
    </w:pPr>
    <w:rPr>
      <w:rFonts w:ascii="Times New Roman" w:eastAsia="Times New Roman" w:hAnsi="Times New Roman" w:cs="Times New Roman"/>
      <w:sz w:val="20"/>
      <w:szCs w:val="20"/>
      <w:lang w:val="en" w:eastAsia="ru-RU"/>
    </w:rPr>
  </w:style>
  <w:style w:type="character" w:customStyle="1" w:styleId="ae">
    <w:name w:val="Верхний колонтитул Знак"/>
    <w:basedOn w:val="a0"/>
    <w:link w:val="ad"/>
    <w:rsid w:val="00532D6C"/>
    <w:rPr>
      <w:rFonts w:ascii="Times New Roman" w:eastAsia="Times New Roman" w:hAnsi="Times New Roman" w:cs="Times New Roman"/>
      <w:sz w:val="20"/>
      <w:szCs w:val="20"/>
      <w:lang w:val="en" w:eastAsia="ru-RU"/>
    </w:rPr>
  </w:style>
  <w:style w:type="paragraph" w:styleId="33">
    <w:name w:val="Body Text 3"/>
    <w:basedOn w:val="a"/>
    <w:link w:val="34"/>
    <w:rsid w:val="00532D6C"/>
    <w:pPr>
      <w:spacing w:after="0" w:line="240" w:lineRule="auto"/>
      <w:jc w:val="both"/>
    </w:pPr>
    <w:rPr>
      <w:rFonts w:ascii="Arial LatArm" w:eastAsia="Times New Roman" w:hAnsi="Arial LatArm" w:cs="Times New Roman"/>
      <w:sz w:val="20"/>
      <w:szCs w:val="20"/>
      <w:lang w:val="en" w:eastAsia="ru-RU"/>
    </w:rPr>
  </w:style>
  <w:style w:type="character" w:customStyle="1" w:styleId="34">
    <w:name w:val="Основной текст 3 Знак"/>
    <w:basedOn w:val="a0"/>
    <w:link w:val="33"/>
    <w:rsid w:val="00532D6C"/>
    <w:rPr>
      <w:rFonts w:ascii="Arial LatArm" w:eastAsia="Times New Roman" w:hAnsi="Arial LatArm" w:cs="Times New Roman"/>
      <w:sz w:val="20"/>
      <w:szCs w:val="20"/>
      <w:lang w:val="en" w:eastAsia="ru-RU"/>
    </w:rPr>
  </w:style>
  <w:style w:type="paragraph" w:styleId="af">
    <w:name w:val="Title"/>
    <w:basedOn w:val="a"/>
    <w:link w:val="af0"/>
    <w:qFormat/>
    <w:rsid w:val="00532D6C"/>
    <w:pPr>
      <w:spacing w:after="0" w:line="240" w:lineRule="auto"/>
      <w:jc w:val="center"/>
    </w:pPr>
    <w:rPr>
      <w:rFonts w:ascii="Arial Armenian" w:eastAsia="Times New Roman" w:hAnsi="Arial Armenian" w:cs="Times New Roman"/>
      <w:sz w:val="24"/>
      <w:szCs w:val="20"/>
      <w:lang w:val="en"/>
    </w:rPr>
  </w:style>
  <w:style w:type="character" w:customStyle="1" w:styleId="af0">
    <w:name w:val="Название Знак"/>
    <w:basedOn w:val="a0"/>
    <w:link w:val="af"/>
    <w:rsid w:val="00532D6C"/>
    <w:rPr>
      <w:rFonts w:ascii="Arial Armenian" w:eastAsia="Times New Roman" w:hAnsi="Arial Armenian" w:cs="Times New Roman"/>
      <w:sz w:val="24"/>
      <w:szCs w:val="20"/>
      <w:lang w:val="en"/>
    </w:rPr>
  </w:style>
  <w:style w:type="character" w:styleId="af1">
    <w:name w:val="page number"/>
    <w:basedOn w:val="a0"/>
    <w:rsid w:val="00532D6C"/>
  </w:style>
  <w:style w:type="paragraph" w:styleId="af2">
    <w:name w:val="footnote text"/>
    <w:basedOn w:val="a"/>
    <w:link w:val="af3"/>
    <w:semiHidden/>
    <w:rsid w:val="00532D6C"/>
    <w:pPr>
      <w:spacing w:after="0" w:line="240" w:lineRule="auto"/>
    </w:pPr>
    <w:rPr>
      <w:rFonts w:ascii="Times Armenian" w:eastAsia="Times New Roman" w:hAnsi="Times Armenian" w:cs="Times New Roman"/>
      <w:sz w:val="20"/>
      <w:szCs w:val="20"/>
      <w:lang w:eastAsia="ru-RU" w:val="en"/>
    </w:rPr>
  </w:style>
  <w:style w:type="character" w:customStyle="1" w:styleId="af3">
    <w:name w:val="Текст сноски Знак"/>
    <w:basedOn w:val="a0"/>
    <w:link w:val="af2"/>
    <w:semiHidden/>
    <w:rsid w:val="00532D6C"/>
    <w:rPr>
      <w:rFonts w:ascii="Times Armenian" w:eastAsia="Times New Roman" w:hAnsi="Times Armenian" w:cs="Times New Roman"/>
      <w:sz w:val="20"/>
      <w:szCs w:val="20"/>
      <w:lang w:eastAsia="ru-RU" w:val="en"/>
    </w:rPr>
  </w:style>
  <w:style w:type="paragraph" w:customStyle="1" w:styleId="CharCharCharCharCharCharCharCharCharCharCharChar">
    <w:name w:val="Char Char Char Char Char Char Char Char Char Char Char Char"/>
    <w:basedOn w:val="a"/>
    <w:rsid w:val="00532D6C"/>
    <w:pPr>
      <w:spacing w:line="240" w:lineRule="exact"/>
    </w:pPr>
    <w:rPr>
      <w:rFonts w:ascii="Arial" w:eastAsia="Times New Roman" w:hAnsi="Arial" w:cs="Arial"/>
      <w:sz w:val="20"/>
      <w:szCs w:val="20"/>
      <w:lang w:val="en"/>
    </w:rPr>
  </w:style>
  <w:style w:type="paragraph" w:customStyle="1" w:styleId="norm">
    <w:name w:val="norm"/>
    <w:basedOn w:val="a"/>
    <w:rsid w:val="00532D6C"/>
    <w:pPr>
      <w:spacing w:after="0" w:line="480" w:lineRule="auto"/>
      <w:ind w:firstLine="709"/>
      <w:jc w:val="both"/>
    </w:pPr>
    <w:rPr>
      <w:rFonts w:ascii="Arial Armenian" w:eastAsia="Times New Roman" w:hAnsi="Arial Armenian" w:cs="Times New Roman"/>
      <w:szCs w:val="20"/>
      <w:lang w:val="en" w:eastAsia="ru-RU"/>
    </w:rPr>
  </w:style>
  <w:style w:type="character" w:customStyle="1" w:styleId="normChar">
    <w:name w:val="norm Char"/>
    <w:locked/>
    <w:rsid w:val="00532D6C"/>
    <w:rPr>
      <w:rFonts w:ascii="Arial Armenian" w:hAnsi="Arial Armenian"/>
      <w:sz w:val="22"/>
      <w:lang w:val="en" w:eastAsia="ru-RU" w:bidi="ar-SA"/>
    </w:rPr>
  </w:style>
  <w:style w:type="character" w:customStyle="1" w:styleId="CharCharChar">
    <w:name w:val="Char Char Char"/>
    <w:rsid w:val="00532D6C"/>
    <w:rPr>
      <w:rFonts w:ascii="Arial LatArm" w:hAnsi="Arial LatArm"/>
      <w:sz w:val="24"/>
      <w:lang w:eastAsia="ru-RU" w:val="en"/>
    </w:rPr>
  </w:style>
  <w:style w:type="paragraph" w:styleId="af4">
    <w:name w:val="Normal (Web)"/>
    <w:basedOn w:val="a"/>
    <w:uiPriority w:val="99"/>
    <w:rsid w:val="00532D6C"/>
    <w:pPr>
      <w:spacing w:before="100" w:beforeAutospacing="1" w:after="100" w:afterAutospacing="1" w:line="240" w:lineRule="auto"/>
    </w:pPr>
    <w:rPr>
      <w:rFonts w:ascii="Times New Roman" w:eastAsia="Times New Roman" w:hAnsi="Times New Roman" w:cs="Times New Roman"/>
      <w:sz w:val="24"/>
      <w:szCs w:val="24"/>
      <w:lang w:val="en"/>
    </w:rPr>
  </w:style>
  <w:style w:type="character" w:styleId="af5">
    <w:name w:val="Strong"/>
    <w:uiPriority w:val="22"/>
    <w:qFormat/>
    <w:rsid w:val="00532D6C"/>
    <w:rPr>
      <w:b/>
      <w:bCs/>
    </w:rPr>
  </w:style>
  <w:style w:type="character" w:styleId="af6">
    <w:name w:val="footnote reference"/>
    <w:semiHidden/>
    <w:rsid w:val="00532D6C"/>
    <w:rPr>
      <w:vertAlign w:val="superscript"/>
    </w:rPr>
  </w:style>
  <w:style w:type="character" w:customStyle="1" w:styleId="CharChar22">
    <w:name w:val="Char Char22"/>
    <w:rsid w:val="00532D6C"/>
    <w:rPr>
      <w:rFonts w:ascii="Arial Armenian" w:hAnsi="Arial Armenian"/>
      <w:sz w:val="28"/>
      <w:lang w:val="en"/>
    </w:rPr>
  </w:style>
  <w:style w:type="character" w:customStyle="1" w:styleId="CharChar20">
    <w:name w:val="Char Char20"/>
    <w:rsid w:val="00532D6C"/>
    <w:rPr>
      <w:rFonts w:ascii="Times LatArm" w:hAnsi="Times LatArm"/>
      <w:b/>
      <w:sz w:val="28"/>
      <w:lang w:val="en"/>
    </w:rPr>
  </w:style>
  <w:style w:type="character" w:customStyle="1" w:styleId="CharChar16">
    <w:name w:val="Char Char16"/>
    <w:rsid w:val="00532D6C"/>
    <w:rPr>
      <w:rFonts w:ascii="Times Armenian" w:hAnsi="Times Armenian"/>
      <w:b/>
      <w:lang w:val="en"/>
    </w:rPr>
  </w:style>
  <w:style w:type="character" w:customStyle="1" w:styleId="CharChar15">
    <w:name w:val="Char Char15"/>
    <w:rsid w:val="00532D6C"/>
    <w:rPr>
      <w:rFonts w:ascii="Times Armenian" w:hAnsi="Times Armenian"/>
      <w:i/>
      <w:lang w:val="en"/>
    </w:rPr>
  </w:style>
  <w:style w:type="character" w:customStyle="1" w:styleId="CharChar13">
    <w:name w:val="Char Char13"/>
    <w:rsid w:val="00532D6C"/>
    <w:rPr>
      <w:rFonts w:ascii="Arial Armenian" w:hAnsi="Arial Armenian"/>
      <w:lang w:val="en"/>
    </w:rPr>
  </w:style>
  <w:style w:type="character" w:styleId="af7">
    <w:name w:val="annotation reference"/>
    <w:semiHidden/>
    <w:rsid w:val="00532D6C"/>
    <w:rPr>
      <w:sz w:val="16"/>
      <w:szCs w:val="16"/>
    </w:rPr>
  </w:style>
  <w:style w:type="paragraph" w:styleId="af8">
    <w:name w:val="annotation text"/>
    <w:basedOn w:val="a"/>
    <w:link w:val="af9"/>
    <w:semiHidden/>
    <w:rsid w:val="00532D6C"/>
    <w:pPr>
      <w:spacing w:after="0" w:line="240" w:lineRule="auto"/>
    </w:pPr>
    <w:rPr>
      <w:rFonts w:ascii="Times Armenian" w:eastAsia="Times New Roman" w:hAnsi="Times Armenian" w:cs="Times New Roman"/>
      <w:sz w:val="20"/>
      <w:szCs w:val="20"/>
      <w:lang w:val="en" w:eastAsia="ru-RU"/>
    </w:rPr>
  </w:style>
  <w:style w:type="character" w:customStyle="1" w:styleId="af9">
    <w:name w:val="Текст примечания Знак"/>
    <w:basedOn w:val="a0"/>
    <w:link w:val="af8"/>
    <w:semiHidden/>
    <w:rsid w:val="00532D6C"/>
    <w:rPr>
      <w:rFonts w:ascii="Times Armenian" w:eastAsia="Times New Roman" w:hAnsi="Times Armenian" w:cs="Times New Roman"/>
      <w:sz w:val="20"/>
      <w:szCs w:val="20"/>
      <w:lang w:val="en" w:eastAsia="ru-RU"/>
    </w:rPr>
  </w:style>
  <w:style w:type="paragraph" w:styleId="afa">
    <w:name w:val="annotation subject"/>
    <w:basedOn w:val="af8"/>
    <w:next w:val="af8"/>
    <w:link w:val="afb"/>
    <w:semiHidden/>
    <w:rsid w:val="00532D6C"/>
    <w:rPr>
      <w:b/>
      <w:bCs/>
    </w:rPr>
  </w:style>
  <w:style w:type="character" w:customStyle="1" w:styleId="afb">
    <w:name w:val="Тема примечания Знак"/>
    <w:basedOn w:val="af9"/>
    <w:link w:val="afa"/>
    <w:semiHidden/>
    <w:rsid w:val="00532D6C"/>
    <w:rPr>
      <w:rFonts w:ascii="Times Armenian" w:eastAsia="Times New Roman" w:hAnsi="Times Armenian" w:cs="Times New Roman"/>
      <w:b/>
      <w:bCs/>
      <w:sz w:val="20"/>
      <w:szCs w:val="20"/>
      <w:lang w:val="en" w:eastAsia="ru-RU"/>
    </w:rPr>
  </w:style>
  <w:style w:type="paragraph" w:styleId="afc">
    <w:name w:val="endnote text"/>
    <w:basedOn w:val="a"/>
    <w:link w:val="afd"/>
    <w:semiHidden/>
    <w:rsid w:val="00532D6C"/>
    <w:pPr>
      <w:spacing w:after="0" w:line="240" w:lineRule="auto"/>
    </w:pPr>
    <w:rPr>
      <w:rFonts w:ascii="Times Armenian" w:eastAsia="Times New Roman" w:hAnsi="Times Armenian" w:cs="Times New Roman"/>
      <w:sz w:val="20"/>
      <w:szCs w:val="20"/>
      <w:lang w:val="en" w:eastAsia="ru-RU"/>
    </w:rPr>
  </w:style>
  <w:style w:type="character" w:customStyle="1" w:styleId="afd">
    <w:name w:val="Текст концевой сноски Знак"/>
    <w:basedOn w:val="a0"/>
    <w:link w:val="afc"/>
    <w:semiHidden/>
    <w:rsid w:val="00532D6C"/>
    <w:rPr>
      <w:rFonts w:ascii="Times Armenian" w:eastAsia="Times New Roman" w:hAnsi="Times Armenian" w:cs="Times New Roman"/>
      <w:sz w:val="20"/>
      <w:szCs w:val="20"/>
      <w:lang w:val="en" w:eastAsia="ru-RU"/>
    </w:rPr>
  </w:style>
  <w:style w:type="character" w:styleId="afe">
    <w:name w:val="endnote reference"/>
    <w:semiHidden/>
    <w:rsid w:val="00532D6C"/>
    <w:rPr>
      <w:vertAlign w:val="superscript"/>
    </w:rPr>
  </w:style>
  <w:style w:type="paragraph" w:styleId="aff">
    <w:name w:val="Document Map"/>
    <w:basedOn w:val="a"/>
    <w:link w:val="aff0"/>
    <w:semiHidden/>
    <w:rsid w:val="00532D6C"/>
    <w:pPr>
      <w:shd w:val="clear" w:color="auto" w:fill="000080"/>
      <w:spacing w:after="0" w:line="240" w:lineRule="auto"/>
    </w:pPr>
    <w:rPr>
      <w:rFonts w:ascii="Tahoma" w:eastAsia="Times New Roman" w:hAnsi="Tahoma" w:cs="Tahoma"/>
      <w:sz w:val="20"/>
      <w:szCs w:val="20"/>
      <w:lang w:val="en" w:eastAsia="ru-RU"/>
    </w:rPr>
  </w:style>
  <w:style w:type="character" w:customStyle="1" w:styleId="aff0">
    <w:name w:val="Схема документа Знак"/>
    <w:basedOn w:val="a0"/>
    <w:link w:val="aff"/>
    <w:semiHidden/>
    <w:rsid w:val="00532D6C"/>
    <w:rPr>
      <w:rFonts w:ascii="Tahoma" w:eastAsia="Times New Roman" w:hAnsi="Tahoma" w:cs="Tahoma"/>
      <w:sz w:val="20"/>
      <w:szCs w:val="20"/>
      <w:shd w:val="clear" w:color="auto" w:fill="000080"/>
      <w:lang w:val="en" w:eastAsia="ru-RU"/>
    </w:rPr>
  </w:style>
  <w:style w:type="paragraph" w:styleId="aff1">
    <w:name w:val="Revision"/>
    <w:hidden/>
    <w:semiHidden/>
    <w:rsid w:val="00532D6C"/>
    <w:pPr>
      <w:spacing w:after="0" w:line="240" w:lineRule="auto"/>
    </w:pPr>
    <w:rPr>
      <w:rFonts w:ascii="Times Armenian" w:eastAsia="Times New Roman" w:hAnsi="Times Armenian" w:cs="Times New Roman"/>
      <w:sz w:val="24"/>
      <w:szCs w:val="20"/>
      <w:lang w:val="en" w:eastAsia="ru-RU"/>
    </w:rPr>
  </w:style>
  <w:style w:type="table" w:styleId="aff2">
    <w:name w:val="Table Grid"/>
    <w:basedOn w:val="a1"/>
    <w:uiPriority w:val="39"/>
    <w:rsid w:val="00532D6C"/>
    <w:pPr>
      <w:spacing w:after="0" w:line="240" w:lineRule="auto"/>
    </w:pPr>
    <w:rPr>
      <w:rFonts w:ascii="Times New Roman" w:eastAsia="Times New Roman" w:hAnsi="Times New Roman" w:cs="Times New Roman"/>
      <w:sz w:val="20"/>
      <w:szCs w:val="20"/>
      <w:lang w:eastAsia="ru-RU" w:val="e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532D6C"/>
    <w:pPr>
      <w:spacing w:line="240" w:lineRule="exact"/>
    </w:pPr>
    <w:rPr>
      <w:rFonts w:ascii="Verdana" w:eastAsia="Times New Roman" w:hAnsi="Verdana" w:cs="Times New Roman"/>
      <w:sz w:val="20"/>
      <w:szCs w:val="20"/>
      <w:lang w:val="en"/>
    </w:rPr>
  </w:style>
  <w:style w:type="paragraph" w:customStyle="1" w:styleId="Style2">
    <w:name w:val="Style2"/>
    <w:basedOn w:val="a"/>
    <w:rsid w:val="00532D6C"/>
    <w:pPr>
      <w:spacing w:after="0" w:line="240" w:lineRule="auto"/>
      <w:jc w:val="center"/>
    </w:pPr>
    <w:rPr>
      <w:rFonts w:ascii="Arial Armenian" w:eastAsia="Times New Roman" w:hAnsi="Arial Armenian" w:cs="Times New Roman"/>
      <w:w w:val="90"/>
      <w:szCs w:val="20"/>
      <w:lang w:val="en" w:eastAsia="ru-RU"/>
    </w:rPr>
  </w:style>
  <w:style w:type="character" w:customStyle="1" w:styleId="CharChar23">
    <w:name w:val="Char Char23"/>
    <w:rsid w:val="00532D6C"/>
    <w:rPr>
      <w:rFonts w:ascii="Arial Armenian" w:hAnsi="Arial Armenian"/>
      <w:sz w:val="28"/>
      <w:lang w:val="en" w:eastAsia="ru-RU" w:bidi="ar-SA"/>
    </w:rPr>
  </w:style>
  <w:style w:type="character" w:customStyle="1" w:styleId="CharChar21">
    <w:name w:val="Char Char21"/>
    <w:rsid w:val="00532D6C"/>
    <w:rPr>
      <w:rFonts w:ascii="Arial LatArm" w:hAnsi="Arial LatArm"/>
      <w:b/>
      <w:color w:val="0000FF"/>
      <w:lang w:val="en" w:eastAsia="ru-RU" w:bidi="ar-SA"/>
    </w:rPr>
  </w:style>
  <w:style w:type="paragraph" w:styleId="aff3">
    <w:name w:val="List Paragraph"/>
    <w:basedOn w:val="a"/>
    <w:link w:val="aff4"/>
    <w:uiPriority w:val="34"/>
    <w:qFormat/>
    <w:rsid w:val="00532D6C"/>
    <w:pPr>
      <w:spacing w:after="0" w:line="240" w:lineRule="auto"/>
      <w:ind w:left="720"/>
    </w:pPr>
    <w:rPr>
      <w:rFonts w:ascii="Times Armenian" w:eastAsia="Times New Roman" w:hAnsi="Times Armenian" w:cs="Times New Roman"/>
      <w:sz w:val="24"/>
      <w:szCs w:val="24"/>
      <w:lang w:eastAsia="ru-RU" w:val="en"/>
    </w:rPr>
  </w:style>
  <w:style w:type="character" w:customStyle="1" w:styleId="CharChar25">
    <w:name w:val="Char Char25"/>
    <w:rsid w:val="00532D6C"/>
    <w:rPr>
      <w:rFonts w:ascii="Arial Armenian" w:hAnsi="Arial Armenian"/>
      <w:sz w:val="28"/>
      <w:lang w:val="en" w:eastAsia="ru-RU" w:bidi="ar-SA"/>
    </w:rPr>
  </w:style>
  <w:style w:type="character" w:customStyle="1" w:styleId="CharChar24">
    <w:name w:val="Char Char24"/>
    <w:rsid w:val="00532D6C"/>
    <w:rPr>
      <w:rFonts w:ascii="Arial LatArm" w:hAnsi="Arial LatArm"/>
      <w:b/>
      <w:color w:val="0000FF"/>
      <w:lang w:val="en" w:eastAsia="ru-RU" w:bidi="ar-SA"/>
    </w:rPr>
  </w:style>
  <w:style w:type="paragraph" w:styleId="aff5">
    <w:name w:val="Block Text"/>
    <w:basedOn w:val="a"/>
    <w:rsid w:val="00532D6C"/>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n"/>
    </w:rPr>
  </w:style>
  <w:style w:type="paragraph" w:customStyle="1" w:styleId="BodyTextIndent22">
    <w:name w:val="Body Text Indent 2+2"/>
    <w:basedOn w:val="a"/>
    <w:next w:val="a"/>
    <w:rsid w:val="00532D6C"/>
    <w:pPr>
      <w:autoSpaceDE w:val="0"/>
      <w:autoSpaceDN w:val="0"/>
      <w:adjustRightInd w:val="0"/>
      <w:spacing w:after="0" w:line="240" w:lineRule="auto"/>
    </w:pPr>
    <w:rPr>
      <w:rFonts w:ascii="Times Armenian" w:eastAsia="Times New Roman" w:hAnsi="Times Armenian" w:cs="Times New Roman"/>
      <w:sz w:val="24"/>
      <w:szCs w:val="24"/>
      <w:lang w:eastAsia="ru-RU" w:val="en"/>
    </w:rPr>
  </w:style>
  <w:style w:type="paragraph" w:customStyle="1" w:styleId="Normal2">
    <w:name w:val="Normal+2"/>
    <w:basedOn w:val="a"/>
    <w:next w:val="a"/>
    <w:rsid w:val="00532D6C"/>
    <w:pPr>
      <w:autoSpaceDE w:val="0"/>
      <w:autoSpaceDN w:val="0"/>
      <w:adjustRightInd w:val="0"/>
      <w:spacing w:after="0" w:line="240" w:lineRule="auto"/>
    </w:pPr>
    <w:rPr>
      <w:rFonts w:ascii="Times Armenian" w:eastAsia="Times New Roman" w:hAnsi="Times Armenian" w:cs="Times New Roman"/>
      <w:sz w:val="24"/>
      <w:szCs w:val="24"/>
      <w:lang w:eastAsia="ru-RU" w:val="en"/>
    </w:rPr>
  </w:style>
  <w:style w:type="paragraph" w:customStyle="1" w:styleId="CharCharCharChar">
    <w:name w:val="Знак Знак Знак Char Char Char Char Знак Знак Знак"/>
    <w:basedOn w:val="a"/>
    <w:rsid w:val="00532D6C"/>
    <w:pPr>
      <w:widowControl w:val="0"/>
      <w:bidi/>
      <w:adjustRightInd w:val="0"/>
      <w:spacing w:line="240" w:lineRule="exact"/>
    </w:pPr>
    <w:rPr>
      <w:rFonts w:ascii="Times New Roman" w:eastAsia="Times New Roman" w:hAnsi="Times New Roman" w:cs="Times New Roman"/>
      <w:sz w:val="20"/>
      <w:szCs w:val="20"/>
      <w:lang w:val="en" w:eastAsia="ru-RU" w:bidi="he-IL"/>
    </w:rPr>
  </w:style>
  <w:style w:type="paragraph" w:customStyle="1" w:styleId="xl63">
    <w:name w:val="xl63"/>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
    </w:rPr>
  </w:style>
  <w:style w:type="paragraph" w:customStyle="1" w:styleId="xl64">
    <w:name w:val="xl64"/>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
    </w:rPr>
  </w:style>
  <w:style w:type="paragraph" w:customStyle="1" w:styleId="xl65">
    <w:name w:val="xl65"/>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
    </w:rPr>
  </w:style>
  <w:style w:type="paragraph" w:customStyle="1" w:styleId="xl66">
    <w:name w:val="xl66"/>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
    </w:rPr>
  </w:style>
  <w:style w:type="paragraph" w:customStyle="1" w:styleId="xl67">
    <w:name w:val="xl67"/>
    <w:basedOn w:val="a"/>
    <w:rsid w:val="0053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
    </w:rPr>
  </w:style>
  <w:style w:type="paragraph" w:customStyle="1" w:styleId="xl68">
    <w:name w:val="xl68"/>
    <w:basedOn w:val="a"/>
    <w:rsid w:val="00532D6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69">
    <w:name w:val="xl69"/>
    <w:basedOn w:val="a"/>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0">
    <w:name w:val="xl70"/>
    <w:basedOn w:val="a"/>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1">
    <w:name w:val="xl71"/>
    <w:basedOn w:val="a"/>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xl72">
    <w:name w:val="xl72"/>
    <w:basedOn w:val="a"/>
    <w:rsid w:val="00532D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font5">
    <w:name w:val="font5"/>
    <w:basedOn w:val="a"/>
    <w:rsid w:val="00532D6C"/>
    <w:pPr>
      <w:spacing w:before="100" w:beforeAutospacing="1" w:after="100" w:afterAutospacing="1" w:line="240" w:lineRule="auto"/>
    </w:pPr>
    <w:rPr>
      <w:rFonts w:ascii="Times Armenian" w:eastAsia="Arial Unicode MS" w:hAnsi="Times Armenian" w:cs="Arial Unicode MS"/>
      <w:sz w:val="16"/>
      <w:szCs w:val="16"/>
      <w:lang w:val="en"/>
    </w:rPr>
  </w:style>
  <w:style w:type="paragraph" w:customStyle="1" w:styleId="font6">
    <w:name w:val="font6"/>
    <w:basedOn w:val="a"/>
    <w:rsid w:val="00532D6C"/>
    <w:pPr>
      <w:spacing w:before="100" w:beforeAutospacing="1" w:after="100" w:afterAutospacing="1" w:line="240" w:lineRule="auto"/>
    </w:pPr>
    <w:rPr>
      <w:rFonts w:ascii="Times Armenian" w:eastAsia="Arial Unicode MS" w:hAnsi="Times Armenian" w:cs="Arial Unicode MS"/>
      <w:i/>
      <w:iCs/>
      <w:sz w:val="16"/>
      <w:szCs w:val="16"/>
      <w:lang w:val="en"/>
    </w:rPr>
  </w:style>
  <w:style w:type="paragraph" w:customStyle="1" w:styleId="font7">
    <w:name w:val="font7"/>
    <w:basedOn w:val="a"/>
    <w:rsid w:val="00532D6C"/>
    <w:pPr>
      <w:spacing w:before="100" w:beforeAutospacing="1" w:after="100" w:afterAutospacing="1" w:line="240" w:lineRule="auto"/>
    </w:pPr>
    <w:rPr>
      <w:rFonts w:ascii="Times LatArm" w:eastAsia="Arial Unicode MS" w:hAnsi="Times LatArm" w:cs="Arial Unicode MS"/>
      <w:sz w:val="16"/>
      <w:szCs w:val="16"/>
      <w:lang w:val="en"/>
    </w:rPr>
  </w:style>
  <w:style w:type="paragraph" w:customStyle="1" w:styleId="font8">
    <w:name w:val="font8"/>
    <w:basedOn w:val="a"/>
    <w:rsid w:val="00532D6C"/>
    <w:pPr>
      <w:spacing w:before="100" w:beforeAutospacing="1" w:after="100" w:afterAutospacing="1" w:line="240" w:lineRule="auto"/>
    </w:pPr>
    <w:rPr>
      <w:rFonts w:ascii="Times LatRus" w:eastAsia="Arial Unicode MS" w:hAnsi="Times LatRus" w:cs="Arial Unicode MS"/>
      <w:sz w:val="16"/>
      <w:szCs w:val="16"/>
      <w:lang w:val="en"/>
    </w:rPr>
  </w:style>
  <w:style w:type="paragraph" w:customStyle="1" w:styleId="font9">
    <w:name w:val="font9"/>
    <w:basedOn w:val="a"/>
    <w:rsid w:val="00532D6C"/>
    <w:pPr>
      <w:spacing w:before="100" w:beforeAutospacing="1" w:after="100" w:afterAutospacing="1" w:line="240" w:lineRule="auto"/>
    </w:pPr>
    <w:rPr>
      <w:rFonts w:ascii="Times LatRus" w:eastAsia="Arial Unicode MS" w:hAnsi="Times LatRus" w:cs="Arial Unicode MS"/>
      <w:i/>
      <w:iCs/>
      <w:sz w:val="16"/>
      <w:szCs w:val="16"/>
      <w:lang w:val="en"/>
    </w:rPr>
  </w:style>
  <w:style w:type="paragraph" w:customStyle="1" w:styleId="font10">
    <w:name w:val="font10"/>
    <w:basedOn w:val="a"/>
    <w:rsid w:val="00532D6C"/>
    <w:pPr>
      <w:spacing w:before="100" w:beforeAutospacing="1" w:after="100" w:afterAutospacing="1" w:line="240" w:lineRule="auto"/>
    </w:pPr>
    <w:rPr>
      <w:rFonts w:ascii="Times LatArm" w:eastAsia="Arial Unicode MS" w:hAnsi="Times LatArm" w:cs="Arial Unicode MS"/>
      <w:sz w:val="16"/>
      <w:szCs w:val="16"/>
      <w:lang w:val="en"/>
    </w:rPr>
  </w:style>
  <w:style w:type="paragraph" w:customStyle="1" w:styleId="font11">
    <w:name w:val="font11"/>
    <w:basedOn w:val="a"/>
    <w:rsid w:val="00532D6C"/>
    <w:pPr>
      <w:spacing w:before="100" w:beforeAutospacing="1" w:after="100" w:afterAutospacing="1" w:line="240" w:lineRule="auto"/>
    </w:pPr>
    <w:rPr>
      <w:rFonts w:ascii="Times LatRus" w:eastAsia="Arial Unicode MS" w:hAnsi="Times LatRus" w:cs="Arial Unicode MS"/>
      <w:sz w:val="16"/>
      <w:szCs w:val="16"/>
      <w:lang w:val="en"/>
    </w:rPr>
  </w:style>
  <w:style w:type="paragraph" w:customStyle="1" w:styleId="font12">
    <w:name w:val="font12"/>
    <w:basedOn w:val="a"/>
    <w:rsid w:val="00532D6C"/>
    <w:pPr>
      <w:spacing w:before="100" w:beforeAutospacing="1" w:after="100" w:afterAutospacing="1" w:line="240" w:lineRule="auto"/>
    </w:pPr>
    <w:rPr>
      <w:rFonts w:ascii="Times New Roman" w:eastAsia="Arial Unicode MS" w:hAnsi="Times New Roman" w:cs="Times New Roman"/>
      <w:sz w:val="16"/>
      <w:szCs w:val="16"/>
      <w:lang w:val="en"/>
    </w:rPr>
  </w:style>
  <w:style w:type="paragraph" w:customStyle="1" w:styleId="font13">
    <w:name w:val="font13"/>
    <w:basedOn w:val="a"/>
    <w:rsid w:val="00532D6C"/>
    <w:pPr>
      <w:spacing w:before="100" w:beforeAutospacing="1" w:after="100" w:afterAutospacing="1" w:line="240" w:lineRule="auto"/>
    </w:pPr>
    <w:rPr>
      <w:rFonts w:ascii="Times Armenian" w:eastAsia="Arial Unicode MS" w:hAnsi="Times Armenian" w:cs="Arial Unicode MS"/>
      <w:color w:val="000000"/>
      <w:sz w:val="20"/>
      <w:szCs w:val="20"/>
      <w:lang w:val="en"/>
    </w:rPr>
  </w:style>
  <w:style w:type="paragraph" w:customStyle="1" w:styleId="xl73">
    <w:name w:val="xl73"/>
    <w:basedOn w:val="a"/>
    <w:rsid w:val="00532D6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4">
    <w:name w:val="xl74"/>
    <w:basedOn w:val="a"/>
    <w:rsid w:val="0053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
    </w:rPr>
  </w:style>
  <w:style w:type="paragraph" w:customStyle="1" w:styleId="xl75">
    <w:name w:val="xl75"/>
    <w:basedOn w:val="a"/>
    <w:rsid w:val="0053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
    </w:rPr>
  </w:style>
  <w:style w:type="paragraph" w:customStyle="1" w:styleId="110">
    <w:name w:val="Указатель 11"/>
    <w:basedOn w:val="a"/>
    <w:rsid w:val="00532D6C"/>
    <w:pPr>
      <w:suppressAutoHyphens/>
      <w:spacing w:after="0" w:line="100" w:lineRule="atLeast"/>
      <w:ind w:left="240" w:hanging="240"/>
    </w:pPr>
    <w:rPr>
      <w:rFonts w:ascii="Times Armenian" w:eastAsia="Times New Roman" w:hAnsi="Times Armenian" w:cs="Times New Roman"/>
      <w:kern w:val="1"/>
      <w:sz w:val="16"/>
      <w:szCs w:val="16"/>
      <w:lang w:val="en" w:eastAsia="ar-SA"/>
    </w:rPr>
  </w:style>
  <w:style w:type="paragraph" w:customStyle="1" w:styleId="13">
    <w:name w:val="Указатель1"/>
    <w:basedOn w:val="a"/>
    <w:rsid w:val="00532D6C"/>
    <w:pPr>
      <w:suppressAutoHyphens/>
      <w:spacing w:after="0" w:line="100" w:lineRule="atLeast"/>
    </w:pPr>
    <w:rPr>
      <w:rFonts w:ascii="Times New Roman" w:eastAsia="Times New Roman" w:hAnsi="Times New Roman" w:cs="Times New Roman"/>
      <w:kern w:val="1"/>
      <w:sz w:val="20"/>
      <w:szCs w:val="20"/>
      <w:lang w:val="en" w:eastAsia="ar-SA"/>
    </w:rPr>
  </w:style>
  <w:style w:type="character" w:styleId="aff6">
    <w:name w:val="FollowedHyperlink"/>
    <w:rsid w:val="00532D6C"/>
    <w:rPr>
      <w:color w:val="800080"/>
      <w:u w:val="single"/>
    </w:rPr>
  </w:style>
  <w:style w:type="character" w:customStyle="1" w:styleId="CharCharCharChar1">
    <w:name w:val="Char Char Char Char1"/>
    <w:aliases w:val=" Char Char Char Char Char Char"/>
    <w:rsid w:val="00532D6C"/>
    <w:rPr>
      <w:rFonts w:ascii="Arial LatArm" w:hAnsi="Arial LatArm"/>
      <w:sz w:val="24"/>
      <w:lang w:val="en" w:eastAsia="ru-RU" w:bidi="ar-SA"/>
    </w:rPr>
  </w:style>
  <w:style w:type="character" w:customStyle="1" w:styleId="CharChar">
    <w:name w:val="Char Char"/>
    <w:locked/>
    <w:rsid w:val="00532D6C"/>
    <w:rPr>
      <w:lang w:val="en" w:eastAsia="en-US" w:bidi="ar-SA"/>
    </w:rPr>
  </w:style>
  <w:style w:type="paragraph" w:customStyle="1" w:styleId="Char3CharCharChar">
    <w:name w:val="Char3 Char Char Char"/>
    <w:basedOn w:val="a"/>
    <w:next w:val="a"/>
    <w:semiHidden/>
    <w:rsid w:val="00532D6C"/>
    <w:pPr>
      <w:spacing w:line="240" w:lineRule="exact"/>
      <w:jc w:val="both"/>
    </w:pPr>
    <w:rPr>
      <w:rFonts w:ascii="Arial" w:eastAsia="Times New Roman" w:hAnsi="Arial" w:cs="Arial"/>
      <w:b/>
      <w:sz w:val="20"/>
      <w:szCs w:val="20"/>
      <w:lang w:val="en"/>
    </w:rPr>
  </w:style>
  <w:style w:type="character" w:customStyle="1" w:styleId="aff4">
    <w:name w:val="Абзац списка Знак"/>
    <w:link w:val="aff3"/>
    <w:uiPriority w:val="34"/>
    <w:locked/>
    <w:rsid w:val="00532D6C"/>
    <w:rPr>
      <w:rFonts w:ascii="Times Armenian" w:eastAsia="Times New Roman" w:hAnsi="Times Armenian" w:cs="Times New Roman"/>
      <w:sz w:val="24"/>
      <w:szCs w:val="24"/>
      <w:lang w:eastAsia="ru-RU" w:val="en"/>
    </w:rPr>
  </w:style>
  <w:style w:type="character" w:styleId="aff7">
    <w:name w:val="Emphasis"/>
    <w:qFormat/>
    <w:rsid w:val="00532D6C"/>
    <w:rPr>
      <w:i/>
      <w:iCs/>
    </w:rPr>
  </w:style>
  <w:style w:type="character" w:customStyle="1" w:styleId="UnresolvedMention1">
    <w:name w:val="Unresolved Mention1"/>
    <w:uiPriority w:val="99"/>
    <w:semiHidden/>
    <w:unhideWhenUsed/>
    <w:rsid w:val="00532D6C"/>
    <w:rPr>
      <w:color w:val="605E5C"/>
      <w:shd w:val="clear" w:color="auto" w:fill="E1DFDD"/>
    </w:rPr>
  </w:style>
  <w:style w:type="paragraph" w:styleId="HTML">
    <w:name w:val="HTML Preformatted"/>
    <w:basedOn w:val="a"/>
    <w:link w:val="HTML0"/>
    <w:uiPriority w:val="99"/>
    <w:unhideWhenUsed/>
    <w:rsid w:val="0053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532D6C"/>
    <w:rPr>
      <w:rFonts w:ascii="Courier New" w:eastAsia="Times New Roman" w:hAnsi="Courier New" w:cs="Times New Roman"/>
      <w:sz w:val="20"/>
      <w:szCs w:val="20"/>
    </w:rPr>
  </w:style>
  <w:style w:type="character" w:customStyle="1" w:styleId="y2iqfc">
    <w:name w:val="y2iqfc"/>
    <w:rsid w:val="00532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252970">
      <w:bodyDiv w:val="1"/>
      <w:marLeft w:val="0"/>
      <w:marRight w:val="0"/>
      <w:marTop w:val="0"/>
      <w:marBottom w:val="0"/>
      <w:divBdr>
        <w:top w:val="none" w:sz="0" w:space="0" w:color="auto"/>
        <w:left w:val="none" w:sz="0" w:space="0" w:color="auto"/>
        <w:bottom w:val="none" w:sz="0" w:space="0" w:color="auto"/>
        <w:right w:val="none" w:sz="0" w:space="0" w:color="auto"/>
      </w:divBdr>
    </w:div>
    <w:div w:id="129475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F322A-AD5C-40D7-9FAA-D591661AA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64</Pages>
  <Words>20031</Words>
  <Characters>114183</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Chatinyan</dc:creator>
  <cp:keywords/>
  <dc:description/>
  <cp:lastModifiedBy>Пользователь Windows</cp:lastModifiedBy>
  <cp:revision>27</cp:revision>
  <dcterms:created xsi:type="dcterms:W3CDTF">2022-08-29T13:35:00Z</dcterms:created>
  <dcterms:modified xsi:type="dcterms:W3CDTF">2024-12-05T11:52:00Z</dcterms:modified>
</cp:coreProperties>
</file>